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ED983" w14:textId="77777777" w:rsidR="005B7B66" w:rsidRPr="00B106AA" w:rsidRDefault="005B7B66" w:rsidP="00771734">
      <w:pPr>
        <w:pStyle w:val="Heading1"/>
        <w:ind w:left="720" w:hanging="720"/>
        <w:jc w:val="center"/>
        <w:rPr>
          <w:sz w:val="22"/>
          <w:szCs w:val="22"/>
        </w:rPr>
      </w:pPr>
      <w:r w:rsidRPr="00B106AA">
        <w:rPr>
          <w:sz w:val="22"/>
          <w:szCs w:val="22"/>
        </w:rPr>
        <w:t>ANNEXURE “A”</w:t>
      </w:r>
    </w:p>
    <w:p w14:paraId="0DEB5215" w14:textId="77777777" w:rsidR="005B7B66" w:rsidRPr="00B106AA" w:rsidRDefault="005B7B66" w:rsidP="00771734">
      <w:pPr>
        <w:pStyle w:val="Heading1"/>
        <w:ind w:left="720" w:hanging="720"/>
        <w:jc w:val="center"/>
        <w:rPr>
          <w:sz w:val="22"/>
          <w:szCs w:val="22"/>
        </w:rPr>
      </w:pPr>
      <w:r w:rsidRPr="00B106AA">
        <w:rPr>
          <w:sz w:val="22"/>
          <w:szCs w:val="22"/>
        </w:rPr>
        <w:t>{See rule 8}</w:t>
      </w:r>
      <w:r w:rsidR="003C7305" w:rsidRPr="00B106AA">
        <w:rPr>
          <w:sz w:val="22"/>
          <w:szCs w:val="22"/>
        </w:rPr>
        <w:t xml:space="preserve"> </w:t>
      </w:r>
    </w:p>
    <w:p w14:paraId="17B89ACA" w14:textId="77777777" w:rsidR="005B7B66" w:rsidRPr="00B106AA" w:rsidRDefault="005B7B66" w:rsidP="00771734">
      <w:pPr>
        <w:pStyle w:val="Heading1"/>
        <w:ind w:left="720" w:hanging="720"/>
        <w:jc w:val="center"/>
        <w:rPr>
          <w:sz w:val="22"/>
          <w:szCs w:val="22"/>
        </w:rPr>
      </w:pPr>
    </w:p>
    <w:p w14:paraId="201702D6" w14:textId="77777777" w:rsidR="00684AAE" w:rsidRPr="00B106AA" w:rsidRDefault="00684AAE" w:rsidP="00771734">
      <w:pPr>
        <w:pStyle w:val="Heading1"/>
        <w:ind w:left="720" w:hanging="720"/>
        <w:jc w:val="center"/>
        <w:rPr>
          <w:sz w:val="22"/>
          <w:szCs w:val="22"/>
        </w:rPr>
      </w:pPr>
      <w:r w:rsidRPr="00B106AA">
        <w:rPr>
          <w:sz w:val="22"/>
          <w:szCs w:val="22"/>
        </w:rPr>
        <w:t>AGREEMENT FOR SALE</w:t>
      </w:r>
    </w:p>
    <w:p w14:paraId="2DD4A236" w14:textId="77777777" w:rsidR="00684AAE" w:rsidRPr="00B106AA" w:rsidRDefault="00684AAE" w:rsidP="00771734">
      <w:pPr>
        <w:pStyle w:val="BodyText"/>
        <w:ind w:left="720" w:hanging="720"/>
        <w:rPr>
          <w:b/>
          <w:sz w:val="22"/>
          <w:szCs w:val="22"/>
        </w:rPr>
      </w:pPr>
    </w:p>
    <w:p w14:paraId="515FBC9F" w14:textId="77777777" w:rsidR="00684AAE" w:rsidRPr="00B106AA" w:rsidRDefault="00684AAE" w:rsidP="00771734">
      <w:pPr>
        <w:pStyle w:val="BodyText"/>
        <w:tabs>
          <w:tab w:val="left" w:pos="8503"/>
        </w:tabs>
        <w:rPr>
          <w:sz w:val="22"/>
          <w:szCs w:val="22"/>
        </w:rPr>
      </w:pPr>
      <w:r w:rsidRPr="00B106AA">
        <w:rPr>
          <w:sz w:val="22"/>
          <w:szCs w:val="22"/>
        </w:rPr>
        <w:t>This Agreement for Sale (“</w:t>
      </w:r>
      <w:r w:rsidRPr="00B106AA">
        <w:rPr>
          <w:b/>
          <w:sz w:val="22"/>
          <w:szCs w:val="22"/>
        </w:rPr>
        <w:t>Agreement</w:t>
      </w:r>
      <w:r w:rsidRPr="00B106AA">
        <w:rPr>
          <w:sz w:val="22"/>
          <w:szCs w:val="22"/>
        </w:rPr>
        <w:t>”) is executed at Gurugram on this</w:t>
      </w:r>
      <w:r w:rsidR="00FF7499" w:rsidRPr="00B106AA">
        <w:rPr>
          <w:sz w:val="22"/>
          <w:szCs w:val="22"/>
        </w:rPr>
        <w:t xml:space="preserve"> </w:t>
      </w:r>
      <w:r w:rsidR="00771734" w:rsidRPr="00B106AA">
        <w:rPr>
          <w:sz w:val="22"/>
          <w:szCs w:val="22"/>
        </w:rPr>
        <w:t>_______</w:t>
      </w:r>
      <w:r w:rsidRPr="00B106AA">
        <w:rPr>
          <w:sz w:val="22"/>
          <w:szCs w:val="22"/>
        </w:rPr>
        <w:t>day of</w:t>
      </w:r>
      <w:r w:rsidR="00771734" w:rsidRPr="00B106AA">
        <w:rPr>
          <w:sz w:val="22"/>
          <w:szCs w:val="22"/>
        </w:rPr>
        <w:t xml:space="preserve"> </w:t>
      </w:r>
      <w:r w:rsidR="0009130B" w:rsidRPr="00B106AA">
        <w:rPr>
          <w:sz w:val="22"/>
          <w:szCs w:val="22"/>
        </w:rPr>
        <w:t>_____</w:t>
      </w:r>
      <w:r w:rsidR="00771734" w:rsidRPr="00B106AA">
        <w:rPr>
          <w:sz w:val="22"/>
          <w:szCs w:val="22"/>
        </w:rPr>
        <w:t>20</w:t>
      </w:r>
      <w:r w:rsidR="006F765C" w:rsidRPr="00B106AA">
        <w:rPr>
          <w:sz w:val="22"/>
          <w:szCs w:val="22"/>
        </w:rPr>
        <w:t>__</w:t>
      </w:r>
      <w:r w:rsidRPr="00B106AA">
        <w:rPr>
          <w:sz w:val="22"/>
          <w:szCs w:val="22"/>
        </w:rPr>
        <w:t>;</w:t>
      </w:r>
    </w:p>
    <w:p w14:paraId="60D3F2C8" w14:textId="77777777" w:rsidR="00684AAE" w:rsidRPr="00B106AA" w:rsidRDefault="00684AAE" w:rsidP="00771734">
      <w:pPr>
        <w:pStyle w:val="BodyText"/>
        <w:ind w:left="720" w:hanging="720"/>
        <w:rPr>
          <w:sz w:val="22"/>
          <w:szCs w:val="22"/>
        </w:rPr>
      </w:pPr>
    </w:p>
    <w:p w14:paraId="3E15C663" w14:textId="77777777" w:rsidR="00684AAE" w:rsidRPr="00B106AA" w:rsidRDefault="0070147D" w:rsidP="00771734">
      <w:pPr>
        <w:pStyle w:val="Heading1"/>
        <w:ind w:left="720" w:hanging="720"/>
        <w:jc w:val="center"/>
        <w:rPr>
          <w:sz w:val="22"/>
          <w:szCs w:val="22"/>
        </w:rPr>
      </w:pPr>
      <w:r w:rsidRPr="00B106AA">
        <w:rPr>
          <w:sz w:val="22"/>
          <w:szCs w:val="22"/>
        </w:rPr>
        <w:t xml:space="preserve">BETWEEN </w:t>
      </w:r>
    </w:p>
    <w:p w14:paraId="646894BC" w14:textId="77777777" w:rsidR="00684AAE" w:rsidRPr="00B106AA" w:rsidRDefault="00684AAE" w:rsidP="00771734">
      <w:pPr>
        <w:pStyle w:val="BodyText"/>
        <w:ind w:left="720" w:hanging="720"/>
        <w:rPr>
          <w:b/>
          <w:sz w:val="22"/>
          <w:szCs w:val="22"/>
        </w:rPr>
      </w:pPr>
    </w:p>
    <w:p w14:paraId="1B1EE929" w14:textId="77777777" w:rsidR="001B582E" w:rsidRPr="00B106AA" w:rsidRDefault="00FC2D73" w:rsidP="007D401E">
      <w:pPr>
        <w:pStyle w:val="NoSpacing"/>
        <w:tabs>
          <w:tab w:val="left" w:pos="3452"/>
        </w:tabs>
        <w:ind w:right="-60"/>
        <w:jc w:val="both"/>
        <w:rPr>
          <w:rFonts w:ascii="Times New Roman" w:hAnsi="Times New Roman" w:cs="Times New Roman"/>
        </w:rPr>
      </w:pPr>
      <w:r w:rsidRPr="00B106AA">
        <w:rPr>
          <w:b/>
          <w:lang w:val="en-GB"/>
        </w:rPr>
        <w:t xml:space="preserve">Adhikaansh Realtors </w:t>
      </w:r>
      <w:r w:rsidR="0037513D" w:rsidRPr="00B106AA">
        <w:rPr>
          <w:b/>
          <w:lang w:val="en-GB"/>
        </w:rPr>
        <w:t xml:space="preserve">Private Limited </w:t>
      </w:r>
      <w:r w:rsidR="001B582E" w:rsidRPr="00B106AA">
        <w:rPr>
          <w:lang w:val="en-GB"/>
        </w:rPr>
        <w:t xml:space="preserve">(CIN: </w:t>
      </w:r>
      <w:r w:rsidR="007D401E" w:rsidRPr="00B106AA">
        <w:rPr>
          <w:color w:val="231F20"/>
        </w:rPr>
        <w:t>U70109HR2020PTC090928</w:t>
      </w:r>
      <w:r w:rsidR="007D401E" w:rsidRPr="00B106AA">
        <w:rPr>
          <w:lang w:val="en-GB"/>
        </w:rPr>
        <w:t xml:space="preserve">, </w:t>
      </w:r>
      <w:r w:rsidR="001B582E" w:rsidRPr="00B106AA">
        <w:rPr>
          <w:lang w:val="en-GB"/>
        </w:rPr>
        <w:t>PAN:</w:t>
      </w:r>
      <w:r w:rsidR="007D401E" w:rsidRPr="00B106AA">
        <w:rPr>
          <w:lang w:val="en-GB"/>
        </w:rPr>
        <w:t xml:space="preserve"> </w:t>
      </w:r>
      <w:r w:rsidR="007D401E" w:rsidRPr="00B106AA">
        <w:rPr>
          <w:bCs/>
        </w:rPr>
        <w:t>AAUCA3820H</w:t>
      </w:r>
      <w:r w:rsidR="001B582E" w:rsidRPr="00B106AA">
        <w:rPr>
          <w:lang w:val="en-GB"/>
        </w:rPr>
        <w:t xml:space="preserve">), a company incorporated under the provisions of the Companies Act, 1956 and existing under the Companies Act, 2013, having its registered office at </w:t>
      </w:r>
      <w:r w:rsidR="007D401E" w:rsidRPr="00B106AA">
        <w:rPr>
          <w:rFonts w:ascii="Times New Roman" w:hAnsi="Times New Roman" w:cs="Times New Roman"/>
        </w:rPr>
        <w:t>Unit No. SB/C/2L/Office/017A, M3M Urbana, Sector-67, Gurugram Manesar Urban Complex, Gurugram-122102 (Gurgaon), Haryana,</w:t>
      </w:r>
      <w:r w:rsidR="001B582E" w:rsidRPr="00B106AA">
        <w:t xml:space="preserve"> India </w:t>
      </w:r>
      <w:r w:rsidR="001B582E" w:rsidRPr="00B106AA">
        <w:rPr>
          <w:lang w:val="en-GB"/>
        </w:rPr>
        <w:t>represented by its authorized signatory Mr. / Ms. / Mrs.______________________________ son/daughter/wife of Mr. ______________________________ (Aadhaar No. ___________________) authorized vide board resolution dated ___________, (hereinafter referred to as “</w:t>
      </w:r>
      <w:r w:rsidR="001B582E" w:rsidRPr="00B106AA">
        <w:rPr>
          <w:b/>
          <w:bCs/>
          <w:lang w:val="en-GB"/>
        </w:rPr>
        <w:t>Owner-1</w:t>
      </w:r>
      <w:r w:rsidR="001B582E" w:rsidRPr="00B106AA">
        <w:rPr>
          <w:lang w:val="en-GB"/>
        </w:rPr>
        <w:t>”/ the “</w:t>
      </w:r>
      <w:r w:rsidR="001B582E" w:rsidRPr="00B106AA">
        <w:rPr>
          <w:b/>
          <w:bCs/>
          <w:lang w:val="en-GB"/>
        </w:rPr>
        <w:t>Promoter</w:t>
      </w:r>
      <w:r w:rsidR="001B582E" w:rsidRPr="00B106AA">
        <w:rPr>
          <w:lang w:val="en-GB"/>
        </w:rPr>
        <w:t>”, which term or expression shall unless repugnant to the context or meaning thereof be deemed to mean and include its successor-in-interest, and permitted assigns)</w:t>
      </w:r>
      <w:r w:rsidR="0037513D" w:rsidRPr="00B106AA">
        <w:rPr>
          <w:lang w:val="en-GB"/>
        </w:rPr>
        <w:t>;</w:t>
      </w:r>
    </w:p>
    <w:p w14:paraId="0BE37CD9" w14:textId="77777777" w:rsidR="001B582E" w:rsidRPr="00B106AA" w:rsidRDefault="001B582E" w:rsidP="001B582E">
      <w:pPr>
        <w:pStyle w:val="Default"/>
        <w:widowControl w:val="0"/>
        <w:ind w:left="720" w:hanging="720"/>
        <w:jc w:val="both"/>
        <w:rPr>
          <w:color w:val="auto"/>
          <w:sz w:val="22"/>
          <w:szCs w:val="22"/>
          <w:lang w:val="en-GB"/>
        </w:rPr>
      </w:pPr>
    </w:p>
    <w:p w14:paraId="31395817" w14:textId="77777777" w:rsidR="001B582E" w:rsidRPr="00B106AA" w:rsidRDefault="001B582E" w:rsidP="001B582E">
      <w:pPr>
        <w:pStyle w:val="Default"/>
        <w:widowControl w:val="0"/>
        <w:ind w:left="720" w:hanging="720"/>
        <w:jc w:val="center"/>
        <w:rPr>
          <w:b/>
          <w:bCs/>
          <w:color w:val="auto"/>
          <w:sz w:val="22"/>
          <w:szCs w:val="22"/>
          <w:lang w:val="en-GB"/>
        </w:rPr>
      </w:pPr>
      <w:r w:rsidRPr="00B106AA">
        <w:rPr>
          <w:b/>
          <w:bCs/>
          <w:color w:val="auto"/>
          <w:sz w:val="22"/>
          <w:szCs w:val="22"/>
          <w:lang w:val="en-GB"/>
        </w:rPr>
        <w:t>AND</w:t>
      </w:r>
    </w:p>
    <w:p w14:paraId="7FF53A3A" w14:textId="77777777" w:rsidR="001B582E" w:rsidRPr="00B106AA" w:rsidRDefault="001B582E" w:rsidP="001B582E">
      <w:pPr>
        <w:pStyle w:val="Default"/>
        <w:widowControl w:val="0"/>
        <w:ind w:left="720" w:hanging="720"/>
        <w:jc w:val="both"/>
        <w:rPr>
          <w:color w:val="auto"/>
          <w:sz w:val="22"/>
          <w:szCs w:val="22"/>
          <w:lang w:val="en-GB"/>
        </w:rPr>
      </w:pPr>
    </w:p>
    <w:p w14:paraId="7DC7B508" w14:textId="07AB975E" w:rsidR="001B582E" w:rsidRPr="00B106AA" w:rsidRDefault="00FC2D73" w:rsidP="001B582E">
      <w:pPr>
        <w:pStyle w:val="Default"/>
        <w:widowControl w:val="0"/>
        <w:jc w:val="both"/>
        <w:rPr>
          <w:color w:val="auto"/>
          <w:sz w:val="22"/>
          <w:szCs w:val="22"/>
          <w:lang w:val="en-GB"/>
        </w:rPr>
      </w:pPr>
      <w:r w:rsidRPr="00B106AA">
        <w:rPr>
          <w:b/>
          <w:color w:val="auto"/>
          <w:sz w:val="22"/>
          <w:szCs w:val="22"/>
          <w:lang w:val="en-GB"/>
        </w:rPr>
        <w:t xml:space="preserve">Aawam Residency </w:t>
      </w:r>
      <w:r w:rsidR="0037513D" w:rsidRPr="00B106AA">
        <w:rPr>
          <w:b/>
          <w:color w:val="auto"/>
          <w:sz w:val="22"/>
          <w:szCs w:val="22"/>
          <w:lang w:val="en-GB"/>
        </w:rPr>
        <w:t>Private Limited</w:t>
      </w:r>
      <w:r w:rsidR="0037513D" w:rsidRPr="00B106AA">
        <w:rPr>
          <w:color w:val="auto"/>
          <w:sz w:val="22"/>
          <w:szCs w:val="22"/>
          <w:lang w:val="en-GB"/>
        </w:rPr>
        <w:t xml:space="preserve"> </w:t>
      </w:r>
      <w:r w:rsidR="001B582E" w:rsidRPr="00B106AA">
        <w:rPr>
          <w:color w:val="auto"/>
          <w:sz w:val="22"/>
          <w:szCs w:val="22"/>
          <w:lang w:val="en-GB"/>
        </w:rPr>
        <w:t xml:space="preserve">(CIN: </w:t>
      </w:r>
      <w:r w:rsidR="001A6F8F" w:rsidRPr="00B106AA">
        <w:rPr>
          <w:color w:val="auto"/>
          <w:sz w:val="22"/>
          <w:szCs w:val="22"/>
          <w:lang w:val="en-GB"/>
        </w:rPr>
        <w:t>U70109HR2020PTC091883</w:t>
      </w:r>
      <w:r w:rsidR="001B582E" w:rsidRPr="00B106AA">
        <w:rPr>
          <w:color w:val="auto"/>
          <w:sz w:val="22"/>
          <w:szCs w:val="22"/>
          <w:lang w:val="en-GB"/>
        </w:rPr>
        <w:t xml:space="preserve">, PAN: </w:t>
      </w:r>
      <w:r w:rsidR="001A6F8F" w:rsidRPr="00B106AA">
        <w:rPr>
          <w:color w:val="auto"/>
          <w:sz w:val="22"/>
          <w:szCs w:val="22"/>
          <w:lang w:val="en-GB"/>
        </w:rPr>
        <w:t xml:space="preserve">AAUCA5905H), </w:t>
      </w:r>
      <w:r w:rsidR="001B582E" w:rsidRPr="00B106AA">
        <w:rPr>
          <w:color w:val="auto"/>
          <w:sz w:val="22"/>
          <w:szCs w:val="22"/>
          <w:lang w:val="en-GB"/>
        </w:rPr>
        <w:t xml:space="preserve">a company incorporated under the provisions of the Companies Act, 1956 and existing under the Companies Act, 2013, having its registered office at </w:t>
      </w:r>
      <w:r w:rsidR="001A6F8F" w:rsidRPr="00B106AA">
        <w:t>Unit No. SB/C/2L/Office/017A, M3M Urbana, Sector-67, Gurugram Manesar Urban Complex, Gurugram-122102 (Gurgaon), Haryana</w:t>
      </w:r>
      <w:r w:rsidR="001B582E" w:rsidRPr="00B106AA">
        <w:rPr>
          <w:color w:val="auto"/>
          <w:sz w:val="22"/>
          <w:szCs w:val="22"/>
        </w:rPr>
        <w:t xml:space="preserve">, India </w:t>
      </w:r>
      <w:r w:rsidR="001B582E" w:rsidRPr="00B106AA">
        <w:rPr>
          <w:color w:val="auto"/>
          <w:sz w:val="22"/>
          <w:szCs w:val="22"/>
          <w:lang w:val="en-GB"/>
        </w:rPr>
        <w:t>represented by its authorized signatory Mr. / Ms. / Mrs.______________________________ son/daughter/wife of Mr. ______________________________ (Aadhaar No. ___________________) authorized vide board resolution dated ___________, (hereinafter referred to as “</w:t>
      </w:r>
      <w:r w:rsidR="001B582E" w:rsidRPr="00B106AA">
        <w:rPr>
          <w:b/>
          <w:color w:val="auto"/>
          <w:sz w:val="22"/>
          <w:szCs w:val="22"/>
          <w:lang w:val="en-GB"/>
        </w:rPr>
        <w:t>Owner-2</w:t>
      </w:r>
      <w:r w:rsidR="001B582E" w:rsidRPr="00B106AA">
        <w:rPr>
          <w:color w:val="auto"/>
          <w:sz w:val="22"/>
          <w:szCs w:val="22"/>
          <w:lang w:val="en-GB"/>
        </w:rPr>
        <w:t>”, which term or expression shall unless repugnant to the context or meaning thereof be deemed to mean and include its successor-in-interest, and permitted assigns)</w:t>
      </w:r>
      <w:r w:rsidR="0037513D" w:rsidRPr="00B106AA">
        <w:rPr>
          <w:color w:val="auto"/>
          <w:sz w:val="22"/>
          <w:szCs w:val="22"/>
          <w:lang w:val="en-GB"/>
        </w:rPr>
        <w:t>;</w:t>
      </w:r>
    </w:p>
    <w:p w14:paraId="7178FEBF" w14:textId="77777777" w:rsidR="00536F21" w:rsidRPr="00B106AA" w:rsidRDefault="00536F21" w:rsidP="00771734">
      <w:pPr>
        <w:pStyle w:val="Default"/>
        <w:widowControl w:val="0"/>
        <w:ind w:left="720" w:hanging="720"/>
        <w:jc w:val="both"/>
        <w:rPr>
          <w:color w:val="auto"/>
          <w:sz w:val="22"/>
          <w:szCs w:val="22"/>
          <w:lang w:val="en-GB"/>
        </w:rPr>
      </w:pPr>
    </w:p>
    <w:p w14:paraId="49D1D58E" w14:textId="77777777" w:rsidR="00684AAE" w:rsidRPr="00B106AA" w:rsidRDefault="00684AAE" w:rsidP="00771734">
      <w:pPr>
        <w:pStyle w:val="Heading1"/>
        <w:ind w:left="720" w:hanging="720"/>
        <w:jc w:val="center"/>
        <w:rPr>
          <w:sz w:val="22"/>
          <w:szCs w:val="22"/>
        </w:rPr>
      </w:pPr>
      <w:r w:rsidRPr="00B106AA">
        <w:rPr>
          <w:sz w:val="22"/>
          <w:szCs w:val="22"/>
        </w:rPr>
        <w:t>AND</w:t>
      </w:r>
    </w:p>
    <w:p w14:paraId="11FA7F48" w14:textId="77777777" w:rsidR="00684AAE" w:rsidRPr="00B106AA" w:rsidRDefault="00684AAE" w:rsidP="00771734">
      <w:pPr>
        <w:pStyle w:val="BodyText"/>
        <w:ind w:left="720" w:hanging="720"/>
        <w:rPr>
          <w:b/>
          <w:sz w:val="22"/>
          <w:szCs w:val="22"/>
        </w:rPr>
      </w:pPr>
    </w:p>
    <w:p w14:paraId="51F1A6B3" w14:textId="77777777" w:rsidR="00684AAE" w:rsidRPr="00B106AA" w:rsidRDefault="00684AAE" w:rsidP="00771734">
      <w:pPr>
        <w:pStyle w:val="BodyText"/>
        <w:ind w:left="720" w:hanging="720"/>
        <w:jc w:val="both"/>
        <w:rPr>
          <w:sz w:val="22"/>
          <w:szCs w:val="22"/>
        </w:rPr>
      </w:pPr>
      <w:r w:rsidRPr="00B106AA">
        <w:rPr>
          <w:sz w:val="22"/>
          <w:szCs w:val="22"/>
        </w:rPr>
        <w:t>The “</w:t>
      </w:r>
      <w:r w:rsidRPr="00B106AA">
        <w:rPr>
          <w:b/>
          <w:sz w:val="22"/>
          <w:szCs w:val="22"/>
        </w:rPr>
        <w:t>Allottee(s)</w:t>
      </w:r>
      <w:r w:rsidRPr="00B106AA">
        <w:rPr>
          <w:sz w:val="22"/>
          <w:szCs w:val="22"/>
        </w:rPr>
        <w:t>” the details whereof are more particularly below:</w:t>
      </w:r>
    </w:p>
    <w:p w14:paraId="3E950E0C" w14:textId="77777777" w:rsidR="00684AAE" w:rsidRPr="00B106AA" w:rsidRDefault="00684AAE" w:rsidP="00771734">
      <w:pPr>
        <w:pStyle w:val="BodyText"/>
        <w:ind w:left="720" w:hanging="720"/>
        <w:rPr>
          <w:sz w:val="22"/>
          <w:szCs w:val="22"/>
        </w:rPr>
      </w:pPr>
    </w:p>
    <w:p w14:paraId="7748C736" w14:textId="77777777" w:rsidR="001B582E" w:rsidRPr="00B106AA" w:rsidRDefault="001B582E" w:rsidP="001B582E">
      <w:pPr>
        <w:jc w:val="both"/>
        <w:rPr>
          <w:b/>
          <w:color w:val="010202"/>
        </w:rPr>
      </w:pPr>
      <w:r w:rsidRPr="00B106AA">
        <w:rPr>
          <w:b/>
          <w:color w:val="010202"/>
        </w:rPr>
        <w:t>[</w:t>
      </w:r>
      <w:r w:rsidRPr="00B106AA">
        <w:rPr>
          <w:b/>
          <w:i/>
          <w:color w:val="010202"/>
        </w:rPr>
        <w:t>Iƒ the Allottee(s) is a company</w:t>
      </w:r>
      <w:r w:rsidRPr="00B106AA">
        <w:rPr>
          <w:b/>
          <w:color w:val="010202"/>
        </w:rPr>
        <w:t>]</w:t>
      </w:r>
    </w:p>
    <w:p w14:paraId="3E0F4F30" w14:textId="77777777" w:rsidR="001B582E" w:rsidRPr="00B106AA" w:rsidRDefault="001B582E" w:rsidP="001B582E">
      <w:pPr>
        <w:pStyle w:val="BodyText"/>
        <w:tabs>
          <w:tab w:val="left" w:pos="3157"/>
          <w:tab w:val="left" w:pos="5954"/>
        </w:tabs>
        <w:ind w:right="146"/>
        <w:jc w:val="both"/>
        <w:rPr>
          <w:sz w:val="22"/>
          <w:szCs w:val="22"/>
        </w:rPr>
      </w:pPr>
      <w:r w:rsidRPr="00B106AA">
        <w:rPr>
          <w:color w:val="010202"/>
          <w:sz w:val="22"/>
          <w:szCs w:val="22"/>
          <w:u w:val="single" w:color="000101"/>
        </w:rPr>
        <w:t xml:space="preserve"> </w:t>
      </w:r>
      <w:r w:rsidRPr="00B106AA">
        <w:rPr>
          <w:color w:val="010202"/>
          <w:sz w:val="22"/>
          <w:szCs w:val="22"/>
          <w:u w:val="single" w:color="000101"/>
        </w:rPr>
        <w:tab/>
      </w:r>
      <w:r w:rsidRPr="00B106AA">
        <w:rPr>
          <w:color w:val="010202"/>
          <w:sz w:val="22"/>
          <w:szCs w:val="22"/>
        </w:rPr>
        <w:t xml:space="preserve">, (CIN: </w:t>
      </w:r>
      <w:r w:rsidRPr="00B106AA">
        <w:rPr>
          <w:color w:val="010202"/>
          <w:sz w:val="22"/>
          <w:szCs w:val="22"/>
          <w:u w:val="single" w:color="000101"/>
        </w:rPr>
        <w:t xml:space="preserve"> </w:t>
      </w:r>
      <w:r w:rsidRPr="00B106AA">
        <w:rPr>
          <w:color w:val="010202"/>
          <w:sz w:val="22"/>
          <w:szCs w:val="22"/>
          <w:u w:val="single" w:color="000101"/>
        </w:rPr>
        <w:tab/>
      </w:r>
      <w:r w:rsidRPr="00B106AA">
        <w:rPr>
          <w:color w:val="010202"/>
          <w:sz w:val="22"/>
          <w:szCs w:val="22"/>
          <w:u w:color="000101"/>
        </w:rPr>
        <w:t xml:space="preserve"> PAN</w:t>
      </w:r>
      <w:r w:rsidRPr="00B106AA">
        <w:rPr>
          <w:color w:val="010202"/>
          <w:sz w:val="22"/>
          <w:szCs w:val="22"/>
          <w:u w:val="single" w:color="000101"/>
        </w:rPr>
        <w:tab/>
      </w:r>
      <w:r w:rsidRPr="00B106AA">
        <w:rPr>
          <w:color w:val="010202"/>
          <w:sz w:val="22"/>
          <w:szCs w:val="22"/>
          <w:u w:val="single" w:color="000101"/>
        </w:rPr>
        <w:tab/>
      </w:r>
      <w:r w:rsidRPr="00B106AA">
        <w:rPr>
          <w:color w:val="010202"/>
          <w:sz w:val="22"/>
          <w:szCs w:val="22"/>
          <w:u w:val="single" w:color="000101"/>
        </w:rPr>
        <w:tab/>
      </w:r>
      <w:r w:rsidRPr="00B106AA">
        <w:rPr>
          <w:color w:val="010202"/>
          <w:sz w:val="22"/>
          <w:szCs w:val="22"/>
        </w:rPr>
        <w:t>)</w:t>
      </w:r>
      <w:r w:rsidR="00CE228D" w:rsidRPr="00B106AA">
        <w:rPr>
          <w:color w:val="010202"/>
          <w:sz w:val="22"/>
          <w:szCs w:val="22"/>
        </w:rPr>
        <w:t xml:space="preserve"> </w:t>
      </w:r>
      <w:r w:rsidRPr="00B106AA">
        <w:rPr>
          <w:color w:val="010202"/>
          <w:sz w:val="22"/>
          <w:szCs w:val="22"/>
        </w:rPr>
        <w:t>a company incorporated under the provisions of the   Companies Act, [1956 or 2013, as the case may   be],</w:t>
      </w:r>
      <w:r w:rsidR="00CE228D" w:rsidRPr="00B106AA">
        <w:rPr>
          <w:color w:val="010202"/>
          <w:sz w:val="22"/>
          <w:szCs w:val="22"/>
        </w:rPr>
        <w:t xml:space="preserve"> </w:t>
      </w:r>
      <w:r w:rsidRPr="00B106AA">
        <w:rPr>
          <w:color w:val="010202"/>
          <w:sz w:val="22"/>
          <w:szCs w:val="22"/>
        </w:rPr>
        <w:t>having its registered office at</w:t>
      </w:r>
      <w:r w:rsidR="00CE228D" w:rsidRPr="00B106AA">
        <w:rPr>
          <w:color w:val="010202"/>
          <w:sz w:val="22"/>
          <w:szCs w:val="22"/>
        </w:rPr>
        <w:t xml:space="preserve"> </w:t>
      </w:r>
      <w:r w:rsidR="00C87EA7" w:rsidRPr="00B106AA">
        <w:rPr>
          <w:color w:val="010202"/>
          <w:sz w:val="22"/>
          <w:szCs w:val="22"/>
        </w:rPr>
        <w:t>__________________</w:t>
      </w:r>
      <w:r w:rsidRPr="00B106AA">
        <w:rPr>
          <w:color w:val="010202"/>
          <w:sz w:val="22"/>
          <w:szCs w:val="22"/>
        </w:rPr>
        <w:t>, represented</w:t>
      </w:r>
      <w:r w:rsidR="00C3334C" w:rsidRPr="00B106AA">
        <w:rPr>
          <w:color w:val="010202"/>
          <w:sz w:val="22"/>
          <w:szCs w:val="22"/>
        </w:rPr>
        <w:t xml:space="preserve"> </w:t>
      </w:r>
      <w:r w:rsidRPr="00B106AA">
        <w:rPr>
          <w:color w:val="010202"/>
          <w:sz w:val="22"/>
          <w:szCs w:val="22"/>
        </w:rPr>
        <w:t>by</w:t>
      </w:r>
      <w:r w:rsidR="001023D0" w:rsidRPr="00B106AA">
        <w:rPr>
          <w:color w:val="010202"/>
          <w:sz w:val="22"/>
          <w:szCs w:val="22"/>
        </w:rPr>
        <w:t xml:space="preserve"> </w:t>
      </w:r>
      <w:r w:rsidRPr="00B106AA">
        <w:rPr>
          <w:color w:val="010202"/>
          <w:sz w:val="22"/>
          <w:szCs w:val="22"/>
        </w:rPr>
        <w:t>its authorized signatory</w:t>
      </w:r>
      <w:r w:rsidRPr="00B106AA">
        <w:rPr>
          <w:sz w:val="22"/>
          <w:szCs w:val="22"/>
        </w:rPr>
        <w:t xml:space="preserve"> </w:t>
      </w:r>
      <w:r w:rsidRPr="00B106AA">
        <w:rPr>
          <w:color w:val="010202"/>
          <w:sz w:val="22"/>
          <w:szCs w:val="22"/>
          <w:u w:val="single" w:color="000101"/>
        </w:rPr>
        <w:t xml:space="preserve"> </w:t>
      </w:r>
      <w:r w:rsidRPr="00B106AA">
        <w:rPr>
          <w:color w:val="010202"/>
          <w:sz w:val="22"/>
          <w:szCs w:val="22"/>
          <w:u w:val="single" w:color="000101"/>
        </w:rPr>
        <w:tab/>
      </w:r>
      <w:r w:rsidR="003A6E8A" w:rsidRPr="00B106AA">
        <w:rPr>
          <w:color w:val="010202"/>
          <w:sz w:val="22"/>
          <w:szCs w:val="22"/>
          <w:u w:val="single" w:color="000101"/>
        </w:rPr>
        <w:t xml:space="preserve">                   </w:t>
      </w:r>
      <w:r w:rsidR="00E6490F" w:rsidRPr="00B106AA">
        <w:rPr>
          <w:color w:val="010202"/>
          <w:sz w:val="22"/>
          <w:szCs w:val="22"/>
          <w:u w:val="single" w:color="000101"/>
        </w:rPr>
        <w:t xml:space="preserve"> </w:t>
      </w:r>
      <w:r w:rsidR="00911B08" w:rsidRPr="00B106AA">
        <w:rPr>
          <w:color w:val="010202"/>
          <w:sz w:val="22"/>
          <w:szCs w:val="22"/>
          <w:u w:val="single" w:color="000101"/>
        </w:rPr>
        <w:t xml:space="preserve">   </w:t>
      </w:r>
      <w:r w:rsidR="00911B08" w:rsidRPr="00B106AA">
        <w:rPr>
          <w:color w:val="010202"/>
          <w:sz w:val="22"/>
          <w:szCs w:val="22"/>
          <w:u w:color="000101"/>
        </w:rPr>
        <w:t xml:space="preserve"> </w:t>
      </w:r>
      <w:r w:rsidRPr="00B106AA">
        <w:rPr>
          <w:color w:val="010202"/>
          <w:sz w:val="22"/>
          <w:szCs w:val="22"/>
        </w:rPr>
        <w:t>(Aadhaar No.</w:t>
      </w:r>
      <w:r w:rsidRPr="00B106AA">
        <w:rPr>
          <w:color w:val="010202"/>
          <w:sz w:val="22"/>
          <w:szCs w:val="22"/>
          <w:u w:val="single" w:color="000101"/>
        </w:rPr>
        <w:t xml:space="preserve"> </w:t>
      </w:r>
      <w:r w:rsidRPr="00B106AA">
        <w:rPr>
          <w:color w:val="010202"/>
          <w:sz w:val="22"/>
          <w:szCs w:val="22"/>
          <w:u w:val="single" w:color="000101"/>
        </w:rPr>
        <w:tab/>
      </w:r>
      <w:r w:rsidRPr="00B106AA">
        <w:rPr>
          <w:color w:val="010202"/>
          <w:sz w:val="22"/>
          <w:szCs w:val="22"/>
        </w:rPr>
        <w:t>) duly authorized vide</w:t>
      </w:r>
      <w:r w:rsidRPr="00B106AA">
        <w:rPr>
          <w:i/>
          <w:color w:val="010202"/>
          <w:sz w:val="22"/>
          <w:szCs w:val="22"/>
        </w:rPr>
        <w:t xml:space="preserve"> </w:t>
      </w:r>
      <w:r w:rsidRPr="00B106AA">
        <w:rPr>
          <w:color w:val="010202"/>
          <w:sz w:val="22"/>
          <w:szCs w:val="22"/>
        </w:rPr>
        <w:t>board resolution dated</w:t>
      </w:r>
      <w:r w:rsidRPr="00B106AA">
        <w:rPr>
          <w:sz w:val="22"/>
          <w:szCs w:val="22"/>
        </w:rPr>
        <w:t xml:space="preserve"> </w:t>
      </w:r>
      <w:r w:rsidR="0083355F" w:rsidRPr="00B106AA">
        <w:rPr>
          <w:color w:val="010202"/>
          <w:sz w:val="22"/>
          <w:szCs w:val="22"/>
          <w:u w:color="000101"/>
        </w:rPr>
        <w:t>___________</w:t>
      </w:r>
      <w:r w:rsidR="0083355F" w:rsidRPr="00B106AA">
        <w:rPr>
          <w:color w:val="010202"/>
          <w:sz w:val="22"/>
          <w:szCs w:val="22"/>
          <w:u w:val="single" w:color="000101"/>
        </w:rPr>
        <w:t xml:space="preserve"> </w:t>
      </w:r>
      <w:r w:rsidRPr="00B106AA">
        <w:rPr>
          <w:color w:val="010202"/>
          <w:sz w:val="22"/>
          <w:szCs w:val="22"/>
        </w:rPr>
        <w:t>(hereinafter referred to as the “</w:t>
      </w:r>
      <w:r w:rsidRPr="00B106AA">
        <w:rPr>
          <w:b/>
          <w:color w:val="010202"/>
          <w:sz w:val="22"/>
          <w:szCs w:val="22"/>
        </w:rPr>
        <w:t>Allottee(s)</w:t>
      </w:r>
      <w:r w:rsidRPr="00B106AA">
        <w:rPr>
          <w:color w:val="010202"/>
          <w:sz w:val="22"/>
          <w:szCs w:val="22"/>
        </w:rPr>
        <w:t>”, which expression shall unless repugnant to the context or meaning thereof be deemed to mean and include its successor-in-interest, and permitted assigns).</w:t>
      </w:r>
    </w:p>
    <w:p w14:paraId="6C5DC5EB" w14:textId="77777777" w:rsidR="001B582E" w:rsidRPr="00B106AA" w:rsidRDefault="001B582E" w:rsidP="001B582E">
      <w:pPr>
        <w:ind w:right="675"/>
        <w:jc w:val="both"/>
        <w:rPr>
          <w:color w:val="010202"/>
        </w:rPr>
      </w:pPr>
    </w:p>
    <w:p w14:paraId="647EAE46" w14:textId="77777777" w:rsidR="001B582E" w:rsidRPr="00B106AA" w:rsidRDefault="001B582E" w:rsidP="001B582E">
      <w:pPr>
        <w:ind w:right="675"/>
        <w:jc w:val="both"/>
      </w:pPr>
      <w:r w:rsidRPr="00B106AA">
        <w:rPr>
          <w:color w:val="010202"/>
        </w:rPr>
        <w:t>[</w:t>
      </w:r>
      <w:r w:rsidRPr="00B106AA">
        <w:rPr>
          <w:i/>
          <w:color w:val="010202"/>
        </w:rPr>
        <w:t>OR</w:t>
      </w:r>
      <w:r w:rsidRPr="00B106AA">
        <w:rPr>
          <w:color w:val="010202"/>
        </w:rPr>
        <w:t>]</w:t>
      </w:r>
    </w:p>
    <w:p w14:paraId="6AF08E77" w14:textId="77777777" w:rsidR="001B582E" w:rsidRPr="00B106AA" w:rsidRDefault="001B582E" w:rsidP="001B582E">
      <w:pPr>
        <w:jc w:val="both"/>
        <w:rPr>
          <w:b/>
          <w:color w:val="010202"/>
        </w:rPr>
      </w:pPr>
    </w:p>
    <w:p w14:paraId="29965FAC" w14:textId="77777777" w:rsidR="001B582E" w:rsidRPr="00B106AA" w:rsidRDefault="001B582E" w:rsidP="001B582E">
      <w:pPr>
        <w:jc w:val="both"/>
        <w:rPr>
          <w:b/>
        </w:rPr>
      </w:pPr>
      <w:r w:rsidRPr="00B106AA">
        <w:rPr>
          <w:b/>
          <w:color w:val="010202"/>
        </w:rPr>
        <w:t>[</w:t>
      </w:r>
      <w:r w:rsidRPr="00B106AA">
        <w:rPr>
          <w:b/>
          <w:i/>
          <w:color w:val="010202"/>
        </w:rPr>
        <w:t>Iƒ the Allottee(s) is a Partnership</w:t>
      </w:r>
      <w:r w:rsidRPr="00B106AA">
        <w:rPr>
          <w:b/>
          <w:color w:val="010202"/>
        </w:rPr>
        <w:t>]</w:t>
      </w:r>
    </w:p>
    <w:p w14:paraId="08E10774" w14:textId="77777777" w:rsidR="001B582E" w:rsidRPr="00B106AA" w:rsidRDefault="001B582E" w:rsidP="001B582E">
      <w:pPr>
        <w:tabs>
          <w:tab w:val="left" w:pos="4549"/>
        </w:tabs>
        <w:jc w:val="both"/>
        <w:rPr>
          <w:color w:val="010202"/>
        </w:rPr>
      </w:pPr>
      <w:r w:rsidRPr="00B106AA">
        <w:rPr>
          <w:color w:val="010202"/>
          <w:u w:val="single" w:color="000101"/>
        </w:rPr>
        <w:t xml:space="preserve"> </w:t>
      </w:r>
      <w:r w:rsidRPr="00B106AA">
        <w:rPr>
          <w:color w:val="010202"/>
          <w:u w:val="single" w:color="000101"/>
        </w:rPr>
        <w:tab/>
      </w:r>
      <w:r w:rsidRPr="00B106AA">
        <w:rPr>
          <w:color w:val="010202"/>
        </w:rPr>
        <w:t>, a partnership firm registered under the Indian Partnership Act, 1932, having its principal place of business at</w:t>
      </w:r>
      <w:r w:rsidRPr="00B106AA">
        <w:rPr>
          <w:color w:val="010202"/>
          <w:u w:val="single" w:color="000101"/>
        </w:rPr>
        <w:t xml:space="preserve"> </w:t>
      </w:r>
      <w:r w:rsidRPr="00B106AA">
        <w:rPr>
          <w:color w:val="010202"/>
          <w:u w:val="single" w:color="000101"/>
        </w:rPr>
        <w:tab/>
      </w:r>
      <w:r w:rsidRPr="00B106AA">
        <w:rPr>
          <w:color w:val="010202"/>
          <w:u w:val="single" w:color="000101"/>
        </w:rPr>
        <w:tab/>
      </w:r>
      <w:r w:rsidRPr="00B106AA">
        <w:rPr>
          <w:color w:val="010202"/>
        </w:rPr>
        <w:t>, (PAN</w:t>
      </w:r>
      <w:r w:rsidRPr="00B106AA">
        <w:rPr>
          <w:color w:val="010202"/>
          <w:u w:val="single" w:color="000101"/>
        </w:rPr>
        <w:t xml:space="preserve"> </w:t>
      </w:r>
      <w:r w:rsidRPr="00B106AA">
        <w:rPr>
          <w:color w:val="010202"/>
          <w:u w:val="single" w:color="000101"/>
        </w:rPr>
        <w:tab/>
      </w:r>
      <w:r w:rsidRPr="00B106AA">
        <w:rPr>
          <w:color w:val="010202"/>
          <w:u w:val="single" w:color="000101"/>
        </w:rPr>
        <w:tab/>
      </w:r>
      <w:r w:rsidRPr="00B106AA">
        <w:rPr>
          <w:color w:val="010202"/>
          <w:u w:val="single" w:color="000101"/>
        </w:rPr>
        <w:tab/>
      </w:r>
      <w:r w:rsidRPr="00B106AA">
        <w:rPr>
          <w:color w:val="010202"/>
        </w:rPr>
        <w:t xml:space="preserve">), represented by its </w:t>
      </w:r>
      <w:r w:rsidR="00DD5658" w:rsidRPr="00B106AA">
        <w:rPr>
          <w:color w:val="010202"/>
        </w:rPr>
        <w:t xml:space="preserve">authorized </w:t>
      </w:r>
      <w:r w:rsidRPr="00B106AA">
        <w:rPr>
          <w:color w:val="010202"/>
        </w:rPr>
        <w:t xml:space="preserve">partner </w:t>
      </w:r>
      <w:r w:rsidRPr="00B106AA">
        <w:rPr>
          <w:color w:val="010202"/>
          <w:u w:val="single" w:color="000101"/>
        </w:rPr>
        <w:t xml:space="preserve"> </w:t>
      </w:r>
      <w:r w:rsidRPr="00B106AA">
        <w:rPr>
          <w:color w:val="010202"/>
          <w:u w:val="single" w:color="000101"/>
        </w:rPr>
        <w:tab/>
      </w:r>
      <w:r w:rsidRPr="00B106AA">
        <w:rPr>
          <w:color w:val="010202"/>
        </w:rPr>
        <w:t xml:space="preserve">, </w:t>
      </w:r>
      <w:r w:rsidR="00F052EB" w:rsidRPr="00B106AA">
        <w:rPr>
          <w:color w:val="010202"/>
        </w:rPr>
        <w:t xml:space="preserve">(Aadhaar No._______________) </w:t>
      </w:r>
      <w:r w:rsidRPr="00B106AA">
        <w:rPr>
          <w:color w:val="010202"/>
        </w:rPr>
        <w:t>duly authorized vide all partners resolution dated</w:t>
      </w:r>
      <w:r w:rsidR="009C2DDE" w:rsidRPr="00B106AA">
        <w:rPr>
          <w:color w:val="010202"/>
          <w:u w:val="single"/>
        </w:rPr>
        <w:t xml:space="preserve"> </w:t>
      </w:r>
      <w:r w:rsidR="009C2DDE" w:rsidRPr="00B106AA">
        <w:rPr>
          <w:color w:val="010202"/>
        </w:rPr>
        <w:t>________________</w:t>
      </w:r>
      <w:r w:rsidRPr="00B106AA">
        <w:rPr>
          <w:color w:val="010202"/>
        </w:rPr>
        <w:t xml:space="preserve"> (hereinafter referred to as the “</w:t>
      </w:r>
      <w:r w:rsidRPr="00B106AA">
        <w:rPr>
          <w:b/>
          <w:color w:val="010202"/>
        </w:rPr>
        <w:t>Allottee(s)</w:t>
      </w:r>
      <w:r w:rsidRPr="00B106AA">
        <w:rPr>
          <w:color w:val="010202"/>
        </w:rPr>
        <w:t>”, which expression shall unless repugnant to the context or meaning thereof be deemed to mean and include the partners or partner for the time being of the said firm, the survivor or survivors of them and their heirs, executors and administrators of the last surviving partner and his/her/their assigns)</w:t>
      </w:r>
    </w:p>
    <w:p w14:paraId="3BE7A8EF" w14:textId="77777777" w:rsidR="001B582E" w:rsidRPr="00B106AA" w:rsidRDefault="001B582E" w:rsidP="001B582E">
      <w:pPr>
        <w:ind w:right="675"/>
        <w:jc w:val="both"/>
        <w:rPr>
          <w:color w:val="010202"/>
        </w:rPr>
      </w:pPr>
    </w:p>
    <w:p w14:paraId="4148B0B7" w14:textId="77777777" w:rsidR="001B582E" w:rsidRPr="00B106AA" w:rsidRDefault="001B582E" w:rsidP="001B582E">
      <w:pPr>
        <w:ind w:right="675"/>
        <w:jc w:val="both"/>
      </w:pPr>
      <w:r w:rsidRPr="00B106AA">
        <w:rPr>
          <w:color w:val="010202"/>
        </w:rPr>
        <w:lastRenderedPageBreak/>
        <w:t>[</w:t>
      </w:r>
      <w:r w:rsidRPr="00B106AA">
        <w:rPr>
          <w:i/>
          <w:color w:val="010202"/>
        </w:rPr>
        <w:t>OR</w:t>
      </w:r>
      <w:r w:rsidRPr="00B106AA">
        <w:rPr>
          <w:color w:val="010202"/>
        </w:rPr>
        <w:t>]</w:t>
      </w:r>
    </w:p>
    <w:p w14:paraId="1CB038CB" w14:textId="77777777" w:rsidR="001B582E" w:rsidRPr="00B106AA" w:rsidRDefault="001B582E" w:rsidP="001B582E">
      <w:pPr>
        <w:pStyle w:val="Default"/>
        <w:widowControl w:val="0"/>
        <w:jc w:val="both"/>
        <w:rPr>
          <w:b/>
          <w:color w:val="010202"/>
          <w:sz w:val="22"/>
          <w:szCs w:val="22"/>
        </w:rPr>
      </w:pPr>
    </w:p>
    <w:p w14:paraId="2F7F9532" w14:textId="77777777" w:rsidR="001B582E" w:rsidRPr="00B106AA" w:rsidRDefault="001B582E" w:rsidP="001B582E">
      <w:pPr>
        <w:pStyle w:val="Default"/>
        <w:widowControl w:val="0"/>
        <w:jc w:val="both"/>
        <w:rPr>
          <w:b/>
          <w:color w:val="000101"/>
          <w:sz w:val="22"/>
          <w:szCs w:val="22"/>
        </w:rPr>
      </w:pPr>
      <w:r w:rsidRPr="00B106AA">
        <w:rPr>
          <w:b/>
          <w:color w:val="010202"/>
          <w:sz w:val="22"/>
          <w:szCs w:val="22"/>
        </w:rPr>
        <w:t>[</w:t>
      </w:r>
      <w:r w:rsidRPr="00B106AA">
        <w:rPr>
          <w:b/>
          <w:i/>
          <w:color w:val="010202"/>
          <w:sz w:val="22"/>
          <w:szCs w:val="22"/>
        </w:rPr>
        <w:t>Iƒ the Allottee(s) is an Individual</w:t>
      </w:r>
      <w:r w:rsidRPr="00B106AA">
        <w:rPr>
          <w:b/>
          <w:color w:val="010202"/>
          <w:sz w:val="22"/>
          <w:szCs w:val="22"/>
        </w:rPr>
        <w:t>]</w:t>
      </w:r>
      <w:r w:rsidRPr="00B106AA">
        <w:rPr>
          <w:b/>
          <w:color w:val="000101"/>
          <w:sz w:val="22"/>
          <w:szCs w:val="22"/>
        </w:rPr>
        <w:t xml:space="preserve"> </w:t>
      </w:r>
    </w:p>
    <w:p w14:paraId="4C8B63A6" w14:textId="77777777" w:rsidR="001B582E" w:rsidRPr="00B106AA" w:rsidRDefault="001B582E" w:rsidP="001B582E">
      <w:pPr>
        <w:pStyle w:val="Default"/>
        <w:widowControl w:val="0"/>
        <w:jc w:val="both"/>
        <w:rPr>
          <w:b/>
          <w:color w:val="000101"/>
          <w:sz w:val="22"/>
          <w:szCs w:val="22"/>
        </w:rPr>
      </w:pPr>
    </w:p>
    <w:p w14:paraId="1A7AB1E5" w14:textId="77777777" w:rsidR="001B582E" w:rsidRPr="00B106AA" w:rsidRDefault="001B582E" w:rsidP="00A509E7">
      <w:pPr>
        <w:pStyle w:val="Default"/>
        <w:widowControl w:val="0"/>
        <w:jc w:val="both"/>
        <w:rPr>
          <w:sz w:val="22"/>
          <w:szCs w:val="22"/>
        </w:rPr>
      </w:pPr>
      <w:r w:rsidRPr="00B106AA">
        <w:rPr>
          <w:color w:val="000101"/>
          <w:sz w:val="22"/>
          <w:szCs w:val="22"/>
        </w:rPr>
        <w:t>Mr</w:t>
      </w:r>
      <w:r w:rsidR="00BC2A90" w:rsidRPr="00B106AA">
        <w:rPr>
          <w:color w:val="000101"/>
          <w:sz w:val="22"/>
          <w:szCs w:val="22"/>
        </w:rPr>
        <w:t>.</w:t>
      </w:r>
      <w:r w:rsidRPr="00B106AA">
        <w:rPr>
          <w:color w:val="000101"/>
          <w:sz w:val="22"/>
          <w:szCs w:val="22"/>
        </w:rPr>
        <w:t>/</w:t>
      </w:r>
      <w:r w:rsidR="00BC2A90" w:rsidRPr="00B106AA">
        <w:rPr>
          <w:color w:val="000101"/>
          <w:sz w:val="22"/>
          <w:szCs w:val="22"/>
        </w:rPr>
        <w:t xml:space="preserve"> </w:t>
      </w:r>
      <w:r w:rsidRPr="00B106AA">
        <w:rPr>
          <w:color w:val="000101"/>
          <w:sz w:val="22"/>
          <w:szCs w:val="22"/>
        </w:rPr>
        <w:t>Mrs</w:t>
      </w:r>
      <w:r w:rsidR="00BC2A90" w:rsidRPr="00B106AA">
        <w:rPr>
          <w:color w:val="000101"/>
          <w:sz w:val="22"/>
          <w:szCs w:val="22"/>
        </w:rPr>
        <w:t>.</w:t>
      </w:r>
      <w:r w:rsidRPr="00B106AA">
        <w:rPr>
          <w:color w:val="000101"/>
          <w:sz w:val="22"/>
          <w:szCs w:val="22"/>
        </w:rPr>
        <w:t>/</w:t>
      </w:r>
      <w:r w:rsidR="00BC2A90" w:rsidRPr="00B106AA">
        <w:rPr>
          <w:color w:val="000101"/>
          <w:sz w:val="22"/>
          <w:szCs w:val="22"/>
        </w:rPr>
        <w:t xml:space="preserve"> </w:t>
      </w:r>
      <w:r w:rsidRPr="00B106AA">
        <w:rPr>
          <w:color w:val="000101"/>
          <w:sz w:val="22"/>
          <w:szCs w:val="22"/>
        </w:rPr>
        <w:t>Ms</w:t>
      </w:r>
      <w:r w:rsidR="00BC2A90" w:rsidRPr="00B106AA">
        <w:rPr>
          <w:color w:val="000101"/>
          <w:sz w:val="22"/>
          <w:szCs w:val="22"/>
        </w:rPr>
        <w:t>.</w:t>
      </w:r>
      <w:r w:rsidRPr="00B106AA">
        <w:rPr>
          <w:b/>
          <w:color w:val="000101"/>
          <w:sz w:val="22"/>
          <w:szCs w:val="22"/>
        </w:rPr>
        <w:t xml:space="preserve"> </w:t>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b/>
          <w:color w:val="000101"/>
          <w:sz w:val="22"/>
          <w:szCs w:val="22"/>
        </w:rPr>
        <w:t xml:space="preserve">, </w:t>
      </w:r>
      <w:r w:rsidRPr="00B106AA">
        <w:rPr>
          <w:color w:val="000101"/>
          <w:sz w:val="22"/>
          <w:szCs w:val="22"/>
        </w:rPr>
        <w:t xml:space="preserve">(Aadhaar No: </w:t>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rPr>
        <w:t>)</w:t>
      </w:r>
      <w:r w:rsidRPr="00B106AA">
        <w:rPr>
          <w:b/>
          <w:color w:val="000101"/>
          <w:sz w:val="22"/>
          <w:szCs w:val="22"/>
        </w:rPr>
        <w:t xml:space="preserve">, </w:t>
      </w:r>
      <w:r w:rsidRPr="00B106AA">
        <w:rPr>
          <w:sz w:val="22"/>
          <w:szCs w:val="22"/>
        </w:rPr>
        <w:t xml:space="preserve">son /daughter/wife of </w:t>
      </w:r>
      <w:r w:rsidRPr="00B106AA">
        <w:rPr>
          <w:sz w:val="22"/>
          <w:szCs w:val="22"/>
          <w:u w:val="single"/>
        </w:rPr>
        <w:t xml:space="preserve"> </w:t>
      </w:r>
      <w:r w:rsidRPr="00B106AA">
        <w:rPr>
          <w:sz w:val="22"/>
          <w:szCs w:val="22"/>
          <w:u w:val="single"/>
        </w:rPr>
        <w:tab/>
      </w:r>
      <w:r w:rsidRPr="00B106AA">
        <w:rPr>
          <w:sz w:val="22"/>
          <w:szCs w:val="22"/>
          <w:u w:val="single"/>
        </w:rPr>
        <w:tab/>
      </w:r>
      <w:r w:rsidRPr="00B106AA">
        <w:rPr>
          <w:sz w:val="22"/>
          <w:szCs w:val="22"/>
          <w:u w:val="single"/>
        </w:rPr>
        <w:tab/>
      </w:r>
      <w:r w:rsidRPr="00B106AA">
        <w:rPr>
          <w:sz w:val="22"/>
          <w:szCs w:val="22"/>
        </w:rPr>
        <w:t>,</w:t>
      </w:r>
      <w:r w:rsidR="00C671D0" w:rsidRPr="00B106AA">
        <w:rPr>
          <w:sz w:val="22"/>
          <w:szCs w:val="22"/>
        </w:rPr>
        <w:t xml:space="preserve"> aged about _____________,</w:t>
      </w:r>
      <w:r w:rsidR="00BC2A90" w:rsidRPr="00B106AA">
        <w:rPr>
          <w:sz w:val="22"/>
          <w:szCs w:val="22"/>
        </w:rPr>
        <w:t xml:space="preserve"> </w:t>
      </w:r>
      <w:r w:rsidRPr="00B106AA">
        <w:rPr>
          <w:color w:val="000101"/>
          <w:sz w:val="22"/>
          <w:szCs w:val="22"/>
        </w:rPr>
        <w:t xml:space="preserve">residing at </w:t>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rPr>
        <w:t xml:space="preserve">, </w:t>
      </w:r>
      <w:r w:rsidR="00C671D0" w:rsidRPr="00B106AA">
        <w:rPr>
          <w:color w:val="000101"/>
          <w:sz w:val="22"/>
          <w:szCs w:val="22"/>
        </w:rPr>
        <w:t>(</w:t>
      </w:r>
      <w:r w:rsidRPr="00B106AA">
        <w:rPr>
          <w:color w:val="000101"/>
          <w:sz w:val="22"/>
          <w:szCs w:val="22"/>
        </w:rPr>
        <w:t xml:space="preserve">PAN: </w:t>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00C671D0" w:rsidRPr="00B106AA">
        <w:rPr>
          <w:color w:val="000101"/>
          <w:sz w:val="22"/>
          <w:szCs w:val="22"/>
          <w:u w:val="single"/>
        </w:rPr>
        <w:t xml:space="preserve">  and</w:t>
      </w:r>
      <w:r w:rsidRPr="00B106AA">
        <w:rPr>
          <w:color w:val="000101"/>
          <w:sz w:val="22"/>
          <w:szCs w:val="22"/>
        </w:rPr>
        <w:t xml:space="preserve"> </w:t>
      </w:r>
      <w:r w:rsidR="00495BB8" w:rsidRPr="00B106AA">
        <w:rPr>
          <w:color w:val="000101"/>
          <w:sz w:val="22"/>
          <w:szCs w:val="22"/>
        </w:rPr>
        <w:t>Aadhaar</w:t>
      </w:r>
      <w:r w:rsidRPr="00B106AA">
        <w:rPr>
          <w:color w:val="000101"/>
          <w:sz w:val="22"/>
          <w:szCs w:val="22"/>
        </w:rPr>
        <w:t xml:space="preserve"> </w:t>
      </w:r>
      <w:r w:rsidR="009671B7" w:rsidRPr="00B106AA">
        <w:rPr>
          <w:color w:val="000101"/>
          <w:sz w:val="22"/>
          <w:szCs w:val="22"/>
        </w:rPr>
        <w:t>N</w:t>
      </w:r>
      <w:r w:rsidR="00B70FE3" w:rsidRPr="00B106AA">
        <w:rPr>
          <w:color w:val="000101"/>
          <w:sz w:val="22"/>
          <w:szCs w:val="22"/>
        </w:rPr>
        <w:t>o</w:t>
      </w:r>
      <w:r w:rsidR="009671B7" w:rsidRPr="00B106AA">
        <w:rPr>
          <w:color w:val="000101"/>
          <w:sz w:val="22"/>
          <w:szCs w:val="22"/>
        </w:rPr>
        <w:t>.</w:t>
      </w:r>
      <w:r w:rsidRPr="00B106AA">
        <w:rPr>
          <w:color w:val="000101"/>
          <w:sz w:val="22"/>
          <w:szCs w:val="22"/>
          <w:u w:val="single"/>
        </w:rPr>
        <w:tab/>
      </w:r>
      <w:r w:rsidRPr="00B106AA">
        <w:rPr>
          <w:color w:val="000101"/>
          <w:sz w:val="22"/>
          <w:szCs w:val="22"/>
          <w:u w:val="single"/>
        </w:rPr>
        <w:tab/>
      </w:r>
      <w:r w:rsidRPr="00B106AA">
        <w:rPr>
          <w:color w:val="000101"/>
          <w:sz w:val="22"/>
          <w:szCs w:val="22"/>
          <w:u w:val="single"/>
        </w:rPr>
        <w:tab/>
      </w:r>
      <w:r w:rsidRPr="00B106AA">
        <w:rPr>
          <w:color w:val="000101"/>
          <w:sz w:val="22"/>
          <w:szCs w:val="22"/>
        </w:rPr>
        <w:t xml:space="preserve"> (hereinafter referred to as the “</w:t>
      </w:r>
      <w:r w:rsidRPr="00B106AA">
        <w:rPr>
          <w:b/>
          <w:color w:val="010202"/>
          <w:sz w:val="22"/>
          <w:szCs w:val="22"/>
        </w:rPr>
        <w:t>Allottee(s)</w:t>
      </w:r>
      <w:r w:rsidRPr="00B106AA">
        <w:rPr>
          <w:color w:val="000101"/>
          <w:sz w:val="22"/>
          <w:szCs w:val="22"/>
        </w:rPr>
        <w:t>”, which expression shall unless repugnant to the context or meaning thereof be deemed to mean and include his/her</w:t>
      </w:r>
      <w:r w:rsidR="0024264B" w:rsidRPr="00B106AA">
        <w:rPr>
          <w:color w:val="000101"/>
          <w:sz w:val="22"/>
          <w:szCs w:val="22"/>
        </w:rPr>
        <w:t>/</w:t>
      </w:r>
      <w:r w:rsidRPr="00B106AA">
        <w:rPr>
          <w:color w:val="000101"/>
          <w:sz w:val="22"/>
          <w:szCs w:val="22"/>
        </w:rPr>
        <w:t xml:space="preserve"> heirs, executors, administrators, successors-in-interest and permitted assigns)</w:t>
      </w:r>
    </w:p>
    <w:p w14:paraId="700768D1" w14:textId="77777777" w:rsidR="001B582E" w:rsidRPr="00B106AA" w:rsidRDefault="001B582E" w:rsidP="001B582E">
      <w:pPr>
        <w:pStyle w:val="BodyText"/>
        <w:ind w:left="720" w:hanging="720"/>
        <w:rPr>
          <w:b/>
          <w:sz w:val="22"/>
          <w:szCs w:val="22"/>
        </w:rPr>
      </w:pPr>
    </w:p>
    <w:p w14:paraId="674D16D4" w14:textId="77777777" w:rsidR="001B582E" w:rsidRPr="00B106AA" w:rsidRDefault="001B582E" w:rsidP="001B582E">
      <w:pPr>
        <w:ind w:right="675"/>
        <w:jc w:val="both"/>
        <w:rPr>
          <w:color w:val="010202"/>
        </w:rPr>
      </w:pPr>
      <w:r w:rsidRPr="00B106AA">
        <w:rPr>
          <w:color w:val="010202"/>
        </w:rPr>
        <w:t>[</w:t>
      </w:r>
      <w:r w:rsidRPr="00B106AA">
        <w:rPr>
          <w:i/>
          <w:color w:val="010202"/>
        </w:rPr>
        <w:t>OR</w:t>
      </w:r>
      <w:r w:rsidRPr="00B106AA">
        <w:rPr>
          <w:color w:val="010202"/>
        </w:rPr>
        <w:t>]</w:t>
      </w:r>
    </w:p>
    <w:p w14:paraId="1371BB6E" w14:textId="77777777" w:rsidR="001B582E" w:rsidRPr="00B106AA" w:rsidRDefault="001B582E" w:rsidP="001B582E">
      <w:pPr>
        <w:ind w:right="675"/>
        <w:jc w:val="both"/>
        <w:rPr>
          <w:color w:val="010202"/>
        </w:rPr>
      </w:pPr>
    </w:p>
    <w:p w14:paraId="0D301A78" w14:textId="77777777" w:rsidR="001B582E" w:rsidRPr="00B106AA" w:rsidRDefault="001B582E" w:rsidP="001B582E">
      <w:pPr>
        <w:ind w:right="675"/>
        <w:jc w:val="both"/>
        <w:rPr>
          <w:b/>
        </w:rPr>
      </w:pPr>
      <w:r w:rsidRPr="00B106AA">
        <w:rPr>
          <w:b/>
          <w:color w:val="010202"/>
        </w:rPr>
        <w:t>[</w:t>
      </w:r>
      <w:r w:rsidRPr="00B106AA">
        <w:rPr>
          <w:b/>
          <w:i/>
          <w:color w:val="010202"/>
        </w:rPr>
        <w:t>Iƒ the Allottee(s) is a HUF</w:t>
      </w:r>
      <w:r w:rsidRPr="00B106AA">
        <w:rPr>
          <w:b/>
          <w:color w:val="010202"/>
        </w:rPr>
        <w:t>]</w:t>
      </w:r>
    </w:p>
    <w:p w14:paraId="09742738" w14:textId="77777777" w:rsidR="001B582E" w:rsidRPr="00B106AA" w:rsidRDefault="001B582E" w:rsidP="001B582E">
      <w:pPr>
        <w:pStyle w:val="BodyText"/>
        <w:tabs>
          <w:tab w:val="left" w:pos="3067"/>
          <w:tab w:val="left" w:pos="3351"/>
          <w:tab w:val="left" w:pos="4205"/>
          <w:tab w:val="left" w:pos="4722"/>
          <w:tab w:val="left" w:pos="6323"/>
          <w:tab w:val="left" w:pos="6720"/>
          <w:tab w:val="left" w:pos="7217"/>
          <w:tab w:val="left" w:pos="7612"/>
          <w:tab w:val="left" w:pos="8503"/>
        </w:tabs>
        <w:rPr>
          <w:color w:val="010202"/>
          <w:sz w:val="22"/>
          <w:szCs w:val="22"/>
        </w:rPr>
      </w:pPr>
    </w:p>
    <w:p w14:paraId="4811369B" w14:textId="77777777" w:rsidR="001B582E" w:rsidRPr="00B106AA" w:rsidRDefault="001B582E" w:rsidP="00E8403B">
      <w:pPr>
        <w:pStyle w:val="BodyText"/>
        <w:tabs>
          <w:tab w:val="left" w:pos="3067"/>
          <w:tab w:val="left" w:pos="3351"/>
          <w:tab w:val="left" w:pos="4205"/>
          <w:tab w:val="left" w:pos="4722"/>
          <w:tab w:val="left" w:pos="6323"/>
          <w:tab w:val="left" w:pos="6720"/>
          <w:tab w:val="left" w:pos="7217"/>
          <w:tab w:val="left" w:pos="7612"/>
          <w:tab w:val="left" w:pos="8503"/>
        </w:tabs>
        <w:jc w:val="both"/>
        <w:rPr>
          <w:color w:val="010202"/>
          <w:sz w:val="22"/>
          <w:szCs w:val="22"/>
        </w:rPr>
      </w:pPr>
      <w:r w:rsidRPr="00B106AA">
        <w:rPr>
          <w:color w:val="010202"/>
          <w:sz w:val="22"/>
          <w:szCs w:val="22"/>
        </w:rPr>
        <w:t>Mr.</w:t>
      </w:r>
      <w:r w:rsidRPr="00B106AA">
        <w:rPr>
          <w:color w:val="010202"/>
          <w:sz w:val="22"/>
          <w:szCs w:val="22"/>
          <w:u w:val="single" w:color="000101"/>
        </w:rPr>
        <w:t xml:space="preserve"> </w:t>
      </w:r>
      <w:r w:rsidRPr="00B106AA">
        <w:rPr>
          <w:color w:val="010202"/>
          <w:sz w:val="22"/>
          <w:szCs w:val="22"/>
          <w:u w:val="single" w:color="000101"/>
        </w:rPr>
        <w:tab/>
      </w:r>
      <w:r w:rsidR="00A00D68" w:rsidRPr="00B106AA">
        <w:rPr>
          <w:b/>
          <w:color w:val="010202"/>
          <w:sz w:val="22"/>
          <w:szCs w:val="22"/>
        </w:rPr>
        <w:t xml:space="preserve"> </w:t>
      </w:r>
      <w:r w:rsidRPr="00B106AA">
        <w:rPr>
          <w:color w:val="010202"/>
          <w:sz w:val="22"/>
          <w:szCs w:val="22"/>
        </w:rPr>
        <w:t>(Aadhaar</w:t>
      </w:r>
      <w:r w:rsidR="00A00D68" w:rsidRPr="00B106AA">
        <w:rPr>
          <w:color w:val="010202"/>
          <w:sz w:val="22"/>
          <w:szCs w:val="22"/>
        </w:rPr>
        <w:t xml:space="preserve"> </w:t>
      </w:r>
      <w:r w:rsidRPr="00B106AA">
        <w:rPr>
          <w:color w:val="010202"/>
          <w:sz w:val="22"/>
          <w:szCs w:val="22"/>
        </w:rPr>
        <w:t>No.</w:t>
      </w:r>
      <w:r w:rsidRPr="00B106AA">
        <w:rPr>
          <w:color w:val="010202"/>
          <w:sz w:val="22"/>
          <w:szCs w:val="22"/>
        </w:rPr>
        <w:tab/>
      </w:r>
      <w:r w:rsidR="00A00D68" w:rsidRPr="00B106AA">
        <w:rPr>
          <w:color w:val="010202"/>
          <w:sz w:val="22"/>
          <w:szCs w:val="22"/>
        </w:rPr>
        <w:t xml:space="preserve">_________) </w:t>
      </w:r>
      <w:r w:rsidRPr="00B106AA">
        <w:rPr>
          <w:color w:val="010202"/>
          <w:sz w:val="22"/>
          <w:szCs w:val="22"/>
        </w:rPr>
        <w:t>son</w:t>
      </w:r>
      <w:r w:rsidR="00A00D68" w:rsidRPr="00B106AA">
        <w:rPr>
          <w:color w:val="010202"/>
          <w:sz w:val="22"/>
          <w:szCs w:val="22"/>
        </w:rPr>
        <w:t xml:space="preserve"> </w:t>
      </w:r>
      <w:r w:rsidRPr="00B106AA">
        <w:rPr>
          <w:color w:val="010202"/>
          <w:sz w:val="22"/>
          <w:szCs w:val="22"/>
        </w:rPr>
        <w:t>of</w:t>
      </w:r>
      <w:r w:rsidR="00A00D68" w:rsidRPr="00B106AA">
        <w:rPr>
          <w:color w:val="010202"/>
          <w:sz w:val="22"/>
          <w:szCs w:val="22"/>
        </w:rPr>
        <w:t xml:space="preserve"> Mr. </w:t>
      </w:r>
      <w:r w:rsidR="00A00D68" w:rsidRPr="00B106AA">
        <w:rPr>
          <w:color w:val="010202"/>
          <w:sz w:val="22"/>
          <w:szCs w:val="22"/>
          <w:u w:color="000101"/>
        </w:rPr>
        <w:t>_____________</w:t>
      </w:r>
      <w:r w:rsidR="00C772D7" w:rsidRPr="00B106AA">
        <w:rPr>
          <w:color w:val="010202"/>
          <w:sz w:val="22"/>
          <w:szCs w:val="22"/>
          <w:u w:color="000101"/>
        </w:rPr>
        <w:t xml:space="preserve"> aged about ______</w:t>
      </w:r>
      <w:r w:rsidR="00A00D68" w:rsidRPr="00B106AA">
        <w:rPr>
          <w:color w:val="010202"/>
          <w:sz w:val="22"/>
          <w:szCs w:val="22"/>
          <w:u w:color="000101"/>
        </w:rPr>
        <w:t xml:space="preserve"> </w:t>
      </w:r>
      <w:r w:rsidRPr="00B106AA">
        <w:rPr>
          <w:color w:val="010202"/>
          <w:sz w:val="22"/>
          <w:szCs w:val="22"/>
        </w:rPr>
        <w:t>for self and as the Karta of the Hindu Joint Mitakshara Family known as</w:t>
      </w:r>
      <w:r w:rsidR="00543BB3" w:rsidRPr="00B106AA">
        <w:rPr>
          <w:color w:val="010202"/>
          <w:sz w:val="22"/>
          <w:szCs w:val="22"/>
        </w:rPr>
        <w:t xml:space="preserve"> </w:t>
      </w:r>
      <w:r w:rsidRPr="00B106AA">
        <w:rPr>
          <w:color w:val="010202"/>
          <w:sz w:val="22"/>
          <w:szCs w:val="22"/>
          <w:u w:val="single" w:color="000101"/>
        </w:rPr>
        <w:tab/>
      </w:r>
      <w:r w:rsidRPr="00B106AA">
        <w:rPr>
          <w:color w:val="010202"/>
          <w:sz w:val="22"/>
          <w:szCs w:val="22"/>
        </w:rPr>
        <w:t>HUF,</w:t>
      </w:r>
      <w:r w:rsidRPr="00B106AA">
        <w:rPr>
          <w:sz w:val="22"/>
          <w:szCs w:val="22"/>
        </w:rPr>
        <w:t xml:space="preserve"> </w:t>
      </w:r>
      <w:r w:rsidRPr="00B106AA">
        <w:rPr>
          <w:color w:val="010202"/>
          <w:sz w:val="22"/>
          <w:szCs w:val="22"/>
        </w:rPr>
        <w:t>having its place of business/</w:t>
      </w:r>
      <w:r w:rsidR="00FD47EB" w:rsidRPr="00B106AA">
        <w:rPr>
          <w:color w:val="010202"/>
          <w:sz w:val="22"/>
          <w:szCs w:val="22"/>
        </w:rPr>
        <w:t xml:space="preserve"> </w:t>
      </w:r>
      <w:r w:rsidRPr="00B106AA">
        <w:rPr>
          <w:color w:val="010202"/>
          <w:sz w:val="22"/>
          <w:szCs w:val="22"/>
        </w:rPr>
        <w:t xml:space="preserve">residence at </w:t>
      </w:r>
      <w:r w:rsidRPr="00B106AA">
        <w:rPr>
          <w:color w:val="010202"/>
          <w:sz w:val="22"/>
          <w:szCs w:val="22"/>
          <w:u w:val="single"/>
        </w:rPr>
        <w:tab/>
      </w:r>
      <w:r w:rsidRPr="00B106AA">
        <w:rPr>
          <w:color w:val="010202"/>
          <w:sz w:val="22"/>
          <w:szCs w:val="22"/>
          <w:u w:val="single"/>
        </w:rPr>
        <w:tab/>
      </w:r>
      <w:r w:rsidRPr="00B106AA">
        <w:rPr>
          <w:color w:val="010202"/>
          <w:sz w:val="22"/>
          <w:szCs w:val="22"/>
        </w:rPr>
        <w:t xml:space="preserve">(PAN </w:t>
      </w:r>
      <w:r w:rsidRPr="00B106AA">
        <w:rPr>
          <w:color w:val="010202"/>
          <w:sz w:val="22"/>
          <w:szCs w:val="22"/>
          <w:u w:val="single"/>
        </w:rPr>
        <w:tab/>
      </w:r>
      <w:r w:rsidRPr="00B106AA">
        <w:rPr>
          <w:color w:val="010202"/>
          <w:sz w:val="22"/>
          <w:szCs w:val="22"/>
          <w:u w:val="single"/>
        </w:rPr>
        <w:tab/>
      </w:r>
      <w:r w:rsidRPr="00B106AA">
        <w:rPr>
          <w:color w:val="010202"/>
          <w:sz w:val="22"/>
          <w:szCs w:val="22"/>
        </w:rPr>
        <w:t>), hereinafter referred to as the “</w:t>
      </w:r>
      <w:r w:rsidRPr="00B106AA">
        <w:rPr>
          <w:b/>
          <w:color w:val="010202"/>
          <w:sz w:val="22"/>
          <w:szCs w:val="22"/>
        </w:rPr>
        <w:t>Allottee(s)</w:t>
      </w:r>
      <w:r w:rsidRPr="00B106AA">
        <w:rPr>
          <w:color w:val="010202"/>
          <w:sz w:val="22"/>
          <w:szCs w:val="22"/>
        </w:rPr>
        <w:t>”, which expression shall unless repugnant to the context or meaning thereof be deemed to mean and the members or member for the time being of the said HUF, and their respective heirs, executors, administrators and permitted assigns).</w:t>
      </w:r>
    </w:p>
    <w:p w14:paraId="5768B90A" w14:textId="77777777" w:rsidR="00D63E63" w:rsidRPr="00B106AA" w:rsidRDefault="00D63E63" w:rsidP="00771734">
      <w:pPr>
        <w:pStyle w:val="BodyText"/>
        <w:ind w:left="720" w:hanging="720"/>
        <w:rPr>
          <w:b/>
          <w:sz w:val="22"/>
          <w:szCs w:val="22"/>
        </w:rPr>
      </w:pPr>
    </w:p>
    <w:p w14:paraId="678FA194" w14:textId="77777777" w:rsidR="008F21E5" w:rsidRPr="00B106AA" w:rsidRDefault="008F21E5" w:rsidP="008F21E5">
      <w:pPr>
        <w:ind w:right="675"/>
        <w:jc w:val="both"/>
        <w:rPr>
          <w:color w:val="010202"/>
          <w:w w:val="105"/>
        </w:rPr>
      </w:pPr>
      <w:bookmarkStart w:id="0" w:name="_Hlk77588106"/>
      <w:r w:rsidRPr="00B106AA">
        <w:rPr>
          <w:color w:val="010202"/>
          <w:w w:val="105"/>
        </w:rPr>
        <w:t>[</w:t>
      </w:r>
      <w:r w:rsidRPr="00B106AA">
        <w:rPr>
          <w:i/>
          <w:color w:val="010202"/>
          <w:w w:val="105"/>
        </w:rPr>
        <w:t>OR</w:t>
      </w:r>
      <w:r w:rsidRPr="00B106AA">
        <w:rPr>
          <w:color w:val="010202"/>
          <w:w w:val="105"/>
        </w:rPr>
        <w:t>]</w:t>
      </w:r>
    </w:p>
    <w:p w14:paraId="0C3688A7" w14:textId="77777777" w:rsidR="008F21E5" w:rsidRPr="00B106AA" w:rsidRDefault="008F21E5" w:rsidP="008F21E5">
      <w:pPr>
        <w:ind w:right="675"/>
        <w:jc w:val="both"/>
        <w:rPr>
          <w:color w:val="010202"/>
          <w:w w:val="105"/>
        </w:rPr>
      </w:pPr>
    </w:p>
    <w:p w14:paraId="23253900" w14:textId="77777777" w:rsidR="008F21E5" w:rsidRPr="00B106AA" w:rsidRDefault="008F21E5" w:rsidP="008F21E5">
      <w:pPr>
        <w:ind w:right="675"/>
        <w:jc w:val="both"/>
        <w:rPr>
          <w:b/>
        </w:rPr>
      </w:pPr>
      <w:r w:rsidRPr="00B106AA">
        <w:rPr>
          <w:b/>
          <w:color w:val="010202"/>
          <w:w w:val="105"/>
        </w:rPr>
        <w:t>[</w:t>
      </w:r>
      <w:r w:rsidRPr="00B106AA">
        <w:rPr>
          <w:b/>
          <w:i/>
          <w:color w:val="010202"/>
          <w:w w:val="105"/>
        </w:rPr>
        <w:t>Iƒ the Allottee</w:t>
      </w:r>
      <w:r w:rsidR="001B582E" w:rsidRPr="00B106AA">
        <w:rPr>
          <w:b/>
          <w:i/>
          <w:color w:val="010202"/>
          <w:w w:val="105"/>
        </w:rPr>
        <w:t>(s)</w:t>
      </w:r>
      <w:r w:rsidRPr="00B106AA">
        <w:rPr>
          <w:b/>
          <w:i/>
          <w:color w:val="010202"/>
          <w:w w:val="105"/>
        </w:rPr>
        <w:t xml:space="preserve"> is a LLP</w:t>
      </w:r>
      <w:r w:rsidRPr="00B106AA">
        <w:rPr>
          <w:b/>
          <w:color w:val="010202"/>
          <w:w w:val="105"/>
        </w:rPr>
        <w:t>]</w:t>
      </w:r>
    </w:p>
    <w:p w14:paraId="66086FAB" w14:textId="77777777" w:rsidR="008F21E5" w:rsidRPr="00B106AA" w:rsidRDefault="008F21E5" w:rsidP="008F21E5">
      <w:pPr>
        <w:pStyle w:val="BodyText"/>
        <w:jc w:val="both"/>
        <w:rPr>
          <w:bCs/>
          <w:sz w:val="22"/>
          <w:szCs w:val="22"/>
        </w:rPr>
      </w:pPr>
    </w:p>
    <w:p w14:paraId="6CB0D593" w14:textId="77777777" w:rsidR="00022AD7" w:rsidRPr="00B106AA" w:rsidRDefault="00192C8F" w:rsidP="00771734">
      <w:pPr>
        <w:pStyle w:val="Default"/>
        <w:widowControl w:val="0"/>
        <w:jc w:val="both"/>
        <w:rPr>
          <w:bCs/>
          <w:sz w:val="22"/>
          <w:szCs w:val="22"/>
        </w:rPr>
      </w:pPr>
      <w:r w:rsidRPr="00B106AA">
        <w:rPr>
          <w:bCs/>
          <w:sz w:val="22"/>
          <w:szCs w:val="22"/>
        </w:rPr>
        <w:t xml:space="preserve">_________________________ </w:t>
      </w:r>
      <w:r w:rsidR="008F21E5" w:rsidRPr="00B106AA">
        <w:rPr>
          <w:bCs/>
          <w:sz w:val="22"/>
          <w:szCs w:val="22"/>
        </w:rPr>
        <w:t>LLP, a limited liability partnership</w:t>
      </w:r>
      <w:r w:rsidR="001B582E" w:rsidRPr="00B106AA">
        <w:rPr>
          <w:bCs/>
          <w:sz w:val="22"/>
          <w:szCs w:val="22"/>
        </w:rPr>
        <w:t>, constituted</w:t>
      </w:r>
      <w:r w:rsidR="008F21E5" w:rsidRPr="00B106AA">
        <w:rPr>
          <w:bCs/>
          <w:sz w:val="22"/>
          <w:szCs w:val="22"/>
        </w:rPr>
        <w:t xml:space="preserve"> under the Limited Liability Partnership Act, 2008, having its registered office at </w:t>
      </w:r>
      <w:r w:rsidR="00DC280E" w:rsidRPr="00B106AA">
        <w:rPr>
          <w:bCs/>
          <w:sz w:val="22"/>
          <w:szCs w:val="22"/>
        </w:rPr>
        <w:t xml:space="preserve">_____________________ </w:t>
      </w:r>
      <w:r w:rsidR="008F21E5" w:rsidRPr="00B106AA">
        <w:rPr>
          <w:bCs/>
          <w:sz w:val="22"/>
          <w:szCs w:val="22"/>
        </w:rPr>
        <w:t>(hereinafter referred to as the “</w:t>
      </w:r>
      <w:r w:rsidR="001B582E" w:rsidRPr="00B106AA">
        <w:rPr>
          <w:b/>
          <w:color w:val="010202"/>
          <w:sz w:val="22"/>
          <w:szCs w:val="22"/>
        </w:rPr>
        <w:t>Allottee(s)</w:t>
      </w:r>
      <w:r w:rsidR="008F21E5" w:rsidRPr="00B106AA">
        <w:rPr>
          <w:bCs/>
          <w:sz w:val="22"/>
          <w:szCs w:val="22"/>
        </w:rPr>
        <w:t>”, which expression shall, unless it be repugnant to the context or meaning thereof, be deemed to mean and include its transferees, assigns, nominees and successors</w:t>
      </w:r>
      <w:r w:rsidR="008545AB" w:rsidRPr="00B106AA">
        <w:rPr>
          <w:bCs/>
          <w:sz w:val="22"/>
          <w:szCs w:val="22"/>
        </w:rPr>
        <w:t>-</w:t>
      </w:r>
    </w:p>
    <w:p w14:paraId="56FE5C2A" w14:textId="77777777" w:rsidR="00FA506C" w:rsidRPr="00B106AA" w:rsidRDefault="008F21E5" w:rsidP="00771734">
      <w:pPr>
        <w:pStyle w:val="Default"/>
        <w:widowControl w:val="0"/>
        <w:jc w:val="both"/>
        <w:rPr>
          <w:bCs/>
          <w:sz w:val="22"/>
          <w:szCs w:val="22"/>
        </w:rPr>
      </w:pPr>
      <w:r w:rsidRPr="00B106AA">
        <w:rPr>
          <w:bCs/>
          <w:sz w:val="22"/>
          <w:szCs w:val="22"/>
        </w:rPr>
        <w:t>in</w:t>
      </w:r>
      <w:r w:rsidR="008545AB" w:rsidRPr="00B106AA">
        <w:rPr>
          <w:bCs/>
          <w:sz w:val="22"/>
          <w:szCs w:val="22"/>
        </w:rPr>
        <w:t>-</w:t>
      </w:r>
      <w:r w:rsidRPr="00B106AA">
        <w:rPr>
          <w:bCs/>
          <w:sz w:val="22"/>
          <w:szCs w:val="22"/>
        </w:rPr>
        <w:t>interest</w:t>
      </w:r>
      <w:r w:rsidR="008545AB" w:rsidRPr="00B106AA">
        <w:rPr>
          <w:color w:val="000101"/>
          <w:sz w:val="22"/>
          <w:szCs w:val="22"/>
        </w:rPr>
        <w:t xml:space="preserve"> and permitted assigns</w:t>
      </w:r>
      <w:r w:rsidRPr="00B106AA">
        <w:rPr>
          <w:bCs/>
          <w:sz w:val="22"/>
          <w:szCs w:val="22"/>
        </w:rPr>
        <w:t>)</w:t>
      </w:r>
      <w:bookmarkEnd w:id="0"/>
    </w:p>
    <w:p w14:paraId="7722A985" w14:textId="77777777" w:rsidR="00FA506C" w:rsidRPr="00B106AA" w:rsidRDefault="00FA506C" w:rsidP="00771734">
      <w:pPr>
        <w:pStyle w:val="Default"/>
        <w:widowControl w:val="0"/>
        <w:jc w:val="both"/>
        <w:rPr>
          <w:bCs/>
          <w:sz w:val="22"/>
          <w:szCs w:val="22"/>
        </w:rPr>
      </w:pPr>
    </w:p>
    <w:p w14:paraId="07CE5399" w14:textId="77777777" w:rsidR="00684AAE" w:rsidRPr="00B106AA" w:rsidRDefault="00684AAE" w:rsidP="00771734">
      <w:pPr>
        <w:pStyle w:val="Default"/>
        <w:widowControl w:val="0"/>
        <w:jc w:val="both"/>
        <w:rPr>
          <w:sz w:val="22"/>
          <w:szCs w:val="22"/>
        </w:rPr>
      </w:pPr>
      <w:r w:rsidRPr="00B106AA">
        <w:rPr>
          <w:sz w:val="22"/>
          <w:szCs w:val="22"/>
        </w:rPr>
        <w:t>All parties to this Agreement i.e</w:t>
      </w:r>
      <w:r w:rsidR="00D953F2" w:rsidRPr="00B106AA">
        <w:rPr>
          <w:sz w:val="22"/>
          <w:szCs w:val="22"/>
        </w:rPr>
        <w:t>.</w:t>
      </w:r>
      <w:r w:rsidRPr="00B106AA">
        <w:rPr>
          <w:sz w:val="22"/>
          <w:szCs w:val="22"/>
        </w:rPr>
        <w:t xml:space="preserve"> </w:t>
      </w:r>
      <w:r w:rsidR="00D953F2" w:rsidRPr="00B106AA">
        <w:rPr>
          <w:sz w:val="22"/>
          <w:szCs w:val="22"/>
        </w:rPr>
        <w:t xml:space="preserve">the </w:t>
      </w:r>
      <w:r w:rsidRPr="00B106AA">
        <w:rPr>
          <w:sz w:val="22"/>
          <w:szCs w:val="22"/>
        </w:rPr>
        <w:t>‘</w:t>
      </w:r>
      <w:r w:rsidR="005A1C8F" w:rsidRPr="00B106AA">
        <w:rPr>
          <w:b/>
          <w:sz w:val="22"/>
          <w:szCs w:val="22"/>
        </w:rPr>
        <w:t>Promoter</w:t>
      </w:r>
      <w:r w:rsidR="00380CFF" w:rsidRPr="00B106AA">
        <w:rPr>
          <w:b/>
          <w:sz w:val="22"/>
          <w:szCs w:val="22"/>
        </w:rPr>
        <w:t>/ Owner-1</w:t>
      </w:r>
      <w:r w:rsidRPr="00B106AA">
        <w:rPr>
          <w:sz w:val="22"/>
          <w:szCs w:val="22"/>
        </w:rPr>
        <w:t>’</w:t>
      </w:r>
      <w:r w:rsidR="00380CFF" w:rsidRPr="00B106AA">
        <w:rPr>
          <w:sz w:val="22"/>
          <w:szCs w:val="22"/>
        </w:rPr>
        <w:t>, ‘</w:t>
      </w:r>
      <w:r w:rsidR="00380CFF" w:rsidRPr="00B106AA">
        <w:rPr>
          <w:b/>
          <w:sz w:val="22"/>
          <w:szCs w:val="22"/>
        </w:rPr>
        <w:t>Owner-2</w:t>
      </w:r>
      <w:r w:rsidR="00380CFF" w:rsidRPr="00B106AA">
        <w:rPr>
          <w:sz w:val="22"/>
          <w:szCs w:val="22"/>
        </w:rPr>
        <w:t>’</w:t>
      </w:r>
      <w:r w:rsidR="00CF13AA" w:rsidRPr="00B106AA">
        <w:rPr>
          <w:sz w:val="22"/>
          <w:szCs w:val="22"/>
        </w:rPr>
        <w:t xml:space="preserve"> and the</w:t>
      </w:r>
      <w:r w:rsidR="00D953F2" w:rsidRPr="00B106AA">
        <w:rPr>
          <w:sz w:val="22"/>
          <w:szCs w:val="22"/>
        </w:rPr>
        <w:t xml:space="preserve"> </w:t>
      </w:r>
      <w:r w:rsidRPr="00B106AA">
        <w:rPr>
          <w:sz w:val="22"/>
          <w:szCs w:val="22"/>
        </w:rPr>
        <w:t>‘</w:t>
      </w:r>
      <w:r w:rsidRPr="00B106AA">
        <w:rPr>
          <w:b/>
          <w:sz w:val="22"/>
          <w:szCs w:val="22"/>
        </w:rPr>
        <w:t>Allottee(s)</w:t>
      </w:r>
      <w:r w:rsidRPr="00B106AA">
        <w:rPr>
          <w:sz w:val="22"/>
          <w:szCs w:val="22"/>
        </w:rPr>
        <w:t>’ are hereinafter collectively referred to as the “</w:t>
      </w:r>
      <w:r w:rsidRPr="00B106AA">
        <w:rPr>
          <w:b/>
          <w:sz w:val="22"/>
          <w:szCs w:val="22"/>
        </w:rPr>
        <w:t>Parties</w:t>
      </w:r>
      <w:r w:rsidRPr="00B106AA">
        <w:rPr>
          <w:sz w:val="22"/>
          <w:szCs w:val="22"/>
        </w:rPr>
        <w:t>” and sometimes individually referred to as “</w:t>
      </w:r>
      <w:r w:rsidRPr="00B106AA">
        <w:rPr>
          <w:b/>
          <w:sz w:val="22"/>
          <w:szCs w:val="22"/>
        </w:rPr>
        <w:t>Party</w:t>
      </w:r>
      <w:r w:rsidRPr="00B106AA">
        <w:rPr>
          <w:sz w:val="22"/>
          <w:szCs w:val="22"/>
        </w:rPr>
        <w:t>”.</w:t>
      </w:r>
    </w:p>
    <w:p w14:paraId="1169C6DD" w14:textId="77777777" w:rsidR="00684AAE" w:rsidRPr="00B106AA" w:rsidRDefault="00684AAE" w:rsidP="00771734">
      <w:pPr>
        <w:ind w:left="720" w:hanging="720"/>
      </w:pPr>
    </w:p>
    <w:p w14:paraId="21FEBB31" w14:textId="77777777" w:rsidR="00684AAE" w:rsidRPr="00B106AA" w:rsidRDefault="00684AAE" w:rsidP="00771734">
      <w:pPr>
        <w:pStyle w:val="Heading1"/>
        <w:ind w:left="720" w:hanging="720"/>
        <w:rPr>
          <w:sz w:val="22"/>
          <w:szCs w:val="22"/>
        </w:rPr>
      </w:pPr>
      <w:r w:rsidRPr="00B106AA">
        <w:rPr>
          <w:sz w:val="22"/>
          <w:szCs w:val="22"/>
        </w:rPr>
        <w:t>DEFINITIONS:</w:t>
      </w:r>
    </w:p>
    <w:p w14:paraId="44601567" w14:textId="77777777" w:rsidR="00684AAE" w:rsidRPr="00B106AA" w:rsidRDefault="00684AAE" w:rsidP="00771734">
      <w:pPr>
        <w:pStyle w:val="BodyText"/>
        <w:ind w:left="720" w:hanging="720"/>
        <w:rPr>
          <w:b/>
          <w:sz w:val="22"/>
          <w:szCs w:val="22"/>
        </w:rPr>
      </w:pPr>
    </w:p>
    <w:p w14:paraId="3521D8A6" w14:textId="77777777" w:rsidR="00684AAE" w:rsidRPr="00B106AA" w:rsidRDefault="00684AAE" w:rsidP="00771734">
      <w:pPr>
        <w:pStyle w:val="ListParagraph"/>
        <w:numPr>
          <w:ilvl w:val="0"/>
          <w:numId w:val="12"/>
        </w:numPr>
        <w:tabs>
          <w:tab w:val="left" w:pos="820"/>
          <w:tab w:val="left" w:pos="821"/>
        </w:tabs>
        <w:ind w:left="720" w:hanging="720"/>
      </w:pPr>
      <w:r w:rsidRPr="00B106AA">
        <w:t>For the purpose of this Agreement, unless the context otherwise requires, —</w:t>
      </w:r>
    </w:p>
    <w:p w14:paraId="6E81360A" w14:textId="77777777" w:rsidR="00684AAE" w:rsidRPr="00B106AA" w:rsidRDefault="00684AAE" w:rsidP="00771734">
      <w:pPr>
        <w:pStyle w:val="BodyText"/>
        <w:ind w:left="720" w:hanging="720"/>
        <w:rPr>
          <w:sz w:val="22"/>
          <w:szCs w:val="22"/>
        </w:rPr>
      </w:pPr>
    </w:p>
    <w:p w14:paraId="6E030063" w14:textId="77777777" w:rsidR="00BD71C3" w:rsidRPr="00B106AA" w:rsidRDefault="00B4013D" w:rsidP="006906E4">
      <w:pPr>
        <w:pStyle w:val="ListParagraph"/>
        <w:numPr>
          <w:ilvl w:val="1"/>
          <w:numId w:val="12"/>
        </w:numPr>
        <w:tabs>
          <w:tab w:val="left" w:pos="360"/>
        </w:tabs>
      </w:pPr>
      <w:r w:rsidRPr="00B106AA">
        <w:tab/>
      </w:r>
      <w:r w:rsidR="00684AAE" w:rsidRPr="00B106AA">
        <w:t>“</w:t>
      </w:r>
      <w:r w:rsidR="00684AAE" w:rsidRPr="00B106AA">
        <w:rPr>
          <w:b/>
        </w:rPr>
        <w:t>Act</w:t>
      </w:r>
      <w:r w:rsidR="00684AAE" w:rsidRPr="00B106AA">
        <w:t xml:space="preserve">” means the Real Estate (Regulation and Development) Act, 2016 and rules </w:t>
      </w:r>
      <w:r w:rsidR="00154EA5" w:rsidRPr="00B106AA">
        <w:t xml:space="preserve">Rules </w:t>
      </w:r>
      <w:r w:rsidR="00684AAE" w:rsidRPr="00B106AA">
        <w:t xml:space="preserve">formed thereunder for the State of Haryana, and subsequent amendments to the said </w:t>
      </w:r>
      <w:r w:rsidR="00175F73" w:rsidRPr="00B106AA">
        <w:t>A</w:t>
      </w:r>
      <w:r w:rsidR="00684AAE" w:rsidRPr="00B106AA">
        <w:t xml:space="preserve">ct and </w:t>
      </w:r>
      <w:r w:rsidR="00154EA5" w:rsidRPr="00B106AA">
        <w:t>R</w:t>
      </w:r>
      <w:r w:rsidR="00684AAE" w:rsidRPr="00B106AA">
        <w:t xml:space="preserve">ules and the notifications/ clarifications relating to the same issued by the relevant </w:t>
      </w:r>
      <w:r w:rsidR="008C140D" w:rsidRPr="00B106AA">
        <w:t xml:space="preserve">Government </w:t>
      </w:r>
      <w:r w:rsidR="00684AAE" w:rsidRPr="00B106AA">
        <w:t>authorities;</w:t>
      </w:r>
    </w:p>
    <w:p w14:paraId="0432BF65" w14:textId="77777777" w:rsidR="006906E4" w:rsidRPr="00B106AA" w:rsidRDefault="006906E4" w:rsidP="006906E4">
      <w:pPr>
        <w:pStyle w:val="ListParagraph"/>
        <w:tabs>
          <w:tab w:val="left" w:pos="360"/>
        </w:tabs>
        <w:ind w:left="821" w:firstLine="0"/>
      </w:pPr>
    </w:p>
    <w:p w14:paraId="29E528AF" w14:textId="77777777" w:rsidR="00684AAE" w:rsidRPr="00B106AA" w:rsidRDefault="00C52A8C" w:rsidP="006906E4">
      <w:pPr>
        <w:pStyle w:val="ListParagraph"/>
        <w:numPr>
          <w:ilvl w:val="1"/>
          <w:numId w:val="12"/>
        </w:numPr>
        <w:tabs>
          <w:tab w:val="left" w:pos="360"/>
        </w:tabs>
      </w:pPr>
      <w:r w:rsidRPr="00B106AA">
        <w:rPr>
          <w:rFonts w:eastAsiaTheme="minorHAnsi"/>
          <w:color w:val="000000"/>
          <w:lang w:val="en-IN" w:bidi="ar-SA"/>
        </w:rPr>
        <w:t xml:space="preserve"> </w:t>
      </w:r>
      <w:r w:rsidR="006906E4" w:rsidRPr="00B106AA">
        <w:rPr>
          <w:rFonts w:eastAsiaTheme="minorHAnsi"/>
          <w:color w:val="000000"/>
          <w:lang w:val="en-IN" w:bidi="ar-SA"/>
        </w:rPr>
        <w:tab/>
      </w:r>
      <w:r w:rsidR="00E460CC" w:rsidRPr="00B106AA">
        <w:t>“</w:t>
      </w:r>
      <w:r w:rsidR="00684AAE" w:rsidRPr="00B106AA">
        <w:rPr>
          <w:b/>
        </w:rPr>
        <w:t>Government</w:t>
      </w:r>
      <w:r w:rsidR="00684AAE" w:rsidRPr="00B106AA">
        <w:t>” means the Government of the State of Haryana;</w:t>
      </w:r>
    </w:p>
    <w:p w14:paraId="575694BE" w14:textId="77777777" w:rsidR="006906E4" w:rsidRPr="00B106AA" w:rsidRDefault="006906E4" w:rsidP="006906E4">
      <w:pPr>
        <w:pStyle w:val="ListParagraph"/>
      </w:pPr>
    </w:p>
    <w:p w14:paraId="2F952EB1" w14:textId="77777777" w:rsidR="00684AAE" w:rsidRPr="00B106AA" w:rsidRDefault="00684AAE" w:rsidP="006906E4">
      <w:pPr>
        <w:pStyle w:val="ListParagraph"/>
        <w:numPr>
          <w:ilvl w:val="1"/>
          <w:numId w:val="12"/>
        </w:numPr>
        <w:tabs>
          <w:tab w:val="left" w:pos="851"/>
        </w:tabs>
      </w:pPr>
      <w:r w:rsidRPr="00B106AA">
        <w:t>“</w:t>
      </w:r>
      <w:r w:rsidRPr="00B106AA">
        <w:rPr>
          <w:b/>
        </w:rPr>
        <w:t>Interest</w:t>
      </w:r>
      <w:r w:rsidRPr="00B106AA">
        <w:t xml:space="preserve">” shall mean at the rate of State Bank of India’s Highest Marginal Cost of Lending Rate plus </w:t>
      </w:r>
      <w:r w:rsidR="0070147D" w:rsidRPr="00B106AA">
        <w:t xml:space="preserve">(i) </w:t>
      </w:r>
      <w:r w:rsidRPr="00B106AA">
        <w:t>2 % per annum or (ii) such other rate of interest higher/ lower than 2%</w:t>
      </w:r>
      <w:r w:rsidR="00CF13AA" w:rsidRPr="00B106AA">
        <w:t>,</w:t>
      </w:r>
      <w:r w:rsidRPr="00B106AA">
        <w:t xml:space="preserve"> as may be prescribed under the Act and Rules made thereunder;</w:t>
      </w:r>
    </w:p>
    <w:p w14:paraId="092D04D6" w14:textId="77777777" w:rsidR="006906E4" w:rsidRPr="00B106AA" w:rsidRDefault="006906E4" w:rsidP="006906E4">
      <w:pPr>
        <w:pStyle w:val="ListParagraph"/>
      </w:pPr>
    </w:p>
    <w:p w14:paraId="1F1F32A0" w14:textId="77777777" w:rsidR="00684AAE" w:rsidRPr="00B106AA" w:rsidRDefault="00684AAE" w:rsidP="007F7118">
      <w:pPr>
        <w:pStyle w:val="ListParagraph"/>
        <w:numPr>
          <w:ilvl w:val="1"/>
          <w:numId w:val="12"/>
        </w:numPr>
        <w:tabs>
          <w:tab w:val="left" w:pos="851"/>
        </w:tabs>
      </w:pPr>
      <w:r w:rsidRPr="00B106AA">
        <w:t>“</w:t>
      </w:r>
      <w:r w:rsidRPr="00B106AA">
        <w:rPr>
          <w:b/>
        </w:rPr>
        <w:t>Rules</w:t>
      </w:r>
      <w:r w:rsidRPr="00B106AA">
        <w:t>” means the Real Estate (Regulation and Development) Rules, 2017 for the State of Haryana;</w:t>
      </w:r>
    </w:p>
    <w:p w14:paraId="0AE5F666" w14:textId="77777777" w:rsidR="007F7118" w:rsidRPr="00B106AA" w:rsidRDefault="007F7118" w:rsidP="007F7118">
      <w:pPr>
        <w:pStyle w:val="ListParagraph"/>
      </w:pPr>
    </w:p>
    <w:p w14:paraId="332A6B77" w14:textId="77777777" w:rsidR="00684AAE" w:rsidRPr="00B106AA" w:rsidRDefault="00684AAE" w:rsidP="007F7118">
      <w:pPr>
        <w:pStyle w:val="ListParagraph"/>
        <w:numPr>
          <w:ilvl w:val="1"/>
          <w:numId w:val="12"/>
        </w:numPr>
        <w:tabs>
          <w:tab w:val="left" w:pos="851"/>
        </w:tabs>
      </w:pPr>
      <w:r w:rsidRPr="00B106AA">
        <w:t>“</w:t>
      </w:r>
      <w:r w:rsidRPr="00B106AA">
        <w:rPr>
          <w:b/>
        </w:rPr>
        <w:t>Section</w:t>
      </w:r>
      <w:r w:rsidRPr="00B106AA">
        <w:t>” means a section of the Act.</w:t>
      </w:r>
    </w:p>
    <w:p w14:paraId="7D6987D9" w14:textId="77777777" w:rsidR="007F7118" w:rsidRPr="00B106AA" w:rsidRDefault="007F7118" w:rsidP="007F7118">
      <w:pPr>
        <w:pStyle w:val="ListParagraph"/>
      </w:pPr>
    </w:p>
    <w:p w14:paraId="548D84F2" w14:textId="77777777" w:rsidR="007F7118" w:rsidRPr="00B106AA" w:rsidRDefault="007F7118" w:rsidP="007F7118">
      <w:pPr>
        <w:pStyle w:val="ListParagraph"/>
        <w:tabs>
          <w:tab w:val="left" w:pos="851"/>
        </w:tabs>
        <w:ind w:left="821" w:firstLine="0"/>
      </w:pPr>
    </w:p>
    <w:p w14:paraId="54320E28" w14:textId="77777777" w:rsidR="00684AAE" w:rsidRPr="00B106AA" w:rsidRDefault="00684AAE" w:rsidP="007F7118">
      <w:pPr>
        <w:pStyle w:val="ListParagraph"/>
        <w:numPr>
          <w:ilvl w:val="0"/>
          <w:numId w:val="12"/>
        </w:numPr>
        <w:tabs>
          <w:tab w:val="left" w:pos="360"/>
        </w:tabs>
        <w:ind w:left="426" w:hanging="426"/>
      </w:pPr>
      <w:r w:rsidRPr="00B106AA">
        <w:t>Certain additional definitions in accordance with the contractual understanding herein have been</w:t>
      </w:r>
      <w:r w:rsidR="007F7118" w:rsidRPr="00B106AA">
        <w:t xml:space="preserve"> </w:t>
      </w:r>
      <w:r w:rsidRPr="00B106AA">
        <w:t xml:space="preserve">provided in </w:t>
      </w:r>
      <w:r w:rsidRPr="00B106AA">
        <w:rPr>
          <w:b/>
        </w:rPr>
        <w:t xml:space="preserve">Schedule-I </w:t>
      </w:r>
      <w:r w:rsidRPr="00B106AA">
        <w:t>herein.</w:t>
      </w:r>
    </w:p>
    <w:p w14:paraId="1F55F0FF" w14:textId="77777777" w:rsidR="007F7118" w:rsidRPr="00B106AA" w:rsidRDefault="007F7118" w:rsidP="007F7118">
      <w:pPr>
        <w:pStyle w:val="ListParagraph"/>
        <w:tabs>
          <w:tab w:val="left" w:pos="360"/>
        </w:tabs>
        <w:ind w:left="426" w:firstLine="0"/>
      </w:pPr>
    </w:p>
    <w:p w14:paraId="3F0B1FA8" w14:textId="77777777" w:rsidR="00F15159" w:rsidRPr="00B106AA" w:rsidRDefault="00F15159" w:rsidP="00E8403B">
      <w:pPr>
        <w:pStyle w:val="ListParagraph"/>
        <w:numPr>
          <w:ilvl w:val="0"/>
          <w:numId w:val="12"/>
        </w:numPr>
        <w:tabs>
          <w:tab w:val="left" w:pos="820"/>
          <w:tab w:val="left" w:pos="821"/>
        </w:tabs>
        <w:ind w:left="720" w:hanging="720"/>
      </w:pPr>
      <w:r w:rsidRPr="00B106AA">
        <w:rPr>
          <w:b/>
          <w:bCs/>
        </w:rPr>
        <w:t>INTERPRETATION</w:t>
      </w:r>
      <w:r w:rsidRPr="00B106AA">
        <w:t xml:space="preserve"> </w:t>
      </w:r>
    </w:p>
    <w:p w14:paraId="28CA52A3" w14:textId="77777777" w:rsidR="00F15159" w:rsidRPr="00B106AA" w:rsidRDefault="00F15159" w:rsidP="00F15159">
      <w:pPr>
        <w:ind w:left="720"/>
        <w:jc w:val="both"/>
      </w:pPr>
    </w:p>
    <w:p w14:paraId="74D1128D" w14:textId="77777777" w:rsidR="00F15159" w:rsidRPr="00B106AA" w:rsidRDefault="00F15159" w:rsidP="00F15159">
      <w:pPr>
        <w:ind w:left="720"/>
        <w:jc w:val="both"/>
      </w:pPr>
      <w:bookmarkStart w:id="1" w:name="_DV_M113"/>
      <w:bookmarkEnd w:id="1"/>
      <w:r w:rsidRPr="00B106AA">
        <w:t>In this Agreement, unless the context requires otherwise, the following rules of interpretation shall apply -</w:t>
      </w:r>
    </w:p>
    <w:p w14:paraId="13C1952D" w14:textId="77777777" w:rsidR="00F15159" w:rsidRPr="00B106AA" w:rsidRDefault="00F15159" w:rsidP="00F15159">
      <w:pPr>
        <w:ind w:left="720"/>
        <w:jc w:val="both"/>
      </w:pPr>
    </w:p>
    <w:p w14:paraId="04848CD5" w14:textId="77777777" w:rsidR="00F15159" w:rsidRPr="00B106AA" w:rsidRDefault="00F15159" w:rsidP="00F15159">
      <w:pPr>
        <w:widowControl/>
        <w:numPr>
          <w:ilvl w:val="0"/>
          <w:numId w:val="38"/>
        </w:numPr>
        <w:autoSpaceDE/>
        <w:autoSpaceDN/>
        <w:ind w:left="1440" w:hanging="720"/>
        <w:jc w:val="both"/>
      </w:pPr>
      <w:bookmarkStart w:id="2" w:name="_DV_M114"/>
      <w:bookmarkEnd w:id="2"/>
      <w:r w:rsidRPr="00B106AA">
        <w:t>References to any statute or statutory provision or order or regulation made there under shall include that statute, provision, order or regulation as amended, modified, re-enacted or replaced from time to time whether before or after the date hereof;</w:t>
      </w:r>
    </w:p>
    <w:p w14:paraId="6C1B84AB" w14:textId="77777777" w:rsidR="00F15159" w:rsidRPr="00B106AA" w:rsidRDefault="00F15159" w:rsidP="00F15159">
      <w:pPr>
        <w:ind w:left="720"/>
        <w:jc w:val="both"/>
      </w:pPr>
    </w:p>
    <w:p w14:paraId="76BD8449" w14:textId="77777777" w:rsidR="00F15159" w:rsidRPr="00B106AA" w:rsidRDefault="00F15159" w:rsidP="00F15159">
      <w:pPr>
        <w:widowControl/>
        <w:numPr>
          <w:ilvl w:val="0"/>
          <w:numId w:val="38"/>
        </w:numPr>
        <w:autoSpaceDE/>
        <w:autoSpaceDN/>
        <w:ind w:left="1440" w:hanging="720"/>
        <w:jc w:val="both"/>
      </w:pPr>
      <w:bookmarkStart w:id="3" w:name="_DV_M115"/>
      <w:bookmarkEnd w:id="3"/>
      <w:r w:rsidRPr="00B106AA">
        <w:t>References to person(s) shall include body corporate(s), unincorporated association(s), partnership(s) and any organization or entity having legal capacity;</w:t>
      </w:r>
    </w:p>
    <w:p w14:paraId="5F88E193" w14:textId="77777777" w:rsidR="00F15159" w:rsidRPr="00B106AA" w:rsidRDefault="00F15159" w:rsidP="00F15159">
      <w:pPr>
        <w:ind w:left="1440"/>
        <w:jc w:val="both"/>
      </w:pPr>
    </w:p>
    <w:p w14:paraId="2142A463" w14:textId="77777777" w:rsidR="00F15159" w:rsidRPr="00B106AA" w:rsidRDefault="00F15159" w:rsidP="00F15159">
      <w:pPr>
        <w:widowControl/>
        <w:numPr>
          <w:ilvl w:val="0"/>
          <w:numId w:val="38"/>
        </w:numPr>
        <w:autoSpaceDE/>
        <w:autoSpaceDN/>
        <w:ind w:left="1440" w:hanging="720"/>
        <w:jc w:val="both"/>
      </w:pPr>
      <w:bookmarkStart w:id="4" w:name="_DV_M116"/>
      <w:bookmarkEnd w:id="4"/>
      <w:r w:rsidRPr="00B106AA">
        <w:t>References to Recitals, Clauses, Schedules or Annexures are, unless the context otherwise requires, references to recitals, clauses, schedules or annexures of this Agreement;</w:t>
      </w:r>
    </w:p>
    <w:p w14:paraId="14A93798" w14:textId="77777777" w:rsidR="00F15159" w:rsidRPr="00B106AA" w:rsidRDefault="00F15159" w:rsidP="00F15159">
      <w:pPr>
        <w:ind w:left="1440"/>
        <w:jc w:val="both"/>
      </w:pPr>
    </w:p>
    <w:p w14:paraId="3AC67C97" w14:textId="77777777" w:rsidR="00F15159" w:rsidRPr="00B106AA" w:rsidRDefault="00F15159" w:rsidP="00F15159">
      <w:pPr>
        <w:widowControl/>
        <w:numPr>
          <w:ilvl w:val="0"/>
          <w:numId w:val="38"/>
        </w:numPr>
        <w:autoSpaceDE/>
        <w:autoSpaceDN/>
        <w:ind w:left="1440" w:hanging="720"/>
        <w:jc w:val="both"/>
      </w:pPr>
      <w:bookmarkStart w:id="5" w:name="_DV_M117"/>
      <w:bookmarkEnd w:id="5"/>
      <w:r w:rsidRPr="00B106AA">
        <w:t>Headings to Clauses are for information only and shall not form part of the operative provisions of this Agreement and shall not be taken into consideration in its interpretation or construction;</w:t>
      </w:r>
    </w:p>
    <w:p w14:paraId="6BA67370" w14:textId="77777777" w:rsidR="00F15159" w:rsidRPr="00B106AA" w:rsidRDefault="00F15159" w:rsidP="00F15159">
      <w:pPr>
        <w:ind w:left="1440"/>
        <w:jc w:val="both"/>
      </w:pPr>
    </w:p>
    <w:p w14:paraId="6BA76D92" w14:textId="77777777" w:rsidR="00F15159" w:rsidRPr="00B106AA" w:rsidRDefault="00F15159" w:rsidP="00F15159">
      <w:pPr>
        <w:widowControl/>
        <w:numPr>
          <w:ilvl w:val="0"/>
          <w:numId w:val="38"/>
        </w:numPr>
        <w:tabs>
          <w:tab w:val="num" w:pos="720"/>
        </w:tabs>
        <w:autoSpaceDE/>
        <w:autoSpaceDN/>
        <w:ind w:left="1440" w:hanging="720"/>
        <w:jc w:val="both"/>
      </w:pPr>
      <w:bookmarkStart w:id="6" w:name="_DV_M118"/>
      <w:bookmarkStart w:id="7" w:name="_DV_M119"/>
      <w:bookmarkEnd w:id="6"/>
      <w:bookmarkEnd w:id="7"/>
      <w:r w:rsidRPr="00B106AA">
        <w:t>Any reference to a document includes the document as modified from time to time and any document replacing or superseding it.</w:t>
      </w:r>
    </w:p>
    <w:p w14:paraId="11236ACF" w14:textId="77777777" w:rsidR="00F15159" w:rsidRPr="00B106AA" w:rsidRDefault="00F15159" w:rsidP="00F15159">
      <w:pPr>
        <w:ind w:left="1440"/>
        <w:jc w:val="both"/>
      </w:pPr>
    </w:p>
    <w:p w14:paraId="16C548EA" w14:textId="77777777" w:rsidR="00F15159" w:rsidRPr="00B106AA" w:rsidRDefault="00F15159" w:rsidP="00F15159">
      <w:pPr>
        <w:widowControl/>
        <w:numPr>
          <w:ilvl w:val="0"/>
          <w:numId w:val="38"/>
        </w:numPr>
        <w:tabs>
          <w:tab w:val="num" w:pos="720"/>
        </w:tabs>
        <w:autoSpaceDE/>
        <w:autoSpaceDN/>
        <w:ind w:left="1440" w:hanging="720"/>
        <w:jc w:val="both"/>
      </w:pPr>
      <w:bookmarkStart w:id="8" w:name="_DV_M121"/>
      <w:bookmarkStart w:id="9" w:name="_DV_M122"/>
      <w:bookmarkEnd w:id="8"/>
      <w:bookmarkEnd w:id="9"/>
      <w:r w:rsidRPr="00B106AA">
        <w:t xml:space="preserve">Reference to the term “herein”, “hereto”, “hereunder”, “hereof”, “hereinafter” etc. used in this Agreement shall mean reference to this entire Agreement and not to the particular Clause, Recital or provision in which the said term has been used, unless the context otherwise requires. </w:t>
      </w:r>
    </w:p>
    <w:p w14:paraId="298AF7F3" w14:textId="77777777" w:rsidR="00F15159" w:rsidRPr="00B106AA" w:rsidRDefault="00F15159" w:rsidP="00F15159">
      <w:pPr>
        <w:ind w:left="1440"/>
        <w:jc w:val="both"/>
      </w:pPr>
    </w:p>
    <w:p w14:paraId="5356EEEE" w14:textId="77777777" w:rsidR="00F15159" w:rsidRPr="00B106AA" w:rsidRDefault="00F15159" w:rsidP="00F15159">
      <w:pPr>
        <w:widowControl/>
        <w:numPr>
          <w:ilvl w:val="0"/>
          <w:numId w:val="38"/>
        </w:numPr>
        <w:tabs>
          <w:tab w:val="num" w:pos="720"/>
        </w:tabs>
        <w:autoSpaceDE/>
        <w:autoSpaceDN/>
        <w:ind w:left="1440" w:hanging="720"/>
        <w:jc w:val="both"/>
      </w:pPr>
      <w:bookmarkStart w:id="10" w:name="_DV_M123"/>
      <w:bookmarkEnd w:id="10"/>
      <w:r w:rsidRPr="00B106AA">
        <w:t>References to the words “include” or “including” shall be construed as being suffixed by the term “without limitation”.</w:t>
      </w:r>
    </w:p>
    <w:p w14:paraId="49190F81" w14:textId="77777777" w:rsidR="00F15159" w:rsidRPr="00B106AA" w:rsidRDefault="00F15159" w:rsidP="00F15159">
      <w:pPr>
        <w:ind w:left="1440"/>
        <w:jc w:val="both"/>
      </w:pPr>
    </w:p>
    <w:p w14:paraId="6174A90B" w14:textId="77777777" w:rsidR="00F15159" w:rsidRPr="00B106AA" w:rsidRDefault="00F15159" w:rsidP="00F15159">
      <w:pPr>
        <w:widowControl/>
        <w:numPr>
          <w:ilvl w:val="0"/>
          <w:numId w:val="38"/>
        </w:numPr>
        <w:tabs>
          <w:tab w:val="num" w:pos="720"/>
        </w:tabs>
        <w:autoSpaceDE/>
        <w:autoSpaceDN/>
        <w:ind w:left="1440" w:hanging="720"/>
        <w:jc w:val="both"/>
      </w:pPr>
      <w:bookmarkStart w:id="11" w:name="_DV_M124"/>
      <w:bookmarkStart w:id="12" w:name="_DV_M125"/>
      <w:bookmarkEnd w:id="11"/>
      <w:bookmarkEnd w:id="12"/>
      <w:r w:rsidRPr="00B106AA">
        <w:t>The words ‘in writing’ or ‘written’ include any communication sent by registered letter and/or, facsimile transmission.</w:t>
      </w:r>
    </w:p>
    <w:p w14:paraId="5385FB63" w14:textId="77777777" w:rsidR="00684AAE" w:rsidRPr="00B106AA" w:rsidRDefault="00684AAE" w:rsidP="00E8403B">
      <w:pPr>
        <w:pStyle w:val="BodyText"/>
        <w:ind w:left="821"/>
        <w:rPr>
          <w:sz w:val="22"/>
          <w:szCs w:val="22"/>
        </w:rPr>
      </w:pPr>
    </w:p>
    <w:p w14:paraId="5609F07C" w14:textId="77777777" w:rsidR="00684AAE" w:rsidRPr="00B106AA" w:rsidRDefault="00684AAE" w:rsidP="00771734">
      <w:pPr>
        <w:pStyle w:val="Heading1"/>
        <w:ind w:left="720" w:hanging="720"/>
        <w:rPr>
          <w:sz w:val="22"/>
          <w:szCs w:val="22"/>
        </w:rPr>
      </w:pPr>
      <w:r w:rsidRPr="00B106AA">
        <w:rPr>
          <w:sz w:val="22"/>
          <w:szCs w:val="22"/>
        </w:rPr>
        <w:t>WHEREAS:</w:t>
      </w:r>
    </w:p>
    <w:p w14:paraId="565BB7FC" w14:textId="77777777" w:rsidR="00684AAE" w:rsidRPr="00B106AA" w:rsidRDefault="00684AAE" w:rsidP="00771734">
      <w:pPr>
        <w:pStyle w:val="BodyText"/>
        <w:ind w:left="720" w:hanging="720"/>
        <w:rPr>
          <w:b/>
          <w:sz w:val="22"/>
          <w:szCs w:val="22"/>
        </w:rPr>
      </w:pPr>
    </w:p>
    <w:p w14:paraId="17AE30D1" w14:textId="77777777" w:rsidR="00FC2D73" w:rsidRPr="00B106AA" w:rsidRDefault="001B582E" w:rsidP="00FC2D73">
      <w:pPr>
        <w:pStyle w:val="ListParagraph"/>
        <w:numPr>
          <w:ilvl w:val="0"/>
          <w:numId w:val="20"/>
        </w:numPr>
        <w:ind w:left="720" w:hanging="720"/>
      </w:pPr>
      <w:r w:rsidRPr="00B106AA">
        <w:t xml:space="preserve">Owner-1 / </w:t>
      </w:r>
      <w:r w:rsidR="002E614F" w:rsidRPr="00B106AA">
        <w:t xml:space="preserve">Adhikaansh Realtors Private Limited </w:t>
      </w:r>
      <w:r w:rsidR="002E614F" w:rsidRPr="00B106AA">
        <w:rPr>
          <w:b/>
          <w:bCs/>
        </w:rPr>
        <w:t>(“</w:t>
      </w:r>
      <w:r w:rsidRPr="00B106AA">
        <w:rPr>
          <w:b/>
          <w:bCs/>
        </w:rPr>
        <w:t>Promote</w:t>
      </w:r>
      <w:r w:rsidR="00612218" w:rsidRPr="00B106AA">
        <w:rPr>
          <w:b/>
          <w:bCs/>
        </w:rPr>
        <w:t>r</w:t>
      </w:r>
      <w:r w:rsidR="002E614F" w:rsidRPr="00B106AA">
        <w:rPr>
          <w:b/>
          <w:bCs/>
        </w:rPr>
        <w:t>”</w:t>
      </w:r>
      <w:r w:rsidR="002E614F" w:rsidRPr="00B106AA">
        <w:t>)</w:t>
      </w:r>
      <w:r w:rsidR="00612218" w:rsidRPr="00B106AA">
        <w:t xml:space="preserve"> is the owner of lands </w:t>
      </w:r>
      <w:r w:rsidR="00FC2D73" w:rsidRPr="00B106AA">
        <w:t>ad-measuring 37.181 Acres (259 Kanal 9 Marla) situated at Village: Hayatpur, Tehsil Harsaru, in Sector 89, District Gurugram, Haryana.</w:t>
      </w:r>
    </w:p>
    <w:p w14:paraId="1093757B" w14:textId="77777777" w:rsidR="00612218" w:rsidRPr="00B106AA" w:rsidRDefault="00FC2D73" w:rsidP="00FC2D73">
      <w:pPr>
        <w:pStyle w:val="ListParagraph"/>
        <w:ind w:left="720" w:firstLine="0"/>
      </w:pPr>
      <w:r w:rsidRPr="00B106AA">
        <w:t xml:space="preserve"> </w:t>
      </w:r>
    </w:p>
    <w:p w14:paraId="040EA1F7" w14:textId="77777777" w:rsidR="00612218" w:rsidRPr="00B106AA" w:rsidRDefault="001B582E" w:rsidP="00FC2D73">
      <w:pPr>
        <w:pStyle w:val="ListParagraph"/>
        <w:numPr>
          <w:ilvl w:val="0"/>
          <w:numId w:val="20"/>
        </w:numPr>
        <w:ind w:left="720" w:hanging="720"/>
      </w:pPr>
      <w:r w:rsidRPr="00B106AA">
        <w:t>Owner-2</w:t>
      </w:r>
      <w:r w:rsidR="00612218" w:rsidRPr="00B106AA">
        <w:t xml:space="preserve">/ </w:t>
      </w:r>
      <w:r w:rsidR="00FC2D73" w:rsidRPr="00B106AA">
        <w:t xml:space="preserve">Aawam Residency </w:t>
      </w:r>
      <w:r w:rsidR="00612218" w:rsidRPr="00B106AA">
        <w:t xml:space="preserve">Private Limited is the owner of lands </w:t>
      </w:r>
      <w:r w:rsidR="00FC2D73" w:rsidRPr="00B106AA">
        <w:t>ad-measuring 19.84375 acres (158 Kanal 15 Marla), situated at Village: Hayatpur, Tehsil Harsaru, in Sector 89, District Gurugram, Haryana.</w:t>
      </w:r>
    </w:p>
    <w:p w14:paraId="40682FA3" w14:textId="77777777" w:rsidR="00536F21" w:rsidRPr="00B106AA" w:rsidRDefault="00536F21" w:rsidP="00612218"/>
    <w:p w14:paraId="77F84ED0" w14:textId="77777777" w:rsidR="00DF5A7D" w:rsidRPr="00B106AA" w:rsidRDefault="00684AAE" w:rsidP="006F765C">
      <w:pPr>
        <w:ind w:left="720"/>
        <w:jc w:val="both"/>
      </w:pPr>
      <w:r w:rsidRPr="00B106AA">
        <w:t>(</w:t>
      </w:r>
      <w:r w:rsidR="00DF5A7D" w:rsidRPr="00B106AA">
        <w:t xml:space="preserve">Lands stated in Recital A and Recital B above </w:t>
      </w:r>
      <w:r w:rsidR="008B7282" w:rsidRPr="00B106AA">
        <w:t>totaling</w:t>
      </w:r>
      <w:r w:rsidR="00283C5F" w:rsidRPr="00B106AA">
        <w:t xml:space="preserve"> to 57.0247 Acres </w:t>
      </w:r>
      <w:r w:rsidR="00DF5A7D" w:rsidRPr="00B106AA">
        <w:t xml:space="preserve">are hereinafter </w:t>
      </w:r>
      <w:r w:rsidR="0070147D" w:rsidRPr="00B106AA">
        <w:t xml:space="preserve">collectively referred to as the </w:t>
      </w:r>
      <w:r w:rsidRPr="00B106AA">
        <w:t>“</w:t>
      </w:r>
      <w:r w:rsidRPr="00B106AA">
        <w:rPr>
          <w:b/>
        </w:rPr>
        <w:t>Said Lands</w:t>
      </w:r>
      <w:r w:rsidRPr="00B106AA">
        <w:t>”)</w:t>
      </w:r>
    </w:p>
    <w:p w14:paraId="0BF47029" w14:textId="77777777" w:rsidR="00DF5A7D" w:rsidRPr="00B106AA" w:rsidRDefault="00DF5A7D" w:rsidP="00DF5A7D"/>
    <w:p w14:paraId="3B7F8C44" w14:textId="77777777" w:rsidR="00795456" w:rsidRPr="00B106AA" w:rsidRDefault="00795456" w:rsidP="00795456">
      <w:pPr>
        <w:pStyle w:val="ListParagraph"/>
        <w:widowControl/>
        <w:numPr>
          <w:ilvl w:val="0"/>
          <w:numId w:val="20"/>
        </w:numPr>
        <w:autoSpaceDE/>
        <w:autoSpaceDN/>
        <w:ind w:left="709" w:hanging="709"/>
      </w:pPr>
      <w:r w:rsidRPr="00B106AA">
        <w:t xml:space="preserve">Owner-1/ Promoter and Owner-2 have entered into a Development Rights Agreement dated 10/02/2021 registered as document no. 3871 dated 11/02/2021 and an Addendum to Collaboration Agreement dated 12/07/2021 registered as document no. 1870 dated 12/07/2021 before The Sub-Registrar Harsaru, Gurugram, Haryana and further a Memorandum of </w:t>
      </w:r>
      <w:r w:rsidRPr="00B106AA">
        <w:lastRenderedPageBreak/>
        <w:t xml:space="preserve">Understanding dated 28.09.2021 regarding part allocation of plots to Owner-1/Promoter in respect of the Said Lands  has also been executed between the Owner-1/ Promoter and Owner-2 (hereinafter collectively referred to as </w:t>
      </w:r>
      <w:r w:rsidRPr="00B106AA">
        <w:rPr>
          <w:b/>
          <w:bCs/>
        </w:rPr>
        <w:t>“Collaboration Agreement”</w:t>
      </w:r>
      <w:r w:rsidRPr="00B106AA">
        <w:t>)</w:t>
      </w:r>
      <w:r w:rsidR="00FC2D73" w:rsidRPr="00B106AA">
        <w:t>.</w:t>
      </w:r>
      <w:r w:rsidRPr="00B106AA">
        <w:t xml:space="preserve"> .</w:t>
      </w:r>
    </w:p>
    <w:p w14:paraId="2734EF76" w14:textId="77777777" w:rsidR="001B582E" w:rsidRPr="00B106AA" w:rsidRDefault="001B582E" w:rsidP="00E8403B"/>
    <w:p w14:paraId="34D344C7" w14:textId="77777777" w:rsidR="001B582E" w:rsidRPr="00B106AA" w:rsidRDefault="001B582E" w:rsidP="001D5AE6">
      <w:pPr>
        <w:pStyle w:val="ListParagraph"/>
        <w:tabs>
          <w:tab w:val="left" w:pos="821"/>
        </w:tabs>
        <w:ind w:left="709" w:hanging="709"/>
      </w:pPr>
    </w:p>
    <w:p w14:paraId="28026800" w14:textId="77777777" w:rsidR="00795456" w:rsidRPr="00B106AA" w:rsidRDefault="00795456" w:rsidP="00795456">
      <w:pPr>
        <w:pStyle w:val="ListParagraph"/>
        <w:widowControl/>
        <w:numPr>
          <w:ilvl w:val="0"/>
          <w:numId w:val="20"/>
        </w:numPr>
        <w:autoSpaceDE/>
        <w:autoSpaceDN/>
        <w:ind w:left="567" w:hanging="567"/>
        <w:rPr>
          <w:rPrChange w:id="13" w:author="Vinit Jain" w:date="2021-12-02T12:28:00Z">
            <w:rPr>
              <w:highlight w:val="red"/>
            </w:rPr>
          </w:rPrChange>
        </w:rPr>
      </w:pPr>
      <w:r w:rsidRPr="00B106AA">
        <w:t>The Director General, Town and Country Planning, Haryana, Chandigarh ("</w:t>
      </w:r>
      <w:r w:rsidRPr="00B106AA">
        <w:rPr>
          <w:b/>
        </w:rPr>
        <w:t>DGTCP</w:t>
      </w:r>
      <w:r w:rsidRPr="00B106AA">
        <w:t>") has granted a License bearing no. 32 dated 03.07.2021 in favor of Owner-1/Promoter and Owner-2 under Haryana Development &amp; Regulation of Urban Areas Act, 1975 and the Rules 1976 for development of an Affordable Plotted Colony under Deen Dayal Jan Awas Yojna (“</w:t>
      </w:r>
      <w:r w:rsidRPr="00B106AA">
        <w:rPr>
          <w:b/>
        </w:rPr>
        <w:t>DDJAY</w:t>
      </w:r>
      <w:r w:rsidRPr="00B106AA">
        <w:t>”) (“</w:t>
      </w:r>
      <w:r w:rsidRPr="00B106AA">
        <w:rPr>
          <w:b/>
        </w:rPr>
        <w:t>Plotted Colony</w:t>
      </w:r>
      <w:r w:rsidRPr="00B106AA">
        <w:t xml:space="preserve">”) on the Land </w:t>
      </w:r>
      <w:r w:rsidR="00283C5F" w:rsidRPr="00B106AA">
        <w:t>ad</w:t>
      </w:r>
      <w:r w:rsidRPr="00B106AA">
        <w:t xml:space="preserve">measuring 52.275 acres </w:t>
      </w:r>
      <w:r w:rsidR="00283C5F" w:rsidRPr="00B106AA">
        <w:t>(</w:t>
      </w:r>
      <w:r w:rsidR="00BE2DCC" w:rsidRPr="00B106AA">
        <w:rPr>
          <w:b/>
          <w:bCs/>
        </w:rPr>
        <w:t>“</w:t>
      </w:r>
      <w:r w:rsidR="00283C5F" w:rsidRPr="00B106AA">
        <w:rPr>
          <w:b/>
          <w:bCs/>
        </w:rPr>
        <w:t>Licenced Land”</w:t>
      </w:r>
      <w:r w:rsidR="00283C5F" w:rsidRPr="00B106AA">
        <w:t xml:space="preserve">) </w:t>
      </w:r>
      <w:r w:rsidRPr="00B106AA">
        <w:t>in revenue estate of Village Hayatpur, Sector-89, District Gurugram  (hereinafter referred to as the “</w:t>
      </w:r>
      <w:r w:rsidRPr="00B106AA">
        <w:rPr>
          <w:b/>
          <w:bCs/>
        </w:rPr>
        <w:t>License</w:t>
      </w:r>
      <w:r w:rsidRPr="00B106AA">
        <w:t xml:space="preserve">”). </w:t>
      </w:r>
      <w:r w:rsidR="00BF4D76" w:rsidRPr="00B106AA">
        <w:rPr>
          <w:bCs/>
          <w:sz w:val="24"/>
          <w:szCs w:val="24"/>
          <w:lang w:val="en-IN" w:eastAsia="en-GB" w:bidi="ar-SA"/>
        </w:rPr>
        <w:t xml:space="preserve"> </w:t>
      </w:r>
      <w:r w:rsidR="00BF4D76" w:rsidRPr="00B106AA">
        <w:rPr>
          <w:bCs/>
          <w:lang w:val="en-IN"/>
        </w:rPr>
        <w:t>The Plotted Colony is registered with Haryana Real Estate Regulat</w:t>
      </w:r>
      <w:r w:rsidR="005D765B" w:rsidRPr="00B106AA">
        <w:rPr>
          <w:bCs/>
          <w:lang w:val="en-IN"/>
        </w:rPr>
        <w:t xml:space="preserve">ory </w:t>
      </w:r>
      <w:r w:rsidR="00BF4D76" w:rsidRPr="00B106AA">
        <w:rPr>
          <w:bCs/>
          <w:lang w:val="en-IN"/>
        </w:rPr>
        <w:t xml:space="preserve">Authority under the RERA Act vide Registration No. </w:t>
      </w:r>
      <w:commentRangeStart w:id="14"/>
      <w:r w:rsidR="00BF4D76" w:rsidRPr="00B106AA">
        <w:rPr>
          <w:bCs/>
          <w:lang w:val="en-IN"/>
        </w:rPr>
        <w:t>RC</w:t>
      </w:r>
      <w:commentRangeEnd w:id="14"/>
      <w:r w:rsidR="00EA41CD" w:rsidRPr="00B106AA">
        <w:rPr>
          <w:rStyle w:val="CommentReference"/>
        </w:rPr>
        <w:commentReference w:id="14"/>
      </w:r>
      <w:r w:rsidR="00BF4D76" w:rsidRPr="00B106AA">
        <w:rPr>
          <w:bCs/>
          <w:lang w:val="en-IN"/>
        </w:rPr>
        <w:t>/REP/HARERA/GGM/</w:t>
      </w:r>
      <w:r w:rsidR="007E287B" w:rsidRPr="00B106AA">
        <w:rPr>
          <w:bCs/>
          <w:lang w:val="en-IN"/>
        </w:rPr>
        <w:t>500</w:t>
      </w:r>
      <w:r w:rsidR="00BF4D76" w:rsidRPr="00B106AA">
        <w:rPr>
          <w:bCs/>
          <w:lang w:val="en-IN"/>
        </w:rPr>
        <w:t>/</w:t>
      </w:r>
      <w:r w:rsidR="007E287B" w:rsidRPr="00B106AA">
        <w:rPr>
          <w:bCs/>
          <w:lang w:val="en-IN"/>
        </w:rPr>
        <w:t>232</w:t>
      </w:r>
      <w:r w:rsidR="00BF4D76" w:rsidRPr="00B106AA">
        <w:rPr>
          <w:bCs/>
          <w:lang w:val="en-IN"/>
        </w:rPr>
        <w:t>/2021/</w:t>
      </w:r>
      <w:r w:rsidR="007E287B" w:rsidRPr="00B106AA">
        <w:rPr>
          <w:bCs/>
          <w:lang w:val="en-IN"/>
        </w:rPr>
        <w:t>68</w:t>
      </w:r>
      <w:r w:rsidR="00BF4D76" w:rsidRPr="00B106AA">
        <w:rPr>
          <w:bCs/>
          <w:lang w:val="en-IN"/>
        </w:rPr>
        <w:t xml:space="preserve"> dated </w:t>
      </w:r>
      <w:r w:rsidR="007E287B" w:rsidRPr="00B106AA">
        <w:rPr>
          <w:bCs/>
          <w:lang w:val="en-IN"/>
        </w:rPr>
        <w:t>25</w:t>
      </w:r>
      <w:r w:rsidR="00BF4D76" w:rsidRPr="00B106AA">
        <w:rPr>
          <w:bCs/>
          <w:lang w:val="en-IN"/>
        </w:rPr>
        <w:t>.</w:t>
      </w:r>
      <w:r w:rsidR="007E287B" w:rsidRPr="00B106AA">
        <w:rPr>
          <w:bCs/>
          <w:lang w:val="en-IN"/>
        </w:rPr>
        <w:t>10</w:t>
      </w:r>
      <w:r w:rsidR="00BF4D76" w:rsidRPr="00B106AA">
        <w:rPr>
          <w:bCs/>
          <w:lang w:val="en-IN"/>
        </w:rPr>
        <w:t>.2021.</w:t>
      </w:r>
      <w:r w:rsidRPr="00B106AA">
        <w:t xml:space="preserve"> </w:t>
      </w:r>
    </w:p>
    <w:p w14:paraId="7F5C9C71" w14:textId="77777777" w:rsidR="00536F21" w:rsidRPr="00B106AA" w:rsidRDefault="00536F21" w:rsidP="001D5AE6">
      <w:pPr>
        <w:pStyle w:val="ListParagraph"/>
        <w:tabs>
          <w:tab w:val="left" w:pos="821"/>
        </w:tabs>
        <w:ind w:left="709" w:hanging="709"/>
      </w:pPr>
    </w:p>
    <w:p w14:paraId="1EEA9017" w14:textId="77777777" w:rsidR="006E4D7B" w:rsidRPr="00B106AA" w:rsidRDefault="006E4D7B" w:rsidP="006E4D7B">
      <w:pPr>
        <w:pStyle w:val="ListParagraph"/>
        <w:numPr>
          <w:ilvl w:val="0"/>
          <w:numId w:val="20"/>
        </w:numPr>
        <w:tabs>
          <w:tab w:val="left" w:pos="821"/>
        </w:tabs>
        <w:ind w:left="567" w:hanging="567"/>
        <w:rPr>
          <w:rFonts w:eastAsia="Batang"/>
          <w:lang w:bidi="ar-SA"/>
        </w:rPr>
      </w:pPr>
      <w:r w:rsidRPr="00B106AA">
        <w:rPr>
          <w:color w:val="231F20"/>
        </w:rPr>
        <w:t xml:space="preserve">The Approvals have been obtained on the final Zoning/Demarcation/building plans (including all revisions thereof) or any other requisite approval from DGTCP and the Building plans have been sanctioned from DGTCP vide </w:t>
      </w:r>
      <w:commentRangeStart w:id="15"/>
      <w:r w:rsidRPr="00B106AA">
        <w:rPr>
          <w:color w:val="231F20"/>
          <w:rPrChange w:id="16" w:author="Vinit Jain" w:date="2021-12-02T12:28:00Z">
            <w:rPr>
              <w:color w:val="231F20"/>
              <w:highlight w:val="yellow"/>
            </w:rPr>
          </w:rPrChange>
        </w:rPr>
        <w:t>Memo No. ________ dated _______.</w:t>
      </w:r>
      <w:r w:rsidRPr="00B106AA">
        <w:rPr>
          <w:color w:val="231F20"/>
        </w:rPr>
        <w:t xml:space="preserve"> </w:t>
      </w:r>
      <w:commentRangeEnd w:id="15"/>
      <w:r w:rsidR="00EA41CD" w:rsidRPr="00B106AA">
        <w:rPr>
          <w:rStyle w:val="CommentReference"/>
        </w:rPr>
        <w:commentReference w:id="15"/>
      </w:r>
      <w:r w:rsidRPr="00B106AA">
        <w:rPr>
          <w:color w:val="231F20"/>
        </w:rPr>
        <w:t>The Promoter has obtained and shall be further obtaining (as required at the relevant time) necessary sanctions, permissions and approvals from the concerned authorities/ Competent Authority(ies) for the Project.</w:t>
      </w:r>
    </w:p>
    <w:p w14:paraId="27A691B5" w14:textId="77777777" w:rsidR="006E4D7B" w:rsidRPr="00B106AA" w:rsidRDefault="006E4D7B" w:rsidP="006E4D7B">
      <w:pPr>
        <w:pStyle w:val="ListParagraph"/>
        <w:rPr>
          <w:rFonts w:eastAsia="Batang"/>
          <w:lang w:bidi="ar-SA"/>
        </w:rPr>
      </w:pPr>
    </w:p>
    <w:p w14:paraId="3C308DF1" w14:textId="77777777" w:rsidR="00755C7A" w:rsidRPr="00B106AA" w:rsidRDefault="006E4D7B" w:rsidP="006E4D7B">
      <w:pPr>
        <w:pStyle w:val="ListParagraph"/>
        <w:numPr>
          <w:ilvl w:val="0"/>
          <w:numId w:val="20"/>
        </w:numPr>
        <w:tabs>
          <w:tab w:val="left" w:pos="821"/>
        </w:tabs>
        <w:ind w:left="567" w:hanging="567"/>
        <w:rPr>
          <w:rFonts w:eastAsia="Batang"/>
          <w:lang w:bidi="ar-SA"/>
        </w:rPr>
      </w:pPr>
      <w:r w:rsidRPr="00B106AA">
        <w:t xml:space="preserve">In accordance with the Collaboration Agreement between Owner-1/Promoter and Owner-2 as stated above, Owner-1/ Promoter is vested with </w:t>
      </w:r>
      <w:r w:rsidR="007E287B" w:rsidRPr="00B106AA">
        <w:t>506</w:t>
      </w:r>
      <w:r w:rsidRPr="00B106AA">
        <w:t xml:space="preserve"> Number of plots (“</w:t>
      </w:r>
      <w:r w:rsidRPr="00B106AA">
        <w:rPr>
          <w:b/>
        </w:rPr>
        <w:t>Said Plots</w:t>
      </w:r>
      <w:r w:rsidRPr="00B106AA">
        <w:t>”) in the Affordable Plotted Colony under DDJAY towards its part of allocation. Owner-1/Promoter has decided to develop Independent Floor Residences on the said plots in the name and style of “</w:t>
      </w:r>
      <w:r w:rsidR="00250706" w:rsidRPr="00B106AA">
        <w:t>Smart World Gems</w:t>
      </w:r>
      <w:r w:rsidRPr="00B106AA">
        <w:t xml:space="preserve">” </w:t>
      </w:r>
      <w:r w:rsidRPr="00B106AA">
        <w:rPr>
          <w:b/>
          <w:bCs/>
        </w:rPr>
        <w:t>(“Project”</w:t>
      </w:r>
      <w:r w:rsidRPr="00B106AA">
        <w:t>)</w:t>
      </w:r>
      <w:r w:rsidR="00BE2DCC" w:rsidRPr="00B106AA">
        <w:t>,</w:t>
      </w:r>
      <w:r w:rsidRPr="00B106AA">
        <w:t xml:space="preserve"> which is registered vide Registration No. </w:t>
      </w:r>
      <w:r w:rsidRPr="00B106AA">
        <w:rPr>
          <w:bCs/>
        </w:rPr>
        <w:t>RC/REP/HARERA/GGM/</w:t>
      </w:r>
      <w:r w:rsidR="007E287B" w:rsidRPr="00B106AA">
        <w:rPr>
          <w:bCs/>
        </w:rPr>
        <w:t>502</w:t>
      </w:r>
      <w:r w:rsidRPr="00B106AA">
        <w:rPr>
          <w:bCs/>
        </w:rPr>
        <w:t>/</w:t>
      </w:r>
      <w:r w:rsidR="007E287B" w:rsidRPr="00B106AA">
        <w:rPr>
          <w:bCs/>
        </w:rPr>
        <w:t>234</w:t>
      </w:r>
      <w:r w:rsidRPr="00B106AA">
        <w:rPr>
          <w:bCs/>
        </w:rPr>
        <w:t>/2021/</w:t>
      </w:r>
      <w:r w:rsidR="007E287B" w:rsidRPr="00B106AA">
        <w:rPr>
          <w:bCs/>
        </w:rPr>
        <w:t>70</w:t>
      </w:r>
      <w:r w:rsidRPr="00B106AA">
        <w:rPr>
          <w:bCs/>
        </w:rPr>
        <w:t xml:space="preserve"> dated </w:t>
      </w:r>
      <w:r w:rsidR="007E287B" w:rsidRPr="00B106AA">
        <w:rPr>
          <w:bCs/>
        </w:rPr>
        <w:t>25</w:t>
      </w:r>
      <w:r w:rsidRPr="00B106AA">
        <w:rPr>
          <w:bCs/>
        </w:rPr>
        <w:t>.</w:t>
      </w:r>
      <w:r w:rsidR="007E287B" w:rsidRPr="00B106AA">
        <w:rPr>
          <w:bCs/>
        </w:rPr>
        <w:t>10</w:t>
      </w:r>
      <w:r w:rsidRPr="00B106AA">
        <w:rPr>
          <w:bCs/>
        </w:rPr>
        <w:t>.2021 with</w:t>
      </w:r>
      <w:r w:rsidRPr="00B106AA">
        <w:t xml:space="preserve"> the Haryana Real Estate </w:t>
      </w:r>
      <w:r w:rsidR="004C4AC1" w:rsidRPr="00B106AA">
        <w:t>Regulatory</w:t>
      </w:r>
      <w:r w:rsidRPr="00B106AA">
        <w:t xml:space="preserve"> Authority under the RERA Act.</w:t>
      </w:r>
    </w:p>
    <w:p w14:paraId="2DC23171" w14:textId="77777777" w:rsidR="00755C7A" w:rsidRPr="00B106AA" w:rsidRDefault="00755C7A" w:rsidP="00755C7A">
      <w:pPr>
        <w:pStyle w:val="ListParagraph"/>
        <w:rPr>
          <w:rFonts w:eastAsia="MS Mincho"/>
        </w:rPr>
      </w:pPr>
    </w:p>
    <w:p w14:paraId="0DEF7C31" w14:textId="77777777" w:rsidR="006E4D7B" w:rsidRPr="00B106AA" w:rsidRDefault="00C101C8" w:rsidP="006E4D7B">
      <w:pPr>
        <w:pStyle w:val="ListParagraph"/>
        <w:numPr>
          <w:ilvl w:val="0"/>
          <w:numId w:val="20"/>
        </w:numPr>
        <w:tabs>
          <w:tab w:val="left" w:pos="821"/>
        </w:tabs>
        <w:ind w:left="567" w:hanging="567"/>
        <w:rPr>
          <w:rFonts w:eastAsia="Batang"/>
          <w:lang w:bidi="ar-SA"/>
        </w:rPr>
      </w:pPr>
      <w:r w:rsidRPr="00B106AA">
        <w:rPr>
          <w:rFonts w:eastAsia="MS Mincho"/>
        </w:rPr>
        <w:t xml:space="preserve">The Promoter is fully competent to enter into this Agreement and all the legal formalities with respect to the right, title and interest </w:t>
      </w:r>
      <w:r w:rsidR="00B31647" w:rsidRPr="00B106AA">
        <w:rPr>
          <w:rFonts w:eastAsia="MS Mincho"/>
        </w:rPr>
        <w:t xml:space="preserve">of the Promoter regarding the Said </w:t>
      </w:r>
      <w:r w:rsidR="00BE2DCC" w:rsidRPr="00B106AA">
        <w:rPr>
          <w:rFonts w:eastAsia="MS Mincho"/>
        </w:rPr>
        <w:t>Plots</w:t>
      </w:r>
      <w:r w:rsidR="00B31647" w:rsidRPr="00B106AA">
        <w:rPr>
          <w:rFonts w:eastAsia="MS Mincho"/>
        </w:rPr>
        <w:t xml:space="preserve"> on which Project is to be constructed have been complied with.</w:t>
      </w:r>
      <w:r w:rsidR="006E4D7B" w:rsidRPr="00B106AA">
        <w:rPr>
          <w:rFonts w:eastAsia="MS Mincho"/>
        </w:rPr>
        <w:t xml:space="preserve"> </w:t>
      </w:r>
    </w:p>
    <w:p w14:paraId="377C29DC" w14:textId="77777777" w:rsidR="00366567" w:rsidRPr="00B106AA" w:rsidRDefault="00366567" w:rsidP="001D5AE6">
      <w:pPr>
        <w:pStyle w:val="ListParagraph"/>
        <w:ind w:left="709" w:hanging="709"/>
        <w:rPr>
          <w:rFonts w:eastAsia="MS Mincho"/>
        </w:rPr>
      </w:pPr>
    </w:p>
    <w:p w14:paraId="315EB065" w14:textId="77777777" w:rsidR="00684AAE" w:rsidRPr="00B106AA" w:rsidRDefault="00684AAE" w:rsidP="00C101C8">
      <w:pPr>
        <w:pStyle w:val="ListParagraph"/>
        <w:numPr>
          <w:ilvl w:val="0"/>
          <w:numId w:val="20"/>
        </w:numPr>
        <w:tabs>
          <w:tab w:val="left" w:pos="821"/>
        </w:tabs>
        <w:ind w:left="567" w:hanging="567"/>
      </w:pPr>
      <w:r w:rsidRPr="00B106AA">
        <w:t xml:space="preserve">The Allottee(s) made an </w:t>
      </w:r>
      <w:r w:rsidR="00FA47C2" w:rsidRPr="00B106AA">
        <w:t>A</w:t>
      </w:r>
      <w:r w:rsidRPr="00B106AA">
        <w:t xml:space="preserve">pplication </w:t>
      </w:r>
      <w:r w:rsidR="00D61858" w:rsidRPr="00B106AA">
        <w:t>(the “</w:t>
      </w:r>
      <w:r w:rsidR="00D61858" w:rsidRPr="00B106AA">
        <w:rPr>
          <w:b/>
        </w:rPr>
        <w:t>Application</w:t>
      </w:r>
      <w:r w:rsidR="001B6D22" w:rsidRPr="00B106AA">
        <w:rPr>
          <w:b/>
        </w:rPr>
        <w:t xml:space="preserve"> Form</w:t>
      </w:r>
      <w:r w:rsidR="00D61858" w:rsidRPr="00B106AA">
        <w:t xml:space="preserve">”) </w:t>
      </w:r>
      <w:r w:rsidRPr="00B106AA">
        <w:t xml:space="preserve">as referred in schedules below to the </w:t>
      </w:r>
      <w:r w:rsidR="005A1C8F" w:rsidRPr="00B106AA">
        <w:t>Promoter</w:t>
      </w:r>
      <w:r w:rsidRPr="00B106AA">
        <w:t xml:space="preserve"> for allotment of </w:t>
      </w:r>
      <w:r w:rsidR="005E23EF" w:rsidRPr="00B106AA">
        <w:t xml:space="preserve">the </w:t>
      </w:r>
      <w:r w:rsidR="00C03754" w:rsidRPr="00B106AA">
        <w:t xml:space="preserve">Independent </w:t>
      </w:r>
      <w:r w:rsidR="005E23EF" w:rsidRPr="00B106AA">
        <w:t>Floor Residence</w:t>
      </w:r>
      <w:r w:rsidR="00C60719" w:rsidRPr="00B106AA">
        <w:t xml:space="preserve"> </w:t>
      </w:r>
      <w:r w:rsidRPr="00B106AA">
        <w:rPr>
          <w:i/>
        </w:rPr>
        <w:t xml:space="preserve">(as defined herein) </w:t>
      </w:r>
      <w:r w:rsidR="00A87271" w:rsidRPr="00B106AA">
        <w:t xml:space="preserve">being developed on </w:t>
      </w:r>
      <w:r w:rsidR="007E287B" w:rsidRPr="00B106AA">
        <w:t>57508.41</w:t>
      </w:r>
      <w:r w:rsidR="00DA21FE" w:rsidRPr="00B106AA">
        <w:t xml:space="preserve"> sq. mtrs. </w:t>
      </w:r>
      <w:r w:rsidR="00A87271" w:rsidRPr="00B106AA">
        <w:t>of land (the “</w:t>
      </w:r>
      <w:r w:rsidR="00A87271" w:rsidRPr="00B106AA">
        <w:rPr>
          <w:b/>
        </w:rPr>
        <w:t>Subject Plot</w:t>
      </w:r>
      <w:r w:rsidR="00A87271" w:rsidRPr="00B106AA">
        <w:t xml:space="preserve">”) as part of </w:t>
      </w:r>
      <w:r w:rsidRPr="00B106AA">
        <w:t>the Project</w:t>
      </w:r>
      <w:bookmarkStart w:id="17" w:name="_Hlk79796637"/>
      <w:r w:rsidR="00E31BAB" w:rsidRPr="00B106AA">
        <w:t>.</w:t>
      </w:r>
      <w:bookmarkEnd w:id="17"/>
    </w:p>
    <w:p w14:paraId="18A1D382" w14:textId="77777777" w:rsidR="00DA21FE" w:rsidRPr="00B106AA" w:rsidRDefault="00DA21FE" w:rsidP="00DA21FE">
      <w:pPr>
        <w:pStyle w:val="ListParagraph"/>
      </w:pPr>
    </w:p>
    <w:p w14:paraId="133BDA47" w14:textId="6D6E4CCA" w:rsidR="008209EB" w:rsidRPr="00B106AA" w:rsidRDefault="004426D5" w:rsidP="00E8403B">
      <w:pPr>
        <w:pStyle w:val="ListParagraph"/>
        <w:numPr>
          <w:ilvl w:val="0"/>
          <w:numId w:val="20"/>
        </w:numPr>
        <w:tabs>
          <w:tab w:val="left" w:pos="821"/>
        </w:tabs>
        <w:ind w:left="567" w:hanging="567"/>
      </w:pPr>
      <w:r w:rsidRPr="00B106AA">
        <w:t>The  Application Form was accepted by the Promoter and an Allotment Letter dated …………. was issued to the Allottee(s) by the Promoter (the “</w:t>
      </w:r>
      <w:r w:rsidRPr="00B106AA">
        <w:rPr>
          <w:b/>
        </w:rPr>
        <w:t>Allotment Letter</w:t>
      </w:r>
      <w:r w:rsidRPr="00B106AA">
        <w:t>”)</w:t>
      </w:r>
      <w:r w:rsidR="00F0727D" w:rsidRPr="00B106AA">
        <w:t xml:space="preserve"> provisionally allotting </w:t>
      </w:r>
      <w:r w:rsidR="00DA21FE" w:rsidRPr="00B106AA">
        <w:t xml:space="preserve">Independent </w:t>
      </w:r>
      <w:r w:rsidR="00F0727D" w:rsidRPr="00B106AA">
        <w:t xml:space="preserve">Floor Residence/ Unit No. ……………, </w:t>
      </w:r>
      <w:r w:rsidR="00DA21FE" w:rsidRPr="00B106AA">
        <w:t>Block No. _______, Plot No. ________, Type __________, Floor/Level_________</w:t>
      </w:r>
      <w:r w:rsidR="00F0727D" w:rsidRPr="00B106AA">
        <w:t xml:space="preserve">, </w:t>
      </w:r>
      <w:r w:rsidR="005143F0" w:rsidRPr="00B106AA">
        <w:t>(</w:t>
      </w:r>
      <w:r w:rsidR="005143F0" w:rsidRPr="00B106AA">
        <w:rPr>
          <w:lang w:val="en-IN"/>
        </w:rPr>
        <w:t xml:space="preserve">Corresponding to </w:t>
      </w:r>
      <w:r w:rsidR="005143F0" w:rsidRPr="00B106AA">
        <w:t>Independent Floor Residence/ Unit no. __________________, Plot No. ________</w:t>
      </w:r>
      <w:r w:rsidR="005143F0" w:rsidRPr="00B106AA">
        <w:rPr>
          <w:lang w:val="en-IN"/>
        </w:rPr>
        <w:t xml:space="preserve"> , </w:t>
      </w:r>
      <w:r w:rsidR="005143F0" w:rsidRPr="00B106AA">
        <w:t xml:space="preserve">Block _____________, </w:t>
      </w:r>
      <w:r w:rsidR="005143F0" w:rsidRPr="00B106AA">
        <w:rPr>
          <w:color w:val="231F20"/>
        </w:rPr>
        <w:t>Type</w:t>
      </w:r>
      <w:r w:rsidR="005143F0" w:rsidRPr="00B106AA">
        <w:rPr>
          <w:color w:val="231F20"/>
          <w:u w:val="single" w:color="221E1F"/>
        </w:rPr>
        <w:t>:_______________,</w:t>
      </w:r>
      <w:r w:rsidR="005143F0" w:rsidRPr="00B106AA">
        <w:t xml:space="preserve"> Floor: _____________</w:t>
      </w:r>
      <w:r w:rsidR="005143F0" w:rsidRPr="00B106AA">
        <w:rPr>
          <w:lang w:val="en-IN"/>
        </w:rPr>
        <w:t>_as per the Layout/Zoning Plan),</w:t>
      </w:r>
      <w:r w:rsidR="005143F0" w:rsidRPr="00B106AA">
        <w:t xml:space="preserve"> </w:t>
      </w:r>
      <w:r w:rsidR="00F0727D" w:rsidRPr="00B106AA">
        <w:t xml:space="preserve">having </w:t>
      </w:r>
      <w:commentRangeStart w:id="18"/>
      <w:commentRangeStart w:id="19"/>
      <w:r w:rsidR="00DA21FE" w:rsidRPr="00B106AA">
        <w:t>C</w:t>
      </w:r>
      <w:r w:rsidR="00F0727D" w:rsidRPr="00B106AA">
        <w:t xml:space="preserve">arpet area of approx. </w:t>
      </w:r>
      <w:r w:rsidR="00DA21FE" w:rsidRPr="00B106AA">
        <w:t>_________</w:t>
      </w:r>
      <w:r w:rsidR="00936919" w:rsidRPr="00B106AA">
        <w:t>sq. mtrs(or ________</w:t>
      </w:r>
      <w:r w:rsidR="00F0727D" w:rsidRPr="00B106AA">
        <w:t xml:space="preserve"> sq.</w:t>
      </w:r>
      <w:r w:rsidR="00DA21FE" w:rsidRPr="00B106AA">
        <w:t>ft.</w:t>
      </w:r>
      <w:r w:rsidR="00936919" w:rsidRPr="00B106AA">
        <w:t>)</w:t>
      </w:r>
      <w:r w:rsidR="00DA21FE" w:rsidRPr="00B106AA">
        <w:t xml:space="preserve"> and Super Area of approx.______________</w:t>
      </w:r>
      <w:r w:rsidR="00936919" w:rsidRPr="00B106AA">
        <w:t>sq. mtrs. (or ______________</w:t>
      </w:r>
      <w:r w:rsidR="00DA21FE" w:rsidRPr="00B106AA">
        <w:t>Sq.ft.</w:t>
      </w:r>
      <w:r w:rsidR="00936919" w:rsidRPr="00B106AA">
        <w:t>)</w:t>
      </w:r>
      <w:r w:rsidR="00DA21FE" w:rsidRPr="00B106AA">
        <w:t xml:space="preserve"> </w:t>
      </w:r>
      <w:r w:rsidR="00F0727D" w:rsidRPr="00B106AA">
        <w:t>to the Allottee</w:t>
      </w:r>
      <w:commentRangeEnd w:id="18"/>
      <w:r w:rsidR="0001249E" w:rsidRPr="00B106AA">
        <w:rPr>
          <w:rStyle w:val="CommentReference"/>
        </w:rPr>
        <w:commentReference w:id="18"/>
      </w:r>
      <w:commentRangeEnd w:id="19"/>
      <w:r w:rsidR="005F5E82" w:rsidRPr="00B106AA">
        <w:rPr>
          <w:rStyle w:val="CommentReference"/>
        </w:rPr>
        <w:commentReference w:id="19"/>
      </w:r>
      <w:r w:rsidR="00F0727D" w:rsidRPr="00B106AA">
        <w:t xml:space="preserve">, the </w:t>
      </w:r>
      <w:r w:rsidR="0013188B" w:rsidRPr="00B106AA">
        <w:t xml:space="preserve">detailed </w:t>
      </w:r>
      <w:r w:rsidRPr="00B106AA">
        <w:t>d</w:t>
      </w:r>
      <w:r w:rsidR="008209EB" w:rsidRPr="00B106AA">
        <w:t xml:space="preserve">escription </w:t>
      </w:r>
      <w:r w:rsidR="00F0727D" w:rsidRPr="00B106AA">
        <w:t>where</w:t>
      </w:r>
      <w:r w:rsidR="008209EB" w:rsidRPr="00B106AA">
        <w:t xml:space="preserve">of </w:t>
      </w:r>
      <w:r w:rsidR="00E75DBC" w:rsidRPr="00B106AA">
        <w:t xml:space="preserve">is </w:t>
      </w:r>
      <w:r w:rsidR="001B582E" w:rsidRPr="00B106AA">
        <w:t xml:space="preserve">provided in </w:t>
      </w:r>
      <w:r w:rsidR="005E23EF" w:rsidRPr="00B106AA">
        <w:rPr>
          <w:b/>
          <w:bCs/>
        </w:rPr>
        <w:t>Schedule-I</w:t>
      </w:r>
      <w:r w:rsidR="00E7208D" w:rsidRPr="00B106AA">
        <w:rPr>
          <w:b/>
          <w:bCs/>
        </w:rPr>
        <w:t>I</w:t>
      </w:r>
      <w:r w:rsidR="001B582E" w:rsidRPr="00B106AA">
        <w:rPr>
          <w:b/>
          <w:bCs/>
        </w:rPr>
        <w:t xml:space="preserve"> hereto</w:t>
      </w:r>
      <w:r w:rsidR="008209EB" w:rsidRPr="00B106AA">
        <w:rPr>
          <w:color w:val="000000"/>
          <w:lang w:val="en-IN"/>
        </w:rPr>
        <w:t>.</w:t>
      </w:r>
      <w:r w:rsidR="008209EB" w:rsidRPr="00B106AA">
        <w:rPr>
          <w:b/>
          <w:color w:val="000000"/>
          <w:lang w:val="en-IN"/>
        </w:rPr>
        <w:t xml:space="preserve"> </w:t>
      </w:r>
      <w:r w:rsidR="008209EB" w:rsidRPr="00B106AA">
        <w:rPr>
          <w:color w:val="000000"/>
          <w:lang w:val="en-IN"/>
        </w:rPr>
        <w:t>The specification</w:t>
      </w:r>
      <w:r w:rsidR="00E31BAB" w:rsidRPr="00B106AA">
        <w:rPr>
          <w:color w:val="000000"/>
          <w:lang w:val="en-IN"/>
        </w:rPr>
        <w:t>s</w:t>
      </w:r>
      <w:r w:rsidR="008209EB" w:rsidRPr="00B106AA">
        <w:rPr>
          <w:color w:val="000000"/>
          <w:lang w:val="en-IN"/>
        </w:rPr>
        <w:t xml:space="preserve"> to be provided </w:t>
      </w:r>
      <w:r w:rsidR="00921A51" w:rsidRPr="00B106AA">
        <w:rPr>
          <w:color w:val="000000"/>
          <w:lang w:val="en-IN"/>
        </w:rPr>
        <w:t xml:space="preserve">in </w:t>
      </w:r>
      <w:r w:rsidR="008209EB" w:rsidRPr="00B106AA">
        <w:rPr>
          <w:color w:val="000000"/>
          <w:lang w:val="en-IN"/>
        </w:rPr>
        <w:t xml:space="preserve">the </w:t>
      </w:r>
      <w:r w:rsidR="00DA21FE" w:rsidRPr="00B106AA">
        <w:rPr>
          <w:color w:val="000000"/>
          <w:lang w:val="en-IN"/>
        </w:rPr>
        <w:t xml:space="preserve">Independent </w:t>
      </w:r>
      <w:r w:rsidR="005E23EF" w:rsidRPr="00B106AA">
        <w:t>Floor Residence</w:t>
      </w:r>
      <w:r w:rsidR="00E31BAB" w:rsidRPr="00B106AA">
        <w:rPr>
          <w:color w:val="000000"/>
          <w:lang w:val="en-IN"/>
        </w:rPr>
        <w:t xml:space="preserve"> are</w:t>
      </w:r>
      <w:r w:rsidR="008209EB" w:rsidRPr="00B106AA">
        <w:rPr>
          <w:color w:val="000000"/>
          <w:lang w:val="en-IN"/>
        </w:rPr>
        <w:t xml:space="preserve"> </w:t>
      </w:r>
      <w:r w:rsidR="001B582E" w:rsidRPr="00B106AA">
        <w:rPr>
          <w:color w:val="000000"/>
          <w:lang w:val="en-IN"/>
        </w:rPr>
        <w:t xml:space="preserve">provided in </w:t>
      </w:r>
      <w:r w:rsidR="008209EB" w:rsidRPr="00B106AA">
        <w:rPr>
          <w:b/>
          <w:color w:val="000000"/>
          <w:lang w:val="en-IN"/>
        </w:rPr>
        <w:t>Schedule</w:t>
      </w:r>
      <w:r w:rsidR="007C6ECA" w:rsidRPr="00B106AA">
        <w:rPr>
          <w:b/>
          <w:color w:val="000000"/>
          <w:lang w:val="en-IN"/>
        </w:rPr>
        <w:t>-</w:t>
      </w:r>
      <w:r w:rsidR="005E23EF" w:rsidRPr="00B106AA">
        <w:rPr>
          <w:b/>
          <w:color w:val="000000"/>
          <w:lang w:val="en-IN"/>
        </w:rPr>
        <w:t>II</w:t>
      </w:r>
      <w:r w:rsidR="00E7208D" w:rsidRPr="00B106AA">
        <w:rPr>
          <w:b/>
          <w:color w:val="000000"/>
          <w:lang w:val="en-IN"/>
        </w:rPr>
        <w:t>I</w:t>
      </w:r>
      <w:r w:rsidR="001B582E" w:rsidRPr="00B106AA">
        <w:rPr>
          <w:b/>
          <w:color w:val="000000"/>
          <w:lang w:val="en-IN"/>
        </w:rPr>
        <w:t xml:space="preserve"> </w:t>
      </w:r>
      <w:r w:rsidR="001B582E" w:rsidRPr="00B106AA">
        <w:rPr>
          <w:color w:val="000000"/>
          <w:lang w:val="en-IN"/>
        </w:rPr>
        <w:t>hereto</w:t>
      </w:r>
      <w:r w:rsidR="008209EB" w:rsidRPr="00B106AA">
        <w:rPr>
          <w:color w:val="000000"/>
          <w:lang w:val="en-IN"/>
        </w:rPr>
        <w:t xml:space="preserve">. </w:t>
      </w:r>
      <w:r w:rsidR="00ED04BD" w:rsidRPr="00B106AA">
        <w:rPr>
          <w:color w:val="000000"/>
          <w:lang w:val="en-IN"/>
        </w:rPr>
        <w:t xml:space="preserve">The floor </w:t>
      </w:r>
      <w:r w:rsidR="001B582E" w:rsidRPr="00B106AA">
        <w:rPr>
          <w:color w:val="000000"/>
          <w:lang w:val="en-IN"/>
        </w:rPr>
        <w:t xml:space="preserve">/ demarcation </w:t>
      </w:r>
      <w:r w:rsidR="00ED04BD" w:rsidRPr="00B106AA">
        <w:rPr>
          <w:color w:val="000000"/>
          <w:lang w:val="en-IN"/>
        </w:rPr>
        <w:t xml:space="preserve">plan of the </w:t>
      </w:r>
      <w:r w:rsidR="00D6366F" w:rsidRPr="00B106AA">
        <w:rPr>
          <w:color w:val="000000"/>
          <w:lang w:val="en-IN"/>
        </w:rPr>
        <w:t xml:space="preserve">Independent </w:t>
      </w:r>
      <w:r w:rsidR="005E23EF" w:rsidRPr="00B106AA">
        <w:rPr>
          <w:color w:val="000000"/>
          <w:lang w:val="en-IN"/>
        </w:rPr>
        <w:t>Floor Residence</w:t>
      </w:r>
      <w:r w:rsidR="007C6ECA" w:rsidRPr="00B106AA">
        <w:rPr>
          <w:color w:val="000000"/>
          <w:lang w:val="en-IN"/>
        </w:rPr>
        <w:t xml:space="preserve"> </w:t>
      </w:r>
      <w:r w:rsidR="00ED04BD" w:rsidRPr="00B106AA">
        <w:rPr>
          <w:color w:val="000000"/>
          <w:lang w:val="en-IN"/>
        </w:rPr>
        <w:t>agreed to be purchased by the Allottee</w:t>
      </w:r>
      <w:r w:rsidR="001B582E" w:rsidRPr="00B106AA">
        <w:rPr>
          <w:color w:val="000000"/>
          <w:lang w:val="en-IN"/>
        </w:rPr>
        <w:t xml:space="preserve">(s) is </w:t>
      </w:r>
      <w:r w:rsidR="00ED04BD" w:rsidRPr="00B106AA">
        <w:rPr>
          <w:b/>
          <w:color w:val="000000"/>
          <w:lang w:val="en-IN"/>
        </w:rPr>
        <w:t>Schedule</w:t>
      </w:r>
      <w:r w:rsidR="007C6ECA" w:rsidRPr="00B106AA">
        <w:rPr>
          <w:b/>
          <w:color w:val="000000"/>
          <w:lang w:val="en-IN"/>
        </w:rPr>
        <w:t>-</w:t>
      </w:r>
      <w:r w:rsidR="00E7208D" w:rsidRPr="00B106AA">
        <w:rPr>
          <w:b/>
          <w:color w:val="000000"/>
          <w:lang w:val="en-IN"/>
        </w:rPr>
        <w:t>IV</w:t>
      </w:r>
      <w:r w:rsidR="001B582E" w:rsidRPr="00B106AA">
        <w:rPr>
          <w:b/>
          <w:color w:val="000000"/>
          <w:lang w:val="en-IN"/>
        </w:rPr>
        <w:t xml:space="preserve"> </w:t>
      </w:r>
      <w:r w:rsidR="001B582E" w:rsidRPr="00B106AA">
        <w:rPr>
          <w:color w:val="000000"/>
          <w:lang w:val="en-IN"/>
        </w:rPr>
        <w:t>hereto</w:t>
      </w:r>
      <w:r w:rsidR="00ED04BD" w:rsidRPr="00B106AA">
        <w:rPr>
          <w:color w:val="000000"/>
          <w:lang w:val="en-IN"/>
        </w:rPr>
        <w:t>.</w:t>
      </w:r>
      <w:r w:rsidR="00ED04BD" w:rsidRPr="00B106AA">
        <w:rPr>
          <w:b/>
          <w:color w:val="000000"/>
          <w:lang w:val="en-IN"/>
        </w:rPr>
        <w:t xml:space="preserve"> </w:t>
      </w:r>
      <w:r w:rsidR="008209EB" w:rsidRPr="00B106AA">
        <w:rPr>
          <w:color w:val="000000"/>
          <w:lang w:val="en-IN"/>
        </w:rPr>
        <w:t xml:space="preserve">The Common Areas </w:t>
      </w:r>
      <w:r w:rsidR="00273183" w:rsidRPr="00B106AA">
        <w:rPr>
          <w:color w:val="000000"/>
          <w:lang w:val="en-IN"/>
        </w:rPr>
        <w:t xml:space="preserve">within the Subject Plot </w:t>
      </w:r>
      <w:r w:rsidR="008209EB" w:rsidRPr="00B106AA">
        <w:rPr>
          <w:color w:val="000000"/>
          <w:lang w:val="en-IN"/>
        </w:rPr>
        <w:t xml:space="preserve">are described in </w:t>
      </w:r>
      <w:r w:rsidR="008209EB" w:rsidRPr="00B106AA">
        <w:rPr>
          <w:b/>
          <w:color w:val="000000"/>
          <w:lang w:val="en-IN"/>
        </w:rPr>
        <w:t>Schedule</w:t>
      </w:r>
      <w:r w:rsidR="00273183" w:rsidRPr="00B106AA">
        <w:rPr>
          <w:b/>
          <w:color w:val="000000"/>
          <w:lang w:val="en-IN"/>
        </w:rPr>
        <w:t>-</w:t>
      </w:r>
      <w:r w:rsidR="008209EB" w:rsidRPr="00B106AA">
        <w:rPr>
          <w:b/>
          <w:color w:val="000000"/>
          <w:lang w:val="en-IN"/>
        </w:rPr>
        <w:t>V</w:t>
      </w:r>
      <w:r w:rsidR="00273183" w:rsidRPr="00B106AA">
        <w:rPr>
          <w:b/>
          <w:color w:val="000000"/>
          <w:lang w:val="en-IN"/>
        </w:rPr>
        <w:t xml:space="preserve"> </w:t>
      </w:r>
      <w:r w:rsidR="00273183" w:rsidRPr="00B106AA">
        <w:rPr>
          <w:bCs/>
          <w:color w:val="000000"/>
          <w:lang w:val="en-IN"/>
        </w:rPr>
        <w:t>annexed hereto</w:t>
      </w:r>
      <w:r w:rsidR="00313219" w:rsidRPr="00B106AA">
        <w:rPr>
          <w:color w:val="000000"/>
          <w:lang w:val="en-IN"/>
        </w:rPr>
        <w:t>.</w:t>
      </w:r>
    </w:p>
    <w:p w14:paraId="7A31842C" w14:textId="77777777" w:rsidR="008209EB" w:rsidRPr="00B106AA" w:rsidRDefault="008209EB" w:rsidP="001D5AE6">
      <w:pPr>
        <w:pStyle w:val="ListParagraph"/>
        <w:ind w:left="709" w:hanging="709"/>
      </w:pPr>
    </w:p>
    <w:p w14:paraId="58A87688" w14:textId="77777777" w:rsidR="002F303F" w:rsidRPr="00B106AA" w:rsidRDefault="00684AAE" w:rsidP="00E8403B">
      <w:pPr>
        <w:pStyle w:val="ListParagraph"/>
        <w:numPr>
          <w:ilvl w:val="0"/>
          <w:numId w:val="20"/>
        </w:numPr>
        <w:tabs>
          <w:tab w:val="left" w:pos="821"/>
        </w:tabs>
        <w:ind w:left="567" w:hanging="567"/>
      </w:pPr>
      <w:r w:rsidRPr="00B106AA">
        <w:t xml:space="preserve">The Allottee(s) understands that the </w:t>
      </w:r>
      <w:r w:rsidR="00B86DAC" w:rsidRPr="00B106AA">
        <w:t xml:space="preserve">Project is being </w:t>
      </w:r>
      <w:r w:rsidRPr="00B106AA">
        <w:t xml:space="preserve">developed by </w:t>
      </w:r>
      <w:r w:rsidR="00B86DAC" w:rsidRPr="00B106AA">
        <w:t xml:space="preserve">the </w:t>
      </w:r>
      <w:r w:rsidR="005A1C8F" w:rsidRPr="00B106AA">
        <w:t>Promoter</w:t>
      </w:r>
      <w:r w:rsidR="005E23EF" w:rsidRPr="00B106AA">
        <w:t xml:space="preserve"> on the Said Plots, which plots are the entitlement of the Promoter herein out of the Plotted Colony that is being developed under the above stated </w:t>
      </w:r>
      <w:r w:rsidRPr="00B106AA">
        <w:t>License</w:t>
      </w:r>
      <w:r w:rsidR="005E23EF" w:rsidRPr="00B106AA">
        <w:t>.</w:t>
      </w:r>
      <w:r w:rsidRPr="00B106AA">
        <w:t xml:space="preserve"> </w:t>
      </w:r>
    </w:p>
    <w:p w14:paraId="51D824A2" w14:textId="77777777" w:rsidR="002F303F" w:rsidRPr="00B106AA" w:rsidRDefault="002F303F" w:rsidP="001D5AE6">
      <w:pPr>
        <w:pStyle w:val="ListParagraph"/>
        <w:ind w:left="709" w:hanging="709"/>
        <w:rPr>
          <w:lang w:bidi="ar-SA"/>
        </w:rPr>
      </w:pPr>
    </w:p>
    <w:p w14:paraId="6C0243E6" w14:textId="77777777" w:rsidR="002F303F" w:rsidRPr="00B106AA" w:rsidRDefault="00E966E2" w:rsidP="00E8403B">
      <w:pPr>
        <w:pStyle w:val="ListParagraph"/>
        <w:numPr>
          <w:ilvl w:val="0"/>
          <w:numId w:val="20"/>
        </w:numPr>
        <w:tabs>
          <w:tab w:val="left" w:pos="821"/>
        </w:tabs>
        <w:ind w:left="567" w:hanging="567"/>
      </w:pPr>
      <w:r w:rsidRPr="00B106AA">
        <w:rPr>
          <w:lang w:bidi="ar-SA"/>
        </w:rPr>
        <w:t xml:space="preserve">The Project </w:t>
      </w:r>
      <w:r w:rsidR="002F303F" w:rsidRPr="00B106AA">
        <w:rPr>
          <w:lang w:bidi="ar-SA"/>
        </w:rPr>
        <w:t>is not being promoted, developed an</w:t>
      </w:r>
      <w:r w:rsidR="00734BC0" w:rsidRPr="00B106AA">
        <w:rPr>
          <w:lang w:bidi="ar-SA"/>
        </w:rPr>
        <w:t xml:space="preserve">d/or sold by </w:t>
      </w:r>
      <w:r w:rsidR="00FC2D73" w:rsidRPr="00B106AA">
        <w:rPr>
          <w:lang w:bidi="ar-SA"/>
        </w:rPr>
        <w:t>Smart</w:t>
      </w:r>
      <w:r w:rsidR="00250706" w:rsidRPr="00B106AA">
        <w:rPr>
          <w:lang w:bidi="ar-SA"/>
        </w:rPr>
        <w:t xml:space="preserve"> W</w:t>
      </w:r>
      <w:r w:rsidR="00FC2D73" w:rsidRPr="00B106AA">
        <w:rPr>
          <w:lang w:bidi="ar-SA"/>
        </w:rPr>
        <w:t>orld Developers</w:t>
      </w:r>
      <w:r w:rsidRPr="00B106AA">
        <w:rPr>
          <w:lang w:bidi="ar-SA"/>
        </w:rPr>
        <w:t xml:space="preserve"> Private Limited.</w:t>
      </w:r>
      <w:r w:rsidR="002F303F" w:rsidRPr="00B106AA">
        <w:rPr>
          <w:lang w:bidi="ar-SA"/>
        </w:rPr>
        <w:t xml:space="preserve"> The use of the word/ name/ mark ‘</w:t>
      </w:r>
      <w:r w:rsidR="00FC2D73" w:rsidRPr="00B106AA">
        <w:rPr>
          <w:lang w:bidi="ar-SA"/>
        </w:rPr>
        <w:t>SMARTWORLD</w:t>
      </w:r>
      <w:r w:rsidR="002F303F" w:rsidRPr="00B106AA">
        <w:rPr>
          <w:lang w:bidi="ar-SA"/>
        </w:rPr>
        <w:t>’</w:t>
      </w:r>
      <w:r w:rsidRPr="00B106AA">
        <w:rPr>
          <w:lang w:bidi="ar-SA"/>
        </w:rPr>
        <w:t xml:space="preserve"> </w:t>
      </w:r>
      <w:r w:rsidR="002F303F" w:rsidRPr="00B106AA">
        <w:rPr>
          <w:lang w:bidi="ar-SA"/>
        </w:rPr>
        <w:t xml:space="preserve">is under a license </w:t>
      </w:r>
      <w:r w:rsidRPr="00B106AA">
        <w:rPr>
          <w:lang w:bidi="ar-SA"/>
        </w:rPr>
        <w:t xml:space="preserve">granted by </w:t>
      </w:r>
      <w:r w:rsidR="00FC2D73" w:rsidRPr="00B106AA">
        <w:rPr>
          <w:lang w:bidi="ar-SA"/>
        </w:rPr>
        <w:t>Smart</w:t>
      </w:r>
      <w:r w:rsidR="00250706" w:rsidRPr="00B106AA">
        <w:rPr>
          <w:lang w:bidi="ar-SA"/>
        </w:rPr>
        <w:t xml:space="preserve"> </w:t>
      </w:r>
      <w:r w:rsidR="00250706" w:rsidRPr="00B106AA">
        <w:rPr>
          <w:lang w:bidi="ar-SA"/>
        </w:rPr>
        <w:lastRenderedPageBreak/>
        <w:t>W</w:t>
      </w:r>
      <w:r w:rsidR="00FC2D73" w:rsidRPr="00B106AA">
        <w:rPr>
          <w:lang w:bidi="ar-SA"/>
        </w:rPr>
        <w:t xml:space="preserve">orld Developers </w:t>
      </w:r>
      <w:r w:rsidRPr="00B106AA">
        <w:rPr>
          <w:lang w:bidi="ar-SA"/>
        </w:rPr>
        <w:t>Private Limited</w:t>
      </w:r>
      <w:r w:rsidR="002F303F" w:rsidRPr="00B106AA">
        <w:rPr>
          <w:lang w:bidi="ar-SA"/>
        </w:rPr>
        <w:t xml:space="preserve"> to the Promoter</w:t>
      </w:r>
      <w:r w:rsidRPr="00B106AA">
        <w:rPr>
          <w:lang w:bidi="ar-SA"/>
        </w:rPr>
        <w:t xml:space="preserve"> herein and</w:t>
      </w:r>
      <w:r w:rsidR="002F303F" w:rsidRPr="00B106AA">
        <w:rPr>
          <w:lang w:bidi="ar-SA"/>
        </w:rPr>
        <w:t xml:space="preserve"> use </w:t>
      </w:r>
      <w:r w:rsidRPr="00B106AA">
        <w:rPr>
          <w:lang w:bidi="ar-SA"/>
        </w:rPr>
        <w:t xml:space="preserve">of the same </w:t>
      </w:r>
      <w:r w:rsidR="002F303F" w:rsidRPr="00B106AA">
        <w:rPr>
          <w:lang w:bidi="ar-SA"/>
        </w:rPr>
        <w:t xml:space="preserve">is subject to the </w:t>
      </w:r>
      <w:r w:rsidR="0092199F" w:rsidRPr="00B106AA">
        <w:rPr>
          <w:lang w:bidi="ar-SA"/>
        </w:rPr>
        <w:t>B</w:t>
      </w:r>
      <w:r w:rsidR="002F303F" w:rsidRPr="00B106AA">
        <w:rPr>
          <w:lang w:bidi="ar-SA"/>
        </w:rPr>
        <w:t xml:space="preserve">rand </w:t>
      </w:r>
      <w:r w:rsidR="0092199F" w:rsidRPr="00B106AA">
        <w:rPr>
          <w:lang w:bidi="ar-SA"/>
        </w:rPr>
        <w:t>L</w:t>
      </w:r>
      <w:r w:rsidR="002F303F" w:rsidRPr="00B106AA">
        <w:rPr>
          <w:lang w:bidi="ar-SA"/>
        </w:rPr>
        <w:t xml:space="preserve">icensing </w:t>
      </w:r>
      <w:r w:rsidR="0092199F" w:rsidRPr="00B106AA">
        <w:rPr>
          <w:lang w:bidi="ar-SA"/>
        </w:rPr>
        <w:t>A</w:t>
      </w:r>
      <w:r w:rsidR="002F303F" w:rsidRPr="00B106AA">
        <w:rPr>
          <w:lang w:bidi="ar-SA"/>
        </w:rPr>
        <w:t xml:space="preserve">rrangement. The use of word </w:t>
      </w:r>
      <w:r w:rsidRPr="00B106AA">
        <w:rPr>
          <w:lang w:bidi="ar-SA"/>
        </w:rPr>
        <w:t>‘</w:t>
      </w:r>
      <w:r w:rsidR="00FC2D73" w:rsidRPr="00B106AA">
        <w:rPr>
          <w:lang w:bidi="ar-SA"/>
        </w:rPr>
        <w:t>SMARTWORLD</w:t>
      </w:r>
      <w:r w:rsidR="006A29D9" w:rsidRPr="00B106AA">
        <w:rPr>
          <w:lang w:bidi="ar-SA"/>
        </w:rPr>
        <w:t xml:space="preserve">’ </w:t>
      </w:r>
      <w:r w:rsidR="002F303F" w:rsidRPr="00B106AA">
        <w:rPr>
          <w:lang w:bidi="ar-SA"/>
        </w:rPr>
        <w:t xml:space="preserve">shall in no manner be construed or interpreted as </w:t>
      </w:r>
      <w:r w:rsidR="00FC2D73" w:rsidRPr="00B106AA">
        <w:rPr>
          <w:lang w:bidi="ar-SA"/>
        </w:rPr>
        <w:t>Smart</w:t>
      </w:r>
      <w:r w:rsidR="00250706" w:rsidRPr="00B106AA">
        <w:rPr>
          <w:lang w:bidi="ar-SA"/>
        </w:rPr>
        <w:t xml:space="preserve"> W</w:t>
      </w:r>
      <w:r w:rsidR="00FC2D73" w:rsidRPr="00B106AA">
        <w:rPr>
          <w:lang w:bidi="ar-SA"/>
        </w:rPr>
        <w:t xml:space="preserve">orld Developers </w:t>
      </w:r>
      <w:r w:rsidRPr="00B106AA">
        <w:rPr>
          <w:lang w:bidi="ar-SA"/>
        </w:rPr>
        <w:t>Private Limited</w:t>
      </w:r>
      <w:r w:rsidR="002F303F" w:rsidRPr="00B106AA">
        <w:rPr>
          <w:lang w:bidi="ar-SA"/>
        </w:rPr>
        <w:t xml:space="preserve"> being the Promoter and/or developer of the Project and/or any part thereof.</w:t>
      </w:r>
    </w:p>
    <w:p w14:paraId="2DF3C1B9" w14:textId="77777777" w:rsidR="002F303F" w:rsidRPr="00B106AA" w:rsidRDefault="002F303F" w:rsidP="001D5AE6">
      <w:pPr>
        <w:pStyle w:val="ListParagraph"/>
        <w:ind w:left="709" w:hanging="709"/>
      </w:pPr>
    </w:p>
    <w:p w14:paraId="7B5B90B9" w14:textId="3B84C483" w:rsidR="00734E56" w:rsidRPr="00B106AA" w:rsidRDefault="0013188B" w:rsidP="00E8403B">
      <w:pPr>
        <w:pStyle w:val="ListParagraph"/>
        <w:numPr>
          <w:ilvl w:val="0"/>
          <w:numId w:val="20"/>
        </w:numPr>
        <w:tabs>
          <w:tab w:val="left" w:pos="821"/>
        </w:tabs>
        <w:ind w:left="567" w:hanging="567"/>
        <w:rPr>
          <w:lang w:bidi="ar-SA"/>
        </w:rPr>
      </w:pPr>
      <w:r w:rsidRPr="00B106AA">
        <w:rPr>
          <w:lang w:bidi="ar-SA"/>
        </w:rPr>
        <w:t xml:space="preserve">The Allottee(s) understands that </w:t>
      </w:r>
      <w:r w:rsidR="00734E56" w:rsidRPr="00B106AA">
        <w:rPr>
          <w:lang w:bidi="ar-SA"/>
        </w:rPr>
        <w:t xml:space="preserve">the </w:t>
      </w:r>
      <w:r w:rsidR="0001249E" w:rsidRPr="00B106AA">
        <w:rPr>
          <w:lang w:bidi="ar-SA"/>
        </w:rPr>
        <w:t>Licensed</w:t>
      </w:r>
      <w:r w:rsidR="00685E5F" w:rsidRPr="00B106AA">
        <w:rPr>
          <w:lang w:bidi="ar-SA"/>
        </w:rPr>
        <w:t xml:space="preserve"> L</w:t>
      </w:r>
      <w:r w:rsidR="00734E56" w:rsidRPr="00B106AA">
        <w:rPr>
          <w:lang w:bidi="ar-SA"/>
        </w:rPr>
        <w:t>and in the Plotted Colony may be modified by way of addition/ deletion of land parcels forming part of Plotted Colony in future including addition of land parcels for granting passage/ entry/ exit in the Plotted Colony project and to the extent as may be acquired/ required/ desired pursuant</w:t>
      </w:r>
      <w:r w:rsidRPr="00B106AA">
        <w:rPr>
          <w:lang w:bidi="ar-SA"/>
        </w:rPr>
        <w:t xml:space="preserve"> or</w:t>
      </w:r>
      <w:r w:rsidR="00734E56" w:rsidRPr="00B106AA">
        <w:rPr>
          <w:lang w:bidi="ar-SA"/>
        </w:rPr>
        <w:t xml:space="preserve"> consequent to any directions/ approvals by the DGTCP (formerly known as Director, Town &amp; Country Planning {“</w:t>
      </w:r>
      <w:r w:rsidR="00734E56" w:rsidRPr="00B106AA">
        <w:rPr>
          <w:b/>
          <w:lang w:bidi="ar-SA"/>
        </w:rPr>
        <w:t>DTCP</w:t>
      </w:r>
      <w:r w:rsidR="00734E56" w:rsidRPr="00B106AA">
        <w:rPr>
          <w:lang w:bidi="ar-SA"/>
        </w:rPr>
        <w:t xml:space="preserve">”}) or any other Government </w:t>
      </w:r>
      <w:r w:rsidR="00BA5715" w:rsidRPr="00B106AA">
        <w:rPr>
          <w:lang w:bidi="ar-SA"/>
        </w:rPr>
        <w:t>a</w:t>
      </w:r>
      <w:r w:rsidR="00734E56" w:rsidRPr="00B106AA">
        <w:rPr>
          <w:lang w:bidi="ar-SA"/>
        </w:rPr>
        <w:t>uthority.</w:t>
      </w:r>
    </w:p>
    <w:p w14:paraId="02CC0418" w14:textId="77777777" w:rsidR="00734E56" w:rsidRPr="00B106AA" w:rsidRDefault="00734E56" w:rsidP="001D5AE6">
      <w:pPr>
        <w:pStyle w:val="ListParagraph"/>
        <w:ind w:left="709" w:hanging="709"/>
      </w:pPr>
    </w:p>
    <w:p w14:paraId="67C5BBFF" w14:textId="77777777" w:rsidR="001F6286" w:rsidRPr="00B106AA" w:rsidRDefault="00684AAE" w:rsidP="00E8403B">
      <w:pPr>
        <w:pStyle w:val="ListParagraph"/>
        <w:numPr>
          <w:ilvl w:val="0"/>
          <w:numId w:val="20"/>
        </w:numPr>
        <w:tabs>
          <w:tab w:val="left" w:pos="821"/>
        </w:tabs>
        <w:ind w:left="567" w:hanging="567"/>
      </w:pPr>
      <w:r w:rsidRPr="00B106AA">
        <w:t>The Parties have gone through all the terms and conditions of this Agreement and understood the mutual rights and obligations detailed herein</w:t>
      </w:r>
      <w:r w:rsidR="001F6286" w:rsidRPr="00B106AA">
        <w:t>.</w:t>
      </w:r>
    </w:p>
    <w:p w14:paraId="27CA1715" w14:textId="77777777" w:rsidR="001F6286" w:rsidRPr="00B106AA" w:rsidRDefault="001F6286" w:rsidP="001D5AE6">
      <w:pPr>
        <w:pStyle w:val="ListParagraph"/>
        <w:ind w:left="709" w:hanging="709"/>
      </w:pPr>
    </w:p>
    <w:p w14:paraId="0EE44B43" w14:textId="77777777" w:rsidR="00684AAE" w:rsidRPr="00B106AA" w:rsidRDefault="00684AAE" w:rsidP="00E8403B">
      <w:pPr>
        <w:pStyle w:val="ListParagraph"/>
        <w:numPr>
          <w:ilvl w:val="0"/>
          <w:numId w:val="20"/>
        </w:numPr>
        <w:tabs>
          <w:tab w:val="left" w:pos="821"/>
        </w:tabs>
        <w:ind w:left="567" w:hanging="567"/>
      </w:pPr>
      <w:r w:rsidRPr="00B106AA">
        <w:t>The Parties hereby confirm that they are signing this Agreement with full knowledge of all the laws, rules, regulations, notifications, etc. applicable in the State and related to the Project;</w:t>
      </w:r>
    </w:p>
    <w:p w14:paraId="6727F984" w14:textId="77777777" w:rsidR="00684AAE" w:rsidRPr="00B106AA" w:rsidRDefault="00684AAE" w:rsidP="001D5AE6">
      <w:pPr>
        <w:pStyle w:val="BodyText"/>
        <w:ind w:left="709" w:hanging="709"/>
        <w:rPr>
          <w:sz w:val="22"/>
          <w:szCs w:val="22"/>
        </w:rPr>
      </w:pPr>
    </w:p>
    <w:p w14:paraId="039C354B" w14:textId="77777777" w:rsidR="00684AAE" w:rsidRPr="00B106AA" w:rsidRDefault="00684AAE" w:rsidP="00E8403B">
      <w:pPr>
        <w:pStyle w:val="ListParagraph"/>
        <w:numPr>
          <w:ilvl w:val="0"/>
          <w:numId w:val="20"/>
        </w:numPr>
        <w:tabs>
          <w:tab w:val="left" w:pos="821"/>
        </w:tabs>
        <w:ind w:left="567" w:hanging="567"/>
      </w:pPr>
      <w:r w:rsidRPr="00B106AA">
        <w:t xml:space="preserve">The Parties, relying on the confirmations, representations and assurances of each other, </w:t>
      </w:r>
      <w:r w:rsidR="00E31BAB" w:rsidRPr="00B106AA">
        <w:t>to</w:t>
      </w:r>
      <w:r w:rsidRPr="00B106AA">
        <w:t xml:space="preserve"> faithfully abide by all the terms, conditions and stipulations contained in this Agreement and all applicable laws, are now willing to enter into this Agreement on the terms and conditions appearing hereinafter;</w:t>
      </w:r>
    </w:p>
    <w:p w14:paraId="1AB526C9" w14:textId="77777777" w:rsidR="00684AAE" w:rsidRPr="00B106AA" w:rsidRDefault="00684AAE" w:rsidP="001D5AE6">
      <w:pPr>
        <w:pStyle w:val="BodyText"/>
        <w:ind w:left="709" w:hanging="709"/>
        <w:rPr>
          <w:sz w:val="22"/>
          <w:szCs w:val="22"/>
        </w:rPr>
      </w:pPr>
    </w:p>
    <w:p w14:paraId="329DAAC3" w14:textId="77777777" w:rsidR="00684AAE" w:rsidRPr="00B106AA" w:rsidRDefault="00684AAE" w:rsidP="00E8403B">
      <w:pPr>
        <w:pStyle w:val="ListParagraph"/>
        <w:numPr>
          <w:ilvl w:val="0"/>
          <w:numId w:val="20"/>
        </w:numPr>
        <w:tabs>
          <w:tab w:val="left" w:pos="821"/>
        </w:tabs>
        <w:ind w:left="567" w:hanging="567"/>
      </w:pPr>
      <w:r w:rsidRPr="00B106AA">
        <w:t xml:space="preserve">In accordance with the terms and conditions of this Agreement and as mutually agreed upon by and between the Parties, the </w:t>
      </w:r>
      <w:r w:rsidR="005A1C8F" w:rsidRPr="00B106AA">
        <w:t>Promoter</w:t>
      </w:r>
      <w:r w:rsidRPr="00B106AA">
        <w:t xml:space="preserve"> hereby agrees to sell and the Allottee(s) hereby agrees to purchase the </w:t>
      </w:r>
      <w:r w:rsidR="00D6366F" w:rsidRPr="00B106AA">
        <w:t xml:space="preserve">Independent </w:t>
      </w:r>
      <w:r w:rsidR="005E23EF" w:rsidRPr="00B106AA">
        <w:t>Floor Residence</w:t>
      </w:r>
      <w:r w:rsidRPr="00B106AA">
        <w:t xml:space="preserve"> along with</w:t>
      </w:r>
      <w:r w:rsidR="00E31BAB" w:rsidRPr="00B106AA">
        <w:t xml:space="preserve"> </w:t>
      </w:r>
      <w:r w:rsidRPr="00B106AA">
        <w:t xml:space="preserve">right to use the </w:t>
      </w:r>
      <w:r w:rsidR="00D6366F" w:rsidRPr="00B106AA">
        <w:t>terrace</w:t>
      </w:r>
      <w:r w:rsidR="00924EFE" w:rsidRPr="00B106AA">
        <w:t>, basement area</w:t>
      </w:r>
      <w:r w:rsidR="00D6366F" w:rsidRPr="00B106AA">
        <w:t xml:space="preserve"> and one car parking</w:t>
      </w:r>
      <w:r w:rsidR="00924EFE" w:rsidRPr="00B106AA">
        <w:t xml:space="preserve"> space</w:t>
      </w:r>
      <w:r w:rsidRPr="00B106AA">
        <w:t>.</w:t>
      </w:r>
      <w:r w:rsidR="008B22E2" w:rsidRPr="00B106AA">
        <w:t xml:space="preserve"> </w:t>
      </w:r>
      <w:r w:rsidR="00237701" w:rsidRPr="00B106AA">
        <w:t>It</w:t>
      </w:r>
      <w:r w:rsidR="00CB479C" w:rsidRPr="00B106AA">
        <w:t xml:space="preserve"> i</w:t>
      </w:r>
      <w:r w:rsidR="00237701" w:rsidRPr="00B106AA">
        <w:t xml:space="preserve">s </w:t>
      </w:r>
      <w:r w:rsidR="00CB479C" w:rsidRPr="00B106AA">
        <w:t xml:space="preserve">being clarified that the ownership rights of the </w:t>
      </w:r>
      <w:r w:rsidR="00D6366F" w:rsidRPr="00B106AA">
        <w:t xml:space="preserve">Independent </w:t>
      </w:r>
      <w:r w:rsidR="00CB479C" w:rsidRPr="00B106AA">
        <w:t xml:space="preserve">Floor Residence shall be conveyed /granted at the time of </w:t>
      </w:r>
      <w:r w:rsidR="000F5521" w:rsidRPr="00B106AA">
        <w:t>Conveyance Deed</w:t>
      </w:r>
      <w:r w:rsidR="00CB479C" w:rsidRPr="00B106AA">
        <w:t>, and no other right is intended to be sold /conveyed /transferred under this Agreement.</w:t>
      </w:r>
    </w:p>
    <w:p w14:paraId="65ACC817" w14:textId="77777777" w:rsidR="00684AAE" w:rsidRPr="00B106AA" w:rsidRDefault="00684AAE" w:rsidP="00771734">
      <w:pPr>
        <w:pStyle w:val="BodyText"/>
        <w:ind w:left="720" w:hanging="720"/>
        <w:rPr>
          <w:sz w:val="22"/>
          <w:szCs w:val="22"/>
        </w:rPr>
      </w:pPr>
    </w:p>
    <w:p w14:paraId="3084FE9C" w14:textId="77777777" w:rsidR="00684AAE" w:rsidRPr="00B106AA" w:rsidRDefault="00684AAE" w:rsidP="001F6286">
      <w:pPr>
        <w:pStyle w:val="Heading1"/>
        <w:ind w:left="0" w:firstLine="0"/>
        <w:jc w:val="both"/>
        <w:rPr>
          <w:sz w:val="22"/>
          <w:szCs w:val="22"/>
        </w:rPr>
      </w:pPr>
      <w:r w:rsidRPr="00B106AA">
        <w:rPr>
          <w:sz w:val="22"/>
          <w:szCs w:val="22"/>
        </w:rPr>
        <w:t>NOW THEREFORE, in consideration of the mutual representations, covenants, assurances, promises and agreements contained herein and other good and valuable consideration, the Parties agree as follows:</w:t>
      </w:r>
    </w:p>
    <w:p w14:paraId="792881DB" w14:textId="77777777" w:rsidR="00684AAE" w:rsidRPr="00B106AA" w:rsidRDefault="00684AAE" w:rsidP="00771734">
      <w:pPr>
        <w:pStyle w:val="BodyText"/>
        <w:ind w:left="720" w:hanging="720"/>
        <w:rPr>
          <w:b/>
          <w:sz w:val="22"/>
          <w:szCs w:val="22"/>
        </w:rPr>
      </w:pPr>
    </w:p>
    <w:p w14:paraId="220AB0F0" w14:textId="77777777" w:rsidR="00684AAE" w:rsidRPr="00B106AA" w:rsidRDefault="00684AAE" w:rsidP="00771734">
      <w:pPr>
        <w:pStyle w:val="ListParagraph"/>
        <w:numPr>
          <w:ilvl w:val="0"/>
          <w:numId w:val="10"/>
        </w:numPr>
        <w:tabs>
          <w:tab w:val="left" w:pos="820"/>
          <w:tab w:val="left" w:pos="821"/>
        </w:tabs>
        <w:ind w:left="720" w:hanging="720"/>
        <w:rPr>
          <w:b/>
        </w:rPr>
      </w:pPr>
      <w:r w:rsidRPr="00B106AA">
        <w:rPr>
          <w:b/>
        </w:rPr>
        <w:t>TERMS:</w:t>
      </w:r>
    </w:p>
    <w:p w14:paraId="0F329CC4" w14:textId="77777777" w:rsidR="00684AAE" w:rsidRPr="00B106AA" w:rsidRDefault="00684AAE" w:rsidP="00771734">
      <w:pPr>
        <w:pStyle w:val="BodyText"/>
        <w:ind w:left="720" w:hanging="720"/>
        <w:rPr>
          <w:b/>
          <w:sz w:val="22"/>
          <w:szCs w:val="22"/>
        </w:rPr>
      </w:pPr>
    </w:p>
    <w:p w14:paraId="23B4B9D0" w14:textId="6F73BB6A" w:rsidR="00684AAE" w:rsidRPr="00B106AA" w:rsidRDefault="00684AAE" w:rsidP="00771734">
      <w:pPr>
        <w:pStyle w:val="ListParagraph"/>
        <w:numPr>
          <w:ilvl w:val="1"/>
          <w:numId w:val="10"/>
        </w:numPr>
        <w:tabs>
          <w:tab w:val="left" w:pos="811"/>
        </w:tabs>
        <w:ind w:left="720" w:hanging="720"/>
      </w:pPr>
      <w:r w:rsidRPr="00B106AA">
        <w:t xml:space="preserve">Subject to the terms and conditions as detailed in this Agreement, the </w:t>
      </w:r>
      <w:r w:rsidR="005A1C8F" w:rsidRPr="00B106AA">
        <w:t>Promoter</w:t>
      </w:r>
      <w:r w:rsidRPr="00B106AA">
        <w:t xml:space="preserve"> agree</w:t>
      </w:r>
      <w:r w:rsidR="005E23EF" w:rsidRPr="00B106AA">
        <w:t>s</w:t>
      </w:r>
      <w:r w:rsidRPr="00B106AA">
        <w:t xml:space="preserve"> to sell to the Allottee(s) and the Allottee(s) hereby agrees to purchase </w:t>
      </w:r>
      <w:r w:rsidR="00A6180A" w:rsidRPr="00B106AA">
        <w:t>from the Promoter, a</w:t>
      </w:r>
      <w:r w:rsidR="00996256" w:rsidRPr="00B106AA">
        <w:t>n</w:t>
      </w:r>
      <w:r w:rsidR="00A6180A" w:rsidRPr="00B106AA">
        <w:t xml:space="preserve"> </w:t>
      </w:r>
      <w:r w:rsidR="00D6366F" w:rsidRPr="00B106AA">
        <w:t>Independent Floor R</w:t>
      </w:r>
      <w:r w:rsidR="005E23EF" w:rsidRPr="00B106AA">
        <w:t>esiden</w:t>
      </w:r>
      <w:r w:rsidR="00996256" w:rsidRPr="00B106AA">
        <w:t>ce</w:t>
      </w:r>
      <w:r w:rsidR="005E23EF" w:rsidRPr="00B106AA">
        <w:t xml:space="preserve"> </w:t>
      </w:r>
      <w:r w:rsidR="00A6180A" w:rsidRPr="00B106AA">
        <w:t xml:space="preserve">in the </w:t>
      </w:r>
      <w:r w:rsidR="00E31BAB" w:rsidRPr="00B106AA">
        <w:t>B</w:t>
      </w:r>
      <w:r w:rsidR="00A6180A" w:rsidRPr="00B106AA">
        <w:t xml:space="preserve">uilding being constructed </w:t>
      </w:r>
      <w:r w:rsidR="0013188B" w:rsidRPr="00B106AA">
        <w:t>as a part of the Project</w:t>
      </w:r>
      <w:r w:rsidR="00A6180A" w:rsidRPr="00B106AA">
        <w:t xml:space="preserve">, as </w:t>
      </w:r>
      <w:r w:rsidRPr="00B106AA">
        <w:t xml:space="preserve">has been described in </w:t>
      </w:r>
      <w:r w:rsidRPr="00B106AA">
        <w:rPr>
          <w:b/>
        </w:rPr>
        <w:t>Sche</w:t>
      </w:r>
      <w:r w:rsidR="005E23EF" w:rsidRPr="00B106AA">
        <w:rPr>
          <w:b/>
        </w:rPr>
        <w:t>dule-I</w:t>
      </w:r>
      <w:r w:rsidR="002D00F6" w:rsidRPr="00B106AA">
        <w:rPr>
          <w:b/>
        </w:rPr>
        <w:t>I</w:t>
      </w:r>
      <w:r w:rsidRPr="00B106AA">
        <w:rPr>
          <w:b/>
        </w:rPr>
        <w:t xml:space="preserve"> </w:t>
      </w:r>
      <w:r w:rsidRPr="00B106AA">
        <w:t>of this Agreement (“</w:t>
      </w:r>
      <w:r w:rsidR="001A50EB" w:rsidRPr="00B106AA">
        <w:rPr>
          <w:b/>
        </w:rPr>
        <w:t>Said</w:t>
      </w:r>
      <w:r w:rsidR="001A50EB" w:rsidRPr="00B106AA">
        <w:t xml:space="preserve"> </w:t>
      </w:r>
      <w:r w:rsidR="00924EFE" w:rsidRPr="00B106AA">
        <w:t xml:space="preserve">Independent </w:t>
      </w:r>
      <w:r w:rsidR="005E23EF" w:rsidRPr="00B106AA">
        <w:rPr>
          <w:b/>
        </w:rPr>
        <w:t>Floor Residence</w:t>
      </w:r>
      <w:r w:rsidRPr="00B106AA">
        <w:t>”</w:t>
      </w:r>
      <w:r w:rsidR="009F0CC4" w:rsidRPr="00B106AA">
        <w:t xml:space="preserve"> or “</w:t>
      </w:r>
      <w:r w:rsidR="009F0CC4" w:rsidRPr="00B106AA">
        <w:rPr>
          <w:b/>
        </w:rPr>
        <w:t>Unit</w:t>
      </w:r>
      <w:r w:rsidR="009F0CC4" w:rsidRPr="00B106AA">
        <w:t>”</w:t>
      </w:r>
      <w:r w:rsidRPr="00B106AA">
        <w:t xml:space="preserve">), </w:t>
      </w:r>
      <w:r w:rsidR="00924EFE" w:rsidRPr="00B106AA">
        <w:t>along with right to use the terrace, basement area and one car parking space</w:t>
      </w:r>
      <w:r w:rsidR="00A6180A" w:rsidRPr="00B106AA">
        <w:t xml:space="preserve"> </w:t>
      </w:r>
      <w:r w:rsidR="00CC653A" w:rsidRPr="00B106AA">
        <w:t xml:space="preserve">of the Said Building </w:t>
      </w:r>
      <w:r w:rsidRPr="00B106AA">
        <w:t xml:space="preserve">that have been described in </w:t>
      </w:r>
      <w:r w:rsidR="00A6180A" w:rsidRPr="00B106AA">
        <w:rPr>
          <w:b/>
        </w:rPr>
        <w:t>Schedule-</w:t>
      </w:r>
      <w:r w:rsidRPr="00B106AA">
        <w:rPr>
          <w:b/>
        </w:rPr>
        <w:t>I</w:t>
      </w:r>
      <w:r w:rsidR="00BC045C" w:rsidRPr="00B106AA">
        <w:rPr>
          <w:b/>
        </w:rPr>
        <w:t>I</w:t>
      </w:r>
      <w:r w:rsidRPr="00B106AA">
        <w:rPr>
          <w:b/>
        </w:rPr>
        <w:t xml:space="preserve"> </w:t>
      </w:r>
      <w:r w:rsidRPr="00B106AA">
        <w:t>of this Agreement</w:t>
      </w:r>
      <w:r w:rsidR="00A6180A" w:rsidRPr="00B106AA">
        <w:t xml:space="preserve"> </w:t>
      </w:r>
      <w:r w:rsidR="00313219" w:rsidRPr="00B106AA">
        <w:t xml:space="preserve">and an undivided proportionate share / interest in the land underneath the Subject Plot and in the Common Areas </w:t>
      </w:r>
      <w:r w:rsidR="00924EFE" w:rsidRPr="00B106AA">
        <w:t>of the Building wherein the Said Independent Floor Residence is situated</w:t>
      </w:r>
      <w:r w:rsidR="00A6180A" w:rsidRPr="00B106AA">
        <w:t xml:space="preserve">. </w:t>
      </w:r>
    </w:p>
    <w:p w14:paraId="67491349" w14:textId="77777777" w:rsidR="00684AAE" w:rsidRPr="00B106AA" w:rsidRDefault="00684AAE" w:rsidP="00771734">
      <w:pPr>
        <w:pStyle w:val="BodyText"/>
        <w:ind w:left="720" w:hanging="720"/>
        <w:rPr>
          <w:sz w:val="22"/>
          <w:szCs w:val="22"/>
        </w:rPr>
      </w:pPr>
    </w:p>
    <w:p w14:paraId="7975D698" w14:textId="77777777" w:rsidR="009F6858" w:rsidRPr="00B106AA" w:rsidRDefault="0013188B" w:rsidP="009F6858">
      <w:pPr>
        <w:pStyle w:val="ListParagraph"/>
        <w:numPr>
          <w:ilvl w:val="1"/>
          <w:numId w:val="10"/>
        </w:numPr>
        <w:tabs>
          <w:tab w:val="left" w:pos="811"/>
        </w:tabs>
        <w:ind w:left="720" w:hanging="720"/>
      </w:pPr>
      <w:r w:rsidRPr="00B106AA">
        <w:t xml:space="preserve">The </w:t>
      </w:r>
      <w:r w:rsidR="00684AAE" w:rsidRPr="00B106AA">
        <w:t xml:space="preserve">Total </w:t>
      </w:r>
      <w:r w:rsidR="00570CEB" w:rsidRPr="00B106AA">
        <w:t>Consideration Value</w:t>
      </w:r>
      <w:r w:rsidR="00684AAE" w:rsidRPr="00B106AA">
        <w:t xml:space="preserve"> for the </w:t>
      </w:r>
      <w:r w:rsidR="001A50EB" w:rsidRPr="00B106AA">
        <w:t xml:space="preserve">Said </w:t>
      </w:r>
      <w:r w:rsidR="00924EFE" w:rsidRPr="00B106AA">
        <w:t xml:space="preserve">Independent </w:t>
      </w:r>
      <w:r w:rsidR="005E23EF" w:rsidRPr="00B106AA">
        <w:t>Floor Residence</w:t>
      </w:r>
      <w:r w:rsidR="006666A1" w:rsidRPr="00B106AA">
        <w:t xml:space="preserve"> </w:t>
      </w:r>
      <w:r w:rsidR="00684AAE" w:rsidRPr="00B106AA">
        <w:t xml:space="preserve">along with right to use the </w:t>
      </w:r>
      <w:r w:rsidR="00924EFE" w:rsidRPr="00B106AA">
        <w:t>terrace, basement area and one car parking space</w:t>
      </w:r>
      <w:r w:rsidR="00684AAE" w:rsidRPr="00B106AA">
        <w:t xml:space="preserve">, is </w:t>
      </w:r>
      <w:r w:rsidR="006666A1" w:rsidRPr="00B106AA">
        <w:t xml:space="preserve">based on Carpet Area of the </w:t>
      </w:r>
      <w:r w:rsidR="00924EFE" w:rsidRPr="00B106AA">
        <w:t xml:space="preserve">Independent </w:t>
      </w:r>
      <w:r w:rsidR="006666A1" w:rsidRPr="00B106AA">
        <w:t xml:space="preserve">Floor Residence and is </w:t>
      </w:r>
      <w:r w:rsidR="00684AAE" w:rsidRPr="00B106AA">
        <w:t xml:space="preserve">provided in </w:t>
      </w:r>
      <w:r w:rsidR="00A6180A" w:rsidRPr="00B106AA">
        <w:rPr>
          <w:b/>
        </w:rPr>
        <w:t>Schedule-</w:t>
      </w:r>
      <w:r w:rsidR="00684AAE" w:rsidRPr="00B106AA">
        <w:rPr>
          <w:b/>
        </w:rPr>
        <w:t>V</w:t>
      </w:r>
      <w:r w:rsidR="00BC045C" w:rsidRPr="00B106AA">
        <w:rPr>
          <w:b/>
        </w:rPr>
        <w:t>I</w:t>
      </w:r>
      <w:r w:rsidR="00684AAE" w:rsidRPr="00B106AA">
        <w:rPr>
          <w:b/>
        </w:rPr>
        <w:t xml:space="preserve"> </w:t>
      </w:r>
      <w:r w:rsidR="00684AAE" w:rsidRPr="00B106AA">
        <w:t xml:space="preserve">herein. The break up and description of the Total </w:t>
      </w:r>
      <w:r w:rsidR="00C7137C" w:rsidRPr="00B106AA">
        <w:t>Consideration Value</w:t>
      </w:r>
      <w:r w:rsidR="00A6180A" w:rsidRPr="00B106AA">
        <w:t>,</w:t>
      </w:r>
      <w:r w:rsidR="00684AAE" w:rsidRPr="00B106AA">
        <w:t xml:space="preserve"> </w:t>
      </w:r>
      <w:r w:rsidR="00FF1259" w:rsidRPr="00B106AA">
        <w:t xml:space="preserve">which </w:t>
      </w:r>
      <w:r w:rsidR="0059660C" w:rsidRPr="00B106AA">
        <w:t xml:space="preserve">also </w:t>
      </w:r>
      <w:r w:rsidR="00FF1259" w:rsidRPr="00B106AA">
        <w:t xml:space="preserve">includes </w:t>
      </w:r>
      <w:r w:rsidR="00684AAE" w:rsidRPr="00B106AA">
        <w:t xml:space="preserve">the </w:t>
      </w:r>
      <w:r w:rsidR="001D4602" w:rsidRPr="00B106AA">
        <w:t>Basic Price</w:t>
      </w:r>
      <w:r w:rsidR="000F7BA8" w:rsidRPr="00B106AA">
        <w:t xml:space="preserve"> of the </w:t>
      </w:r>
      <w:r w:rsidR="00924EFE" w:rsidRPr="00B106AA">
        <w:t xml:space="preserve">Independent </w:t>
      </w:r>
      <w:r w:rsidR="000F7BA8" w:rsidRPr="00B106AA">
        <w:t>Floor Residence, computed on per sq. ft. basis (“</w:t>
      </w:r>
      <w:r w:rsidR="00F5637F" w:rsidRPr="00B106AA">
        <w:rPr>
          <w:b/>
        </w:rPr>
        <w:t>Basic Price</w:t>
      </w:r>
      <w:r w:rsidR="000F7BA8" w:rsidRPr="00B106AA">
        <w:t>”)</w:t>
      </w:r>
      <w:r w:rsidR="00A6180A" w:rsidRPr="00B106AA">
        <w:t>,</w:t>
      </w:r>
      <w:r w:rsidR="00684AAE" w:rsidRPr="00B106AA">
        <w:t xml:space="preserve"> is described in </w:t>
      </w:r>
      <w:r w:rsidR="00684AAE" w:rsidRPr="00B106AA">
        <w:rPr>
          <w:b/>
        </w:rPr>
        <w:t>Schedule-V</w:t>
      </w:r>
      <w:r w:rsidR="002952C0" w:rsidRPr="00B106AA">
        <w:rPr>
          <w:b/>
        </w:rPr>
        <w:t>I</w:t>
      </w:r>
      <w:r w:rsidR="00684AAE" w:rsidRPr="00B106AA">
        <w:rPr>
          <w:b/>
        </w:rPr>
        <w:t xml:space="preserve"> </w:t>
      </w:r>
      <w:r w:rsidR="00684AAE" w:rsidRPr="00B106AA">
        <w:t>herein.</w:t>
      </w:r>
    </w:p>
    <w:p w14:paraId="38B687D2" w14:textId="77777777" w:rsidR="00684AAE" w:rsidRPr="00B106AA" w:rsidRDefault="00684AAE" w:rsidP="00771734">
      <w:pPr>
        <w:pStyle w:val="BodyText"/>
        <w:ind w:left="720" w:hanging="720"/>
        <w:rPr>
          <w:sz w:val="22"/>
          <w:szCs w:val="22"/>
        </w:rPr>
      </w:pPr>
    </w:p>
    <w:p w14:paraId="4D854DD8" w14:textId="77777777" w:rsidR="00684AAE" w:rsidRPr="00B106AA" w:rsidRDefault="00684AAE" w:rsidP="00771734">
      <w:pPr>
        <w:pStyle w:val="Heading1"/>
        <w:ind w:left="720" w:hanging="720"/>
        <w:rPr>
          <w:b w:val="0"/>
          <w:sz w:val="22"/>
          <w:szCs w:val="22"/>
        </w:rPr>
      </w:pPr>
      <w:r w:rsidRPr="00B106AA">
        <w:rPr>
          <w:sz w:val="22"/>
          <w:szCs w:val="22"/>
        </w:rPr>
        <w:t>Explanation</w:t>
      </w:r>
      <w:r w:rsidRPr="00B106AA">
        <w:rPr>
          <w:b w:val="0"/>
          <w:sz w:val="22"/>
          <w:szCs w:val="22"/>
        </w:rPr>
        <w:t>:</w:t>
      </w:r>
    </w:p>
    <w:p w14:paraId="0E08270C" w14:textId="77777777" w:rsidR="00684AAE" w:rsidRPr="00B106AA" w:rsidRDefault="00684AAE" w:rsidP="00771734">
      <w:pPr>
        <w:pStyle w:val="BodyText"/>
        <w:ind w:left="720" w:hanging="720"/>
        <w:rPr>
          <w:sz w:val="22"/>
          <w:szCs w:val="22"/>
        </w:rPr>
      </w:pPr>
    </w:p>
    <w:p w14:paraId="69CEA716" w14:textId="77777777" w:rsidR="00684AAE" w:rsidRPr="00B106AA" w:rsidRDefault="00684AAE" w:rsidP="00771734">
      <w:pPr>
        <w:pStyle w:val="ListParagraph"/>
        <w:numPr>
          <w:ilvl w:val="2"/>
          <w:numId w:val="10"/>
        </w:numPr>
        <w:tabs>
          <w:tab w:val="left" w:pos="1541"/>
        </w:tabs>
        <w:ind w:left="720" w:hanging="720"/>
      </w:pPr>
      <w:r w:rsidRPr="00B106AA">
        <w:t xml:space="preserve">The Total </w:t>
      </w:r>
      <w:r w:rsidR="00C7137C" w:rsidRPr="00B106AA">
        <w:t>Consideration Value</w:t>
      </w:r>
      <w:r w:rsidRPr="00B106AA">
        <w:t xml:space="preserve"> as mentioned above includes the </w:t>
      </w:r>
      <w:r w:rsidR="008239B8" w:rsidRPr="00B106AA">
        <w:t>Earnest Money</w:t>
      </w:r>
      <w:r w:rsidRPr="00B106AA">
        <w:t xml:space="preserve"> paid by the </w:t>
      </w:r>
      <w:r w:rsidRPr="00B106AA">
        <w:lastRenderedPageBreak/>
        <w:t xml:space="preserve">Allottee(s) to the Promoter towards the </w:t>
      </w:r>
      <w:r w:rsidR="00924EFE" w:rsidRPr="00B106AA">
        <w:t xml:space="preserve">Independent </w:t>
      </w:r>
      <w:r w:rsidR="005E23EF" w:rsidRPr="00B106AA">
        <w:t>Floor Residence</w:t>
      </w:r>
      <w:r w:rsidRPr="00B106AA">
        <w:t xml:space="preserve"> along with right to use</w:t>
      </w:r>
      <w:r w:rsidR="005C17A8" w:rsidRPr="00B106AA">
        <w:t xml:space="preserve"> the </w:t>
      </w:r>
      <w:r w:rsidR="00924EFE" w:rsidRPr="00B106AA">
        <w:t>terrace, basement area and one car parking space</w:t>
      </w:r>
      <w:r w:rsidRPr="00B106AA">
        <w:t>.</w:t>
      </w:r>
    </w:p>
    <w:p w14:paraId="37ECEBE2" w14:textId="77777777" w:rsidR="00684AAE" w:rsidRPr="00B106AA" w:rsidRDefault="00684AAE" w:rsidP="00771734">
      <w:pPr>
        <w:pStyle w:val="BodyText"/>
        <w:ind w:left="720" w:hanging="720"/>
        <w:rPr>
          <w:sz w:val="22"/>
          <w:szCs w:val="22"/>
        </w:rPr>
      </w:pPr>
    </w:p>
    <w:p w14:paraId="1721FE5E" w14:textId="77777777" w:rsidR="00684AAE" w:rsidRPr="00B106AA" w:rsidRDefault="00684AAE" w:rsidP="00771734">
      <w:pPr>
        <w:pStyle w:val="ListParagraph"/>
        <w:numPr>
          <w:ilvl w:val="2"/>
          <w:numId w:val="10"/>
        </w:numPr>
        <w:tabs>
          <w:tab w:val="left" w:pos="1541"/>
        </w:tabs>
        <w:ind w:left="720" w:hanging="720"/>
      </w:pPr>
      <w:r w:rsidRPr="00B106AA">
        <w:t xml:space="preserve">The Total </w:t>
      </w:r>
      <w:r w:rsidR="00C7137C" w:rsidRPr="00B106AA">
        <w:t>Consideration Value</w:t>
      </w:r>
      <w:r w:rsidRPr="00B106AA">
        <w:t xml:space="preserve"> as mentioned above includes Applicable Taxes (</w:t>
      </w:r>
      <w:r w:rsidR="001D4602" w:rsidRPr="00B106AA">
        <w:t xml:space="preserve">i.e. </w:t>
      </w:r>
      <w:r w:rsidRPr="00B106AA">
        <w:t>GST and Cess or any other taxes</w:t>
      </w:r>
      <w:r w:rsidR="00DD5CFD" w:rsidRPr="00B106AA">
        <w:t>),</w:t>
      </w:r>
      <w:r w:rsidR="001D4602" w:rsidRPr="00B106AA">
        <w:t xml:space="preserve"> </w:t>
      </w:r>
      <w:r w:rsidRPr="00B106AA">
        <w:t>fees/</w:t>
      </w:r>
      <w:r w:rsidR="001D4602" w:rsidRPr="00B106AA">
        <w:t xml:space="preserve"> </w:t>
      </w:r>
      <w:r w:rsidRPr="00B106AA">
        <w:t>charges/</w:t>
      </w:r>
      <w:r w:rsidR="001D4602" w:rsidRPr="00B106AA">
        <w:t xml:space="preserve"> </w:t>
      </w:r>
      <w:r w:rsidRPr="00B106AA">
        <w:t>levies etc. which may be levied, in connection with the development/</w:t>
      </w:r>
      <w:r w:rsidR="00313219" w:rsidRPr="00B106AA">
        <w:t xml:space="preserve"> </w:t>
      </w:r>
      <w:r w:rsidRPr="00B106AA">
        <w:t xml:space="preserve">construction of the </w:t>
      </w:r>
      <w:r w:rsidR="00A6180A" w:rsidRPr="00B106AA">
        <w:t>P</w:t>
      </w:r>
      <w:r w:rsidRPr="00B106AA">
        <w:t>roject, paid/</w:t>
      </w:r>
      <w:r w:rsidR="00D53C11" w:rsidRPr="00B106AA">
        <w:t xml:space="preserve"> </w:t>
      </w:r>
      <w:r w:rsidRPr="00B106AA">
        <w:t xml:space="preserve">payable by the </w:t>
      </w:r>
      <w:r w:rsidR="005A1C8F" w:rsidRPr="00B106AA">
        <w:t>Promoter</w:t>
      </w:r>
      <w:r w:rsidRPr="00B106AA">
        <w:t xml:space="preserve"> up to the date of handing over the possession of the </w:t>
      </w:r>
      <w:r w:rsidR="001A50EB" w:rsidRPr="00B106AA">
        <w:t xml:space="preserve">Said </w:t>
      </w:r>
      <w:r w:rsidR="00924EFE" w:rsidRPr="00B106AA">
        <w:t xml:space="preserve">Independent </w:t>
      </w:r>
      <w:r w:rsidR="005E23EF" w:rsidRPr="00B106AA">
        <w:t>Floor Residence</w:t>
      </w:r>
      <w:r w:rsidRPr="00B106AA">
        <w:t xml:space="preserve"> along-with </w:t>
      </w:r>
      <w:r w:rsidR="005C17A8" w:rsidRPr="00B106AA">
        <w:t xml:space="preserve">exclusive </w:t>
      </w:r>
      <w:r w:rsidRPr="00B106AA">
        <w:t>right</w:t>
      </w:r>
      <w:r w:rsidR="005C17A8" w:rsidRPr="00B106AA">
        <w:t>s</w:t>
      </w:r>
      <w:r w:rsidRPr="00B106AA">
        <w:t xml:space="preserve"> to use </w:t>
      </w:r>
      <w:r w:rsidR="005C17A8" w:rsidRPr="00B106AA">
        <w:t xml:space="preserve">the </w:t>
      </w:r>
      <w:r w:rsidR="00924EFE" w:rsidRPr="00B106AA">
        <w:t>terrace, basement area and one car parking space</w:t>
      </w:r>
      <w:r w:rsidR="006666A1" w:rsidRPr="00B106AA">
        <w:t xml:space="preserve"> </w:t>
      </w:r>
      <w:r w:rsidRPr="00B106AA">
        <w:t>to the Allottee(s)</w:t>
      </w:r>
      <w:r w:rsidR="00A361E3" w:rsidRPr="00B106AA">
        <w:t>.</w:t>
      </w:r>
      <w:r w:rsidR="00CB479C" w:rsidRPr="00B106AA">
        <w:t xml:space="preserve"> </w:t>
      </w:r>
    </w:p>
    <w:p w14:paraId="0E2817A5" w14:textId="77777777" w:rsidR="00684AAE" w:rsidRPr="00B106AA" w:rsidRDefault="00684AAE" w:rsidP="00771734">
      <w:pPr>
        <w:pStyle w:val="BodyText"/>
        <w:ind w:left="720" w:hanging="720"/>
        <w:rPr>
          <w:sz w:val="22"/>
          <w:szCs w:val="22"/>
        </w:rPr>
      </w:pPr>
    </w:p>
    <w:p w14:paraId="331FD0F6" w14:textId="77777777" w:rsidR="00684AAE" w:rsidRPr="00B106AA" w:rsidRDefault="00684AAE" w:rsidP="00EF3996">
      <w:pPr>
        <w:pStyle w:val="BodyText"/>
        <w:ind w:left="720"/>
        <w:jc w:val="both"/>
        <w:rPr>
          <w:sz w:val="22"/>
          <w:szCs w:val="22"/>
        </w:rPr>
      </w:pPr>
      <w:r w:rsidRPr="00B106AA">
        <w:rPr>
          <w:sz w:val="22"/>
          <w:szCs w:val="22"/>
        </w:rPr>
        <w:t xml:space="preserve">Provided that in case there is any change/ modification in the Applicable Taxes/ charges/ fees/ levies, etc., the subsequent amount payable by the Allottee(s) to the </w:t>
      </w:r>
      <w:r w:rsidR="005A1C8F" w:rsidRPr="00B106AA">
        <w:rPr>
          <w:sz w:val="22"/>
          <w:szCs w:val="22"/>
        </w:rPr>
        <w:t>Promoter</w:t>
      </w:r>
      <w:r w:rsidRPr="00B106AA">
        <w:rPr>
          <w:sz w:val="22"/>
          <w:szCs w:val="22"/>
        </w:rPr>
        <w:t xml:space="preserve"> shall be increased/ decreased based on such change/ modification. It is clarified that if any input credit becomes available in respect of said Applicable Taxes, then the Promoter shall solely be entitled to the same</w:t>
      </w:r>
      <w:r w:rsidR="005C17A8" w:rsidRPr="00B106AA">
        <w:rPr>
          <w:sz w:val="22"/>
          <w:szCs w:val="22"/>
        </w:rPr>
        <w:t xml:space="preserve"> as the Promoter has already accounted for </w:t>
      </w:r>
      <w:r w:rsidR="00A6180A" w:rsidRPr="00B106AA">
        <w:rPr>
          <w:sz w:val="22"/>
          <w:szCs w:val="22"/>
        </w:rPr>
        <w:t xml:space="preserve">adjusting </w:t>
      </w:r>
      <w:r w:rsidR="005C17A8" w:rsidRPr="00B106AA">
        <w:rPr>
          <w:sz w:val="22"/>
          <w:szCs w:val="22"/>
        </w:rPr>
        <w:t xml:space="preserve">the same in the Total </w:t>
      </w:r>
      <w:r w:rsidR="00C7137C" w:rsidRPr="00B106AA">
        <w:t>Consideration Value</w:t>
      </w:r>
      <w:r w:rsidR="005C17A8" w:rsidRPr="00B106AA">
        <w:rPr>
          <w:sz w:val="22"/>
          <w:szCs w:val="22"/>
        </w:rPr>
        <w:t xml:space="preserve"> stated herein</w:t>
      </w:r>
      <w:r w:rsidRPr="00B106AA">
        <w:rPr>
          <w:sz w:val="22"/>
          <w:szCs w:val="22"/>
        </w:rPr>
        <w:t>.</w:t>
      </w:r>
    </w:p>
    <w:p w14:paraId="66A033CC" w14:textId="77777777" w:rsidR="00EF3996" w:rsidRPr="00B106AA" w:rsidRDefault="00EF3996" w:rsidP="00EF3996">
      <w:pPr>
        <w:pStyle w:val="BodyText"/>
        <w:ind w:left="720"/>
        <w:jc w:val="both"/>
        <w:rPr>
          <w:sz w:val="22"/>
          <w:szCs w:val="22"/>
        </w:rPr>
      </w:pPr>
    </w:p>
    <w:p w14:paraId="2AF00F6C" w14:textId="77777777" w:rsidR="00684AAE" w:rsidRPr="00B106AA" w:rsidRDefault="00684AAE" w:rsidP="00EF3996">
      <w:pPr>
        <w:pStyle w:val="BodyText"/>
        <w:ind w:left="720"/>
        <w:jc w:val="both"/>
        <w:rPr>
          <w:sz w:val="22"/>
          <w:szCs w:val="22"/>
        </w:rPr>
      </w:pPr>
      <w:r w:rsidRPr="00B106AA">
        <w:rPr>
          <w:sz w:val="22"/>
          <w:szCs w:val="22"/>
        </w:rPr>
        <w:t xml:space="preserve">Provided further, if there is any increase in the Applicable Taxes/ charges/ fees/ levies etc. after the expiry of the scheduled date of completion of the </w:t>
      </w:r>
      <w:r w:rsidR="00A6180A" w:rsidRPr="00B106AA">
        <w:rPr>
          <w:sz w:val="22"/>
          <w:szCs w:val="22"/>
        </w:rPr>
        <w:t xml:space="preserve">Project </w:t>
      </w:r>
      <w:r w:rsidRPr="00B106AA">
        <w:rPr>
          <w:sz w:val="22"/>
          <w:szCs w:val="22"/>
        </w:rPr>
        <w:t xml:space="preserve">as per registration with the </w:t>
      </w:r>
      <w:r w:rsidR="00DD5CFD" w:rsidRPr="00B106AA">
        <w:rPr>
          <w:sz w:val="22"/>
          <w:szCs w:val="22"/>
        </w:rPr>
        <w:t xml:space="preserve">HRERA </w:t>
      </w:r>
      <w:r w:rsidR="00913C51" w:rsidRPr="00B106AA">
        <w:rPr>
          <w:sz w:val="22"/>
          <w:szCs w:val="22"/>
        </w:rPr>
        <w:t>which shall include the extension of registration</w:t>
      </w:r>
      <w:r w:rsidRPr="00B106AA">
        <w:rPr>
          <w:sz w:val="22"/>
          <w:szCs w:val="22"/>
        </w:rPr>
        <w:t xml:space="preserve">, if any, granted to the said </w:t>
      </w:r>
      <w:r w:rsidR="00A6180A" w:rsidRPr="00B106AA">
        <w:rPr>
          <w:sz w:val="22"/>
          <w:szCs w:val="22"/>
        </w:rPr>
        <w:t>P</w:t>
      </w:r>
      <w:r w:rsidRPr="00B106AA">
        <w:rPr>
          <w:sz w:val="22"/>
          <w:szCs w:val="22"/>
        </w:rPr>
        <w:t xml:space="preserve">roject by the </w:t>
      </w:r>
      <w:r w:rsidR="00DD5CFD" w:rsidRPr="00B106AA">
        <w:rPr>
          <w:sz w:val="22"/>
          <w:szCs w:val="22"/>
        </w:rPr>
        <w:t>HRERA</w:t>
      </w:r>
      <w:r w:rsidRPr="00B106AA">
        <w:rPr>
          <w:sz w:val="22"/>
          <w:szCs w:val="22"/>
        </w:rPr>
        <w:t>, as per the Act, the</w:t>
      </w:r>
      <w:r w:rsidR="00913C51" w:rsidRPr="00B106AA">
        <w:rPr>
          <w:sz w:val="22"/>
          <w:szCs w:val="22"/>
        </w:rPr>
        <w:t>n</w:t>
      </w:r>
      <w:r w:rsidRPr="00B106AA">
        <w:rPr>
          <w:sz w:val="22"/>
          <w:szCs w:val="22"/>
        </w:rPr>
        <w:t xml:space="preserve"> </w:t>
      </w:r>
      <w:r w:rsidR="00D53C11" w:rsidRPr="00B106AA">
        <w:rPr>
          <w:sz w:val="22"/>
          <w:szCs w:val="22"/>
        </w:rPr>
        <w:t xml:space="preserve">the </w:t>
      </w:r>
      <w:r w:rsidRPr="00B106AA">
        <w:rPr>
          <w:sz w:val="22"/>
          <w:szCs w:val="22"/>
        </w:rPr>
        <w:t xml:space="preserve">same shall </w:t>
      </w:r>
      <w:r w:rsidR="00913C51" w:rsidRPr="00B106AA">
        <w:rPr>
          <w:sz w:val="22"/>
          <w:szCs w:val="22"/>
        </w:rPr>
        <w:t xml:space="preserve">not </w:t>
      </w:r>
      <w:r w:rsidRPr="00B106AA">
        <w:rPr>
          <w:sz w:val="22"/>
          <w:szCs w:val="22"/>
        </w:rPr>
        <w:t>be charged from the Allottee(s)</w:t>
      </w:r>
      <w:r w:rsidR="00913C51" w:rsidRPr="00B106AA">
        <w:rPr>
          <w:sz w:val="22"/>
          <w:szCs w:val="22"/>
        </w:rPr>
        <w:t>.</w:t>
      </w:r>
      <w:r w:rsidRPr="00B106AA">
        <w:rPr>
          <w:sz w:val="22"/>
          <w:szCs w:val="22"/>
        </w:rPr>
        <w:t xml:space="preserve"> </w:t>
      </w:r>
      <w:r w:rsidR="00913C51" w:rsidRPr="00B106AA">
        <w:rPr>
          <w:sz w:val="22"/>
          <w:szCs w:val="22"/>
        </w:rPr>
        <w:t>Provided further that, if there is any increase in the Applicable Taxes/ charges/ fees/ levies etc. due to change in law / rules, regulations, circulars, notifications or judicial pronouncements retrospectively, then, the same shall be charged from the Allottee(s).</w:t>
      </w:r>
    </w:p>
    <w:p w14:paraId="568C74CE" w14:textId="77777777" w:rsidR="00684AAE" w:rsidRPr="00B106AA" w:rsidRDefault="00684AAE" w:rsidP="00771734">
      <w:pPr>
        <w:pStyle w:val="BodyText"/>
        <w:ind w:left="720" w:hanging="720"/>
        <w:rPr>
          <w:sz w:val="22"/>
          <w:szCs w:val="22"/>
        </w:rPr>
      </w:pPr>
    </w:p>
    <w:p w14:paraId="6569E31E" w14:textId="77777777" w:rsidR="00684AAE" w:rsidRPr="00B106AA" w:rsidRDefault="00684AAE" w:rsidP="00771734">
      <w:pPr>
        <w:pStyle w:val="ListParagraph"/>
        <w:numPr>
          <w:ilvl w:val="2"/>
          <w:numId w:val="10"/>
        </w:numPr>
        <w:tabs>
          <w:tab w:val="left" w:pos="1541"/>
        </w:tabs>
        <w:ind w:left="720" w:hanging="720"/>
      </w:pPr>
      <w:r w:rsidRPr="00B106AA">
        <w:t xml:space="preserve">The </w:t>
      </w:r>
      <w:r w:rsidR="005A1C8F" w:rsidRPr="00B106AA">
        <w:t>Promoter</w:t>
      </w:r>
      <w:r w:rsidRPr="00B106AA">
        <w:t xml:space="preserve"> </w:t>
      </w:r>
      <w:r w:rsidR="00A6180A" w:rsidRPr="00B106AA">
        <w:t xml:space="preserve">may </w:t>
      </w:r>
      <w:r w:rsidRPr="00B106AA">
        <w:t xml:space="preserve">periodically intimate in writing to the Allottee(s), the amount payable as stated in (i) above and the Allottee(s) shall make payment demanded by the </w:t>
      </w:r>
      <w:r w:rsidR="005A1C8F" w:rsidRPr="00B106AA">
        <w:t>Promoter</w:t>
      </w:r>
      <w:r w:rsidRPr="00B106AA">
        <w:t xml:space="preserve"> within the time and in the manner specified therein. In addition, the </w:t>
      </w:r>
      <w:r w:rsidR="005A1C8F" w:rsidRPr="00B106AA">
        <w:t>Promoter</w:t>
      </w:r>
      <w:r w:rsidRPr="00B106AA">
        <w:t xml:space="preserve"> </w:t>
      </w:r>
      <w:r w:rsidR="00A6180A" w:rsidRPr="00B106AA">
        <w:t>may</w:t>
      </w:r>
      <w:r w:rsidRPr="00B106AA">
        <w:t xml:space="preserve"> provide to the Allottee(s) the details of the </w:t>
      </w:r>
      <w:r w:rsidR="00D53C11" w:rsidRPr="00B106AA">
        <w:t xml:space="preserve">applicable </w:t>
      </w:r>
      <w:r w:rsidR="00DD5CFD" w:rsidRPr="00B106AA">
        <w:t>taxes</w:t>
      </w:r>
      <w:r w:rsidRPr="00B106AA">
        <w:t xml:space="preserve">/ fees/ charges/ levies, etc. paid or demanded along with the </w:t>
      </w:r>
      <w:r w:rsidR="00DD5CFD" w:rsidRPr="00B106AA">
        <w:t xml:space="preserve">Acts/ Rules/ Notifications/ Circulars </w:t>
      </w:r>
      <w:r w:rsidRPr="00B106AA">
        <w:t xml:space="preserve">together with dates from which such </w:t>
      </w:r>
      <w:r w:rsidR="00D53C11" w:rsidRPr="00B106AA">
        <w:t>applicable taxes</w:t>
      </w:r>
      <w:r w:rsidRPr="00B106AA">
        <w:t xml:space="preserve">/ fees/ charges/ levies etc. have been imposed or become effective, in case if it is requested by Allottee(s) or </w:t>
      </w:r>
      <w:r w:rsidR="007C3121" w:rsidRPr="00B106AA">
        <w:t xml:space="preserve">if </w:t>
      </w:r>
      <w:r w:rsidRPr="00B106AA">
        <w:t xml:space="preserve">there is any revision </w:t>
      </w:r>
      <w:r w:rsidR="00DD5CFD" w:rsidRPr="00B106AA">
        <w:t xml:space="preserve">in rates </w:t>
      </w:r>
      <w:r w:rsidRPr="00B106AA">
        <w:t xml:space="preserve">by </w:t>
      </w:r>
      <w:r w:rsidR="00DD5CFD" w:rsidRPr="00B106AA">
        <w:t xml:space="preserve">the </w:t>
      </w:r>
      <w:r w:rsidRPr="00B106AA">
        <w:t xml:space="preserve">Government. It is being clarified that the </w:t>
      </w:r>
      <w:r w:rsidR="005A1C8F" w:rsidRPr="00B106AA">
        <w:t>Promoter</w:t>
      </w:r>
      <w:r w:rsidRPr="00B106AA">
        <w:t xml:space="preserve"> shall not be under any obligation to send reminders for making the payment as per Payment Plan and/or for the invoice raised by the </w:t>
      </w:r>
      <w:r w:rsidR="005A1C8F" w:rsidRPr="00B106AA">
        <w:t>Promoter</w:t>
      </w:r>
      <w:r w:rsidR="00913C51" w:rsidRPr="00B106AA">
        <w:t>.</w:t>
      </w:r>
      <w:r w:rsidR="00911B5F" w:rsidRPr="00B106AA">
        <w:t xml:space="preserve"> </w:t>
      </w:r>
      <w:r w:rsidR="00913C51" w:rsidRPr="00B106AA">
        <w:t xml:space="preserve">It’s </w:t>
      </w:r>
      <w:r w:rsidR="00237701" w:rsidRPr="00B106AA">
        <w:t xml:space="preserve">the sole duty of the </w:t>
      </w:r>
      <w:r w:rsidR="00343E8F" w:rsidRPr="00B106AA">
        <w:t>A</w:t>
      </w:r>
      <w:r w:rsidR="00237701" w:rsidRPr="00B106AA">
        <w:t>llottee</w:t>
      </w:r>
      <w:r w:rsidR="00343E8F" w:rsidRPr="00B106AA">
        <w:t>(</w:t>
      </w:r>
      <w:r w:rsidR="00FD4FFC" w:rsidRPr="00B106AA">
        <w:t>s</w:t>
      </w:r>
      <w:r w:rsidR="00343E8F" w:rsidRPr="00B106AA">
        <w:t>)</w:t>
      </w:r>
      <w:r w:rsidR="00237701" w:rsidRPr="00B106AA">
        <w:t xml:space="preserve"> to make the payments in time failing which </w:t>
      </w:r>
      <w:r w:rsidR="00913C51" w:rsidRPr="00B106AA">
        <w:t>t</w:t>
      </w:r>
      <w:r w:rsidR="00237701" w:rsidRPr="00B106AA">
        <w:t xml:space="preserve">he </w:t>
      </w:r>
      <w:r w:rsidR="00913C51" w:rsidRPr="00B106AA">
        <w:t>Allottee(</w:t>
      </w:r>
      <w:r w:rsidR="00FB050D" w:rsidRPr="00B106AA">
        <w:t>s</w:t>
      </w:r>
      <w:r w:rsidR="00913C51" w:rsidRPr="00B106AA">
        <w:t xml:space="preserve">) </w:t>
      </w:r>
      <w:r w:rsidR="00237701" w:rsidRPr="00B106AA">
        <w:t>is</w:t>
      </w:r>
      <w:r w:rsidR="00913C51" w:rsidRPr="00B106AA">
        <w:t>/are</w:t>
      </w:r>
      <w:r w:rsidR="00237701" w:rsidRPr="00B106AA">
        <w:t xml:space="preserve"> liable for </w:t>
      </w:r>
      <w:r w:rsidR="00DD5CFD" w:rsidRPr="00B106AA">
        <w:t xml:space="preserve">payment of </w:t>
      </w:r>
      <w:r w:rsidR="00343E8F" w:rsidRPr="00B106AA">
        <w:t>I</w:t>
      </w:r>
      <w:r w:rsidR="00237701" w:rsidRPr="00B106AA">
        <w:t>nterest.</w:t>
      </w:r>
    </w:p>
    <w:p w14:paraId="2A3ADF66" w14:textId="77777777" w:rsidR="00684AAE" w:rsidRPr="00B106AA" w:rsidRDefault="00684AAE" w:rsidP="00771734">
      <w:pPr>
        <w:pStyle w:val="BodyText"/>
        <w:ind w:left="720" w:hanging="720"/>
        <w:rPr>
          <w:sz w:val="22"/>
          <w:szCs w:val="22"/>
        </w:rPr>
      </w:pPr>
    </w:p>
    <w:p w14:paraId="2F991C4E" w14:textId="77777777" w:rsidR="00684AAE" w:rsidRPr="00B106AA" w:rsidRDefault="00684AAE" w:rsidP="00771734">
      <w:pPr>
        <w:pStyle w:val="ListParagraph"/>
        <w:numPr>
          <w:ilvl w:val="2"/>
          <w:numId w:val="10"/>
        </w:numPr>
        <w:tabs>
          <w:tab w:val="left" w:pos="1541"/>
        </w:tabs>
        <w:ind w:left="720" w:hanging="720"/>
      </w:pPr>
      <w:r w:rsidRPr="00B106AA">
        <w:t xml:space="preserve">The Total </w:t>
      </w:r>
      <w:r w:rsidR="00C7137C" w:rsidRPr="00B106AA">
        <w:t>Consideration Value</w:t>
      </w:r>
      <w:r w:rsidRPr="00B106AA">
        <w:t xml:space="preserve"> includes </w:t>
      </w:r>
      <w:r w:rsidR="00531A0D" w:rsidRPr="00B106AA">
        <w:t>Basic Price</w:t>
      </w:r>
      <w:r w:rsidRPr="00B106AA">
        <w:t>, recovery of price of land, development/ construction of the</w:t>
      </w:r>
      <w:r w:rsidR="008D0DA4" w:rsidRPr="00B106AA">
        <w:t xml:space="preserve"> Common Areas</w:t>
      </w:r>
      <w:r w:rsidR="00952CE1" w:rsidRPr="00B106AA">
        <w:t xml:space="preserve"> within the Subject Plot</w:t>
      </w:r>
      <w:r w:rsidR="000C51D2" w:rsidRPr="00B106AA">
        <w:t>,</w:t>
      </w:r>
      <w:r w:rsidR="008D0DA4" w:rsidRPr="00B106AA">
        <w:t xml:space="preserve"> </w:t>
      </w:r>
      <w:r w:rsidR="001A50EB" w:rsidRPr="00B106AA">
        <w:t xml:space="preserve">Said </w:t>
      </w:r>
      <w:r w:rsidR="00853E96" w:rsidRPr="00B106AA">
        <w:t xml:space="preserve">Independent </w:t>
      </w:r>
      <w:r w:rsidR="005E23EF" w:rsidRPr="00B106AA">
        <w:t>Floor Residence</w:t>
      </w:r>
      <w:r w:rsidRPr="00B106AA">
        <w:t xml:space="preserve"> and the </w:t>
      </w:r>
      <w:r w:rsidR="00853E96" w:rsidRPr="00B106AA">
        <w:t>right to use terrace, basement area and one car parking space</w:t>
      </w:r>
      <w:r w:rsidR="00E31BAB" w:rsidRPr="00B106AA">
        <w:t xml:space="preserve"> </w:t>
      </w:r>
      <w:r w:rsidRPr="00B106AA">
        <w:t xml:space="preserve">within the </w:t>
      </w:r>
      <w:r w:rsidR="00853E96" w:rsidRPr="00B106AA">
        <w:t xml:space="preserve">building developed on the </w:t>
      </w:r>
      <w:r w:rsidRPr="00B106AA">
        <w:t xml:space="preserve">Subject Plot, internal development charges, external development charges, </w:t>
      </w:r>
      <w:r w:rsidR="003E4C50" w:rsidRPr="00B106AA">
        <w:t>applicable taxes</w:t>
      </w:r>
      <w:r w:rsidRPr="00B106AA">
        <w:t>, fee, levies, etc.</w:t>
      </w:r>
      <w:r w:rsidR="00EB2746" w:rsidRPr="00B106AA">
        <w:t>,</w:t>
      </w:r>
      <w:r w:rsidRPr="00B106AA">
        <w:t xml:space="preserve"> cost of providing </w:t>
      </w:r>
      <w:r w:rsidR="00EB2746" w:rsidRPr="00B106AA">
        <w:t>agreed specifications</w:t>
      </w:r>
      <w:r w:rsidRPr="00B106AA">
        <w:t xml:space="preserve">, which are provided in </w:t>
      </w:r>
      <w:r w:rsidRPr="00B106AA">
        <w:rPr>
          <w:b/>
        </w:rPr>
        <w:t>Schedule-V</w:t>
      </w:r>
      <w:r w:rsidR="002952C0" w:rsidRPr="00B106AA">
        <w:rPr>
          <w:b/>
        </w:rPr>
        <w:t>I</w:t>
      </w:r>
      <w:r w:rsidRPr="00B106AA">
        <w:rPr>
          <w:b/>
        </w:rPr>
        <w:t xml:space="preserve"> </w:t>
      </w:r>
      <w:r w:rsidRPr="00B106AA">
        <w:t xml:space="preserve">herein. However, the Total </w:t>
      </w:r>
      <w:r w:rsidR="00C7137C" w:rsidRPr="00B106AA">
        <w:t>Consideration Value</w:t>
      </w:r>
      <w:r w:rsidRPr="00B106AA">
        <w:t xml:space="preserve"> shall be exclusive of recovery or payments towards maintenance and operation of </w:t>
      </w:r>
      <w:r w:rsidR="003A1E1D" w:rsidRPr="00B106AA">
        <w:t xml:space="preserve">Common Areas </w:t>
      </w:r>
      <w:r w:rsidRPr="00B106AA">
        <w:t xml:space="preserve">and facilities </w:t>
      </w:r>
      <w:r w:rsidR="00FF1259" w:rsidRPr="00B106AA">
        <w:t xml:space="preserve">or any advances in respect of the same </w:t>
      </w:r>
      <w:r w:rsidRPr="00B106AA">
        <w:t>(</w:t>
      </w:r>
      <w:r w:rsidR="003A1E1D" w:rsidRPr="00B106AA">
        <w:t xml:space="preserve">which shall be notified &amp; become payable </w:t>
      </w:r>
      <w:r w:rsidRPr="00B106AA">
        <w:t xml:space="preserve">post offer of possession </w:t>
      </w:r>
      <w:r w:rsidR="003A1E1D" w:rsidRPr="00B106AA">
        <w:t xml:space="preserve">and </w:t>
      </w:r>
      <w:r w:rsidRPr="00B106AA">
        <w:t xml:space="preserve">are not mentioned specifically in </w:t>
      </w:r>
      <w:r w:rsidRPr="00B106AA">
        <w:rPr>
          <w:b/>
          <w:bCs/>
        </w:rPr>
        <w:t>Schedule V</w:t>
      </w:r>
      <w:r w:rsidR="002952C0" w:rsidRPr="00B106AA">
        <w:rPr>
          <w:b/>
          <w:bCs/>
        </w:rPr>
        <w:t>I</w:t>
      </w:r>
      <w:r w:rsidRPr="00B106AA">
        <w:t xml:space="preserve">), stamp duty, registration charges, any future increase thereof and all other costs, charges and expenses incidental thereto in connection with any of the documents to be executed for the sale of the </w:t>
      </w:r>
      <w:r w:rsidR="001A50EB" w:rsidRPr="00B106AA">
        <w:t xml:space="preserve">Said </w:t>
      </w:r>
      <w:r w:rsidR="00853E96" w:rsidRPr="00B106AA">
        <w:t xml:space="preserve">Independent </w:t>
      </w:r>
      <w:r w:rsidR="005E23EF" w:rsidRPr="00B106AA">
        <w:t>Floor Residence</w:t>
      </w:r>
      <w:r w:rsidRPr="00B106AA">
        <w:t xml:space="preserve">, as per the provisions of the </w:t>
      </w:r>
      <w:r w:rsidR="009E13CE" w:rsidRPr="00B106AA">
        <w:t>a</w:t>
      </w:r>
      <w:r w:rsidRPr="00B106AA">
        <w:t xml:space="preserve">pplicable laws. All costs, charges and expenses including but not limited to stamp duty, registration charges and/or incidental charges in connection with any of the documents to be executed for the sale of the </w:t>
      </w:r>
      <w:r w:rsidR="00853E96" w:rsidRPr="00B106AA">
        <w:t xml:space="preserve">Independent </w:t>
      </w:r>
      <w:r w:rsidR="005E23EF" w:rsidRPr="00B106AA">
        <w:t>Floor Residence</w:t>
      </w:r>
      <w:r w:rsidRPr="00B106AA">
        <w:t xml:space="preserve"> including this Agreement for Sale and/or the Allotment Letter and/or the Application Form as per the provisions of </w:t>
      </w:r>
      <w:r w:rsidR="00C52A8C" w:rsidRPr="00B106AA">
        <w:t>A</w:t>
      </w:r>
      <w:r w:rsidRPr="00B106AA">
        <w:t xml:space="preserve">pplicable </w:t>
      </w:r>
      <w:r w:rsidR="00C52A8C" w:rsidRPr="00B106AA">
        <w:t>L</w:t>
      </w:r>
      <w:r w:rsidRPr="00B106AA">
        <w:t xml:space="preserve">aws, shall be borne and paid by the </w:t>
      </w:r>
      <w:r w:rsidR="00CF13AA" w:rsidRPr="00B106AA">
        <w:t>Allottee</w:t>
      </w:r>
      <w:r w:rsidRPr="00B106AA">
        <w:t>(s) as and when demanded by the Promoter.</w:t>
      </w:r>
    </w:p>
    <w:p w14:paraId="1FDFA46B" w14:textId="77777777" w:rsidR="00684AAE" w:rsidRPr="00B106AA" w:rsidRDefault="00684AAE" w:rsidP="00771734">
      <w:pPr>
        <w:pStyle w:val="BodyText"/>
        <w:ind w:left="720" w:hanging="720"/>
        <w:rPr>
          <w:sz w:val="22"/>
          <w:szCs w:val="22"/>
        </w:rPr>
      </w:pPr>
    </w:p>
    <w:p w14:paraId="61B36CAB" w14:textId="77777777" w:rsidR="00684AAE" w:rsidRPr="00B106AA" w:rsidRDefault="00684AAE" w:rsidP="00EF3996">
      <w:pPr>
        <w:pStyle w:val="ListParagraph"/>
        <w:numPr>
          <w:ilvl w:val="2"/>
          <w:numId w:val="10"/>
        </w:numPr>
        <w:tabs>
          <w:tab w:val="left" w:pos="1541"/>
        </w:tabs>
        <w:ind w:left="720" w:hanging="720"/>
      </w:pPr>
      <w:r w:rsidRPr="00B106AA">
        <w:t>The Allottee(s) is</w:t>
      </w:r>
      <w:r w:rsidR="00D71786" w:rsidRPr="00B106AA">
        <w:t>/are</w:t>
      </w:r>
      <w:r w:rsidRPr="00B106AA">
        <w:t xml:space="preserve"> aware that as per the amended Income Tax Act, 1961, any payment for acquisition of any immovable property other than agricultural land</w:t>
      </w:r>
      <w:r w:rsidR="00EF3996" w:rsidRPr="00B106AA">
        <w:t xml:space="preserve"> </w:t>
      </w:r>
      <w:r w:rsidRPr="00B106AA">
        <w:t xml:space="preserve">is subject to Tax Deduction </w:t>
      </w:r>
      <w:r w:rsidRPr="00B106AA">
        <w:lastRenderedPageBreak/>
        <w:t>at Source (“</w:t>
      </w:r>
      <w:r w:rsidRPr="00B106AA">
        <w:rPr>
          <w:b/>
          <w:bCs/>
        </w:rPr>
        <w:t>TDS</w:t>
      </w:r>
      <w:r w:rsidRPr="00B106AA">
        <w:t xml:space="preserve">”) at the rate subscribed by the prevalent laws where the aggregate consideration is equal to or more than INR 50,00,000/-. As may be applicable, the Allottee(s) has to deduct the TDS at the rate subscribed by the prevalent laws on the Total </w:t>
      </w:r>
      <w:r w:rsidR="00C7137C" w:rsidRPr="00B106AA">
        <w:t>Consideration Value</w:t>
      </w:r>
      <w:r w:rsidRPr="00B106AA">
        <w:t xml:space="preserve"> (excluding GST) </w:t>
      </w:r>
      <w:r w:rsidR="005C17A8" w:rsidRPr="00B106AA">
        <w:t xml:space="preserve">and </w:t>
      </w:r>
      <w:r w:rsidRPr="00B106AA">
        <w:t xml:space="preserve">as would be informed by the </w:t>
      </w:r>
      <w:r w:rsidR="005A1C8F" w:rsidRPr="00B106AA">
        <w:t>Promoter</w:t>
      </w:r>
      <w:r w:rsidRPr="00B106AA">
        <w:t xml:space="preserve"> at the time of actual payment</w:t>
      </w:r>
      <w:r w:rsidR="00EB2746" w:rsidRPr="00B106AA">
        <w:t xml:space="preserve"> </w:t>
      </w:r>
      <w:r w:rsidRPr="00B106AA">
        <w:t xml:space="preserve">and within 30 days of such deduction, the Allottee(s) shall submit the original TDS certificate to the </w:t>
      </w:r>
      <w:r w:rsidR="005A1C8F" w:rsidRPr="00B106AA">
        <w:t>Promoter</w:t>
      </w:r>
      <w:r w:rsidRPr="00B106AA">
        <w:t>, which shall also be a condition precedent to the handover of possession and execution of the Conveyance Deed in favour of the Allottee(s). The Allottee(s) agrees and undertakes that if the Allottee(s) fails and / or neglects to deduct the TDS or fails to deposit the same with the authorities after such deduction, the Allottee(s) alone shall be deemed to be an assessee in default in respect of such tax and the Promoter shall not be liable for any statutory obligations / liability or non-deposit of such TDS. In case the credit of TDS deducted by the Allottee(s) is not reflected in Form No. 26AS of the Income Tax Act, 1961 and</w:t>
      </w:r>
      <w:r w:rsidR="00D5242A" w:rsidRPr="00B106AA">
        <w:t>/or</w:t>
      </w:r>
      <w:r w:rsidR="005C17A8" w:rsidRPr="00B106AA">
        <w:t xml:space="preserve"> the rules there</w:t>
      </w:r>
      <w:r w:rsidRPr="00B106AA">
        <w:t xml:space="preserve">under, and if the original TDS certificate is not submitted by the Allottee(s) to the </w:t>
      </w:r>
      <w:r w:rsidR="005A1C8F" w:rsidRPr="00B106AA">
        <w:t>Promoter</w:t>
      </w:r>
      <w:r w:rsidRPr="00B106AA">
        <w:t xml:space="preserve"> then the amount of TDS shall be considered as </w:t>
      </w:r>
      <w:r w:rsidR="00EB2746" w:rsidRPr="00B106AA">
        <w:t xml:space="preserve">pending / </w:t>
      </w:r>
      <w:r w:rsidR="005C17A8" w:rsidRPr="00B106AA">
        <w:t xml:space="preserve">unpaid </w:t>
      </w:r>
      <w:r w:rsidRPr="00B106AA">
        <w:t xml:space="preserve">receivable from the Allottee(s) and handover of the possession of the </w:t>
      </w:r>
      <w:r w:rsidR="005E23EF" w:rsidRPr="00B106AA">
        <w:t>Floor Residence</w:t>
      </w:r>
      <w:r w:rsidRPr="00B106AA">
        <w:t xml:space="preserve"> shall be subject to adjustment/recovery of such amount.</w:t>
      </w:r>
    </w:p>
    <w:p w14:paraId="3B5CC71F" w14:textId="77777777" w:rsidR="00684AAE" w:rsidRPr="00B106AA" w:rsidRDefault="00684AAE" w:rsidP="00771734">
      <w:pPr>
        <w:pStyle w:val="BodyText"/>
        <w:ind w:left="720" w:hanging="720"/>
        <w:rPr>
          <w:sz w:val="22"/>
          <w:szCs w:val="22"/>
        </w:rPr>
      </w:pPr>
    </w:p>
    <w:p w14:paraId="714FB26C" w14:textId="77777777" w:rsidR="00A361E3" w:rsidRPr="00B106AA" w:rsidRDefault="00684AAE" w:rsidP="00D92E1B">
      <w:pPr>
        <w:pStyle w:val="ListParagraph"/>
        <w:numPr>
          <w:ilvl w:val="1"/>
          <w:numId w:val="10"/>
        </w:numPr>
        <w:ind w:left="720" w:hanging="720"/>
      </w:pPr>
      <w:r w:rsidRPr="00B106AA">
        <w:t xml:space="preserve">The Total </w:t>
      </w:r>
      <w:r w:rsidR="00C7137C" w:rsidRPr="00B106AA">
        <w:t>Consideration Value</w:t>
      </w:r>
      <w:r w:rsidRPr="00B106AA">
        <w:t xml:space="preserve"> is escalation-free, save and except increases which the Allottee(s) hereby agrees to pay, due to increase on account of development charges payable to the competent authorities and/or any other increase/modification in charges in the applicable laws, byelaws, GST, other Applicable Taxes, cesses which may be levied or imposed by the competent authorities from time to time. The Promoter undertakes and agrees that while raising a demand on the Allottee(s) for increase in development charges, cost/ charges/ fees/ levies etc. imposed by the </w:t>
      </w:r>
      <w:r w:rsidR="00A274D9" w:rsidRPr="00B106AA">
        <w:t>Competent Authority/</w:t>
      </w:r>
      <w:r w:rsidRPr="00B106AA">
        <w:t xml:space="preserve">ies, the </w:t>
      </w:r>
      <w:r w:rsidR="005A1C8F" w:rsidRPr="00B106AA">
        <w:t>Promoter</w:t>
      </w:r>
      <w:r w:rsidRPr="00B106AA">
        <w:t xml:space="preserve"> shall enclose the said notification/ order/ rule/ regulation to that effect along with the demand letter being issued to the Allottee(s)</w:t>
      </w:r>
      <w:r w:rsidR="00EB2746" w:rsidRPr="00B106AA">
        <w:t>.</w:t>
      </w:r>
      <w:r w:rsidRPr="00B106AA">
        <w:t xml:space="preserve"> Provided that if </w:t>
      </w:r>
      <w:r w:rsidR="00124653" w:rsidRPr="00B106AA">
        <w:t xml:space="preserve">at any time in the future </w:t>
      </w:r>
      <w:r w:rsidRPr="00B106AA">
        <w:t>there is any new imposition or increase of any development charges after the expiry of the scheduled date of completion of the</w:t>
      </w:r>
      <w:r w:rsidR="00EB2746" w:rsidRPr="00B106AA">
        <w:t xml:space="preserve"> </w:t>
      </w:r>
      <w:r w:rsidR="00853E96" w:rsidRPr="00B106AA">
        <w:t xml:space="preserve">Independent </w:t>
      </w:r>
      <w:r w:rsidR="00EB2746" w:rsidRPr="00B106AA">
        <w:t>Floor Residence or the P</w:t>
      </w:r>
      <w:r w:rsidRPr="00B106AA">
        <w:t xml:space="preserve">roject as per registration with the </w:t>
      </w:r>
      <w:r w:rsidR="00853E96" w:rsidRPr="00B106AA">
        <w:t>H</w:t>
      </w:r>
      <w:r w:rsidR="00124653" w:rsidRPr="00B106AA">
        <w:t>RERA</w:t>
      </w:r>
      <w:r w:rsidRPr="00B106AA">
        <w:t xml:space="preserve">, which shall include the extension of registration, if any, granted to the said </w:t>
      </w:r>
      <w:r w:rsidR="00EB2746" w:rsidRPr="00B106AA">
        <w:t>P</w:t>
      </w:r>
      <w:r w:rsidRPr="00B106AA">
        <w:t xml:space="preserve">roject by </w:t>
      </w:r>
      <w:r w:rsidR="00853E96" w:rsidRPr="00B106AA">
        <w:t>H</w:t>
      </w:r>
      <w:r w:rsidR="00124653" w:rsidRPr="00B106AA">
        <w:t>RERA</w:t>
      </w:r>
      <w:r w:rsidRPr="00B106AA">
        <w:t xml:space="preserve">, as per the Act, the same shall not be charged from the Allottee(s), unless it is done on retrospective basis by the </w:t>
      </w:r>
      <w:r w:rsidR="00EB2746" w:rsidRPr="00B106AA">
        <w:t xml:space="preserve">Government </w:t>
      </w:r>
      <w:r w:rsidRPr="00B106AA">
        <w:t xml:space="preserve">as per the </w:t>
      </w:r>
      <w:r w:rsidR="005C17A8" w:rsidRPr="00B106AA">
        <w:t xml:space="preserve">relevant </w:t>
      </w:r>
      <w:r w:rsidRPr="00B106AA">
        <w:t>act</w:t>
      </w:r>
      <w:r w:rsidR="00EB2746" w:rsidRPr="00B106AA">
        <w:t>s</w:t>
      </w:r>
      <w:r w:rsidR="005C17A8" w:rsidRPr="00B106AA">
        <w:t xml:space="preserve">, </w:t>
      </w:r>
      <w:r w:rsidRPr="00B106AA">
        <w:t>rules and regulations</w:t>
      </w:r>
      <w:r w:rsidR="005C17A8" w:rsidRPr="00B106AA">
        <w:t>.</w:t>
      </w:r>
      <w:r w:rsidR="0041202A" w:rsidRPr="00B106AA">
        <w:t xml:space="preserve"> </w:t>
      </w:r>
      <w:r w:rsidR="00CC1976" w:rsidRPr="00B106AA">
        <w:t>Provided further that, if there is any new imposition or increase of any development charges due to change in law / rules, regulations, circulars, notifications or judicial pronouncements retrospectively, then, the same shall be charged from the Allottee(s).</w:t>
      </w:r>
    </w:p>
    <w:p w14:paraId="197CC1FD" w14:textId="77777777" w:rsidR="00A361E3" w:rsidRPr="00B106AA" w:rsidRDefault="00A361E3" w:rsidP="00A361E3">
      <w:pPr>
        <w:pStyle w:val="ListParagraph"/>
        <w:ind w:left="720" w:firstLine="0"/>
      </w:pPr>
    </w:p>
    <w:p w14:paraId="622AB7FD" w14:textId="77777777" w:rsidR="00684AAE" w:rsidRPr="00B106AA" w:rsidRDefault="0041202A" w:rsidP="00D92E1B">
      <w:pPr>
        <w:pStyle w:val="ListParagraph"/>
        <w:numPr>
          <w:ilvl w:val="1"/>
          <w:numId w:val="10"/>
        </w:numPr>
        <w:ind w:left="720" w:hanging="720"/>
      </w:pPr>
      <w:r w:rsidRPr="00B106AA">
        <w:t xml:space="preserve">It is agreed that at present the fire safety measures in the Common Areas </w:t>
      </w:r>
      <w:r w:rsidR="009A2A73" w:rsidRPr="00B106AA">
        <w:t xml:space="preserve">within the Subject Plot </w:t>
      </w:r>
      <w:r w:rsidRPr="00B106AA">
        <w:t xml:space="preserve">have been provided wherever required as per the existing fire safety code /regulations and charges thereof are included in the </w:t>
      </w:r>
      <w:r w:rsidR="00D236BB" w:rsidRPr="00B106AA">
        <w:t xml:space="preserve">Total </w:t>
      </w:r>
      <w:r w:rsidR="00C7137C" w:rsidRPr="00B106AA">
        <w:t>Consideration Value</w:t>
      </w:r>
      <w:r w:rsidRPr="00B106AA">
        <w:t xml:space="preserve"> of the Said </w:t>
      </w:r>
      <w:r w:rsidR="00853E96" w:rsidRPr="00B106AA">
        <w:t xml:space="preserve">Independent </w:t>
      </w:r>
      <w:r w:rsidRPr="00B106AA">
        <w:t>Floor</w:t>
      </w:r>
      <w:r w:rsidR="001A50EB" w:rsidRPr="00B106AA">
        <w:t xml:space="preserve"> Residence</w:t>
      </w:r>
      <w:r w:rsidRPr="00B106AA">
        <w:t xml:space="preserve">. If, however, due to any subsequent legislation(s), Government </w:t>
      </w:r>
      <w:r w:rsidR="001A50EB" w:rsidRPr="00B106AA">
        <w:t>regulation, order or directive</w:t>
      </w:r>
      <w:r w:rsidRPr="00B106AA">
        <w:t xml:space="preserve">, the </w:t>
      </w:r>
      <w:r w:rsidR="00D236BB" w:rsidRPr="00B106AA">
        <w:t>Promoter</w:t>
      </w:r>
      <w:r w:rsidRPr="00B106AA">
        <w:t xml:space="preserve"> is required to undertake/</w:t>
      </w:r>
      <w:r w:rsidR="001A50EB" w:rsidRPr="00B106AA">
        <w:t xml:space="preserve"> </w:t>
      </w:r>
      <w:r w:rsidRPr="00B106AA">
        <w:t xml:space="preserve">install any further fire safety measures, the additional cost in respect thereof shall also be payable on demand, by the </w:t>
      </w:r>
      <w:r w:rsidR="00D236BB" w:rsidRPr="00B106AA">
        <w:t>Allottee</w:t>
      </w:r>
      <w:r w:rsidRPr="00B106AA">
        <w:t xml:space="preserve">(s) to the </w:t>
      </w:r>
      <w:r w:rsidR="00D236BB" w:rsidRPr="00B106AA">
        <w:t>Promoter</w:t>
      </w:r>
      <w:r w:rsidRPr="00B106AA">
        <w:t xml:space="preserve">, in proportion to the Carpet Area of the Said </w:t>
      </w:r>
      <w:r w:rsidR="00853E96" w:rsidRPr="00B106AA">
        <w:t xml:space="preserve">Independent </w:t>
      </w:r>
      <w:r w:rsidRPr="00B106AA">
        <w:t xml:space="preserve">Floor Residence. However, the </w:t>
      </w:r>
      <w:r w:rsidR="00D236BB" w:rsidRPr="00B106AA">
        <w:t>Promoter</w:t>
      </w:r>
      <w:r w:rsidRPr="00B106AA">
        <w:t xml:space="preserve"> shall be under no obligation to undertake the same once all units/ floor residences on the Subject Plot are sold / transferred to respective </w:t>
      </w:r>
      <w:r w:rsidR="00263AF5" w:rsidRPr="00B106AA">
        <w:t>Allotee</w:t>
      </w:r>
      <w:r w:rsidRPr="00B106AA">
        <w:t xml:space="preserve">(s)/ buyers by the </w:t>
      </w:r>
      <w:r w:rsidR="00263AF5" w:rsidRPr="00B106AA">
        <w:t>Promoter</w:t>
      </w:r>
      <w:r w:rsidRPr="00B106AA">
        <w:t xml:space="preserve">. </w:t>
      </w:r>
    </w:p>
    <w:p w14:paraId="1BE13DC7" w14:textId="77777777" w:rsidR="00684AAE" w:rsidRPr="00B106AA" w:rsidRDefault="00684AAE" w:rsidP="00771734">
      <w:pPr>
        <w:pStyle w:val="BodyText"/>
        <w:ind w:left="720" w:hanging="720"/>
        <w:rPr>
          <w:sz w:val="22"/>
          <w:szCs w:val="22"/>
        </w:rPr>
      </w:pPr>
    </w:p>
    <w:p w14:paraId="2B0BBF1B" w14:textId="77777777" w:rsidR="00684AAE" w:rsidRPr="00B106AA" w:rsidRDefault="00684AAE" w:rsidP="00EF3996">
      <w:pPr>
        <w:pStyle w:val="ListParagraph"/>
        <w:numPr>
          <w:ilvl w:val="1"/>
          <w:numId w:val="10"/>
        </w:numPr>
        <w:ind w:left="720" w:hanging="720"/>
        <w:rPr>
          <w:b/>
        </w:rPr>
      </w:pPr>
      <w:r w:rsidRPr="00B106AA">
        <w:t xml:space="preserve">The Allottee(s) shall make the payment as per the payment plan set out in </w:t>
      </w:r>
      <w:r w:rsidRPr="00B106AA">
        <w:rPr>
          <w:b/>
        </w:rPr>
        <w:t>Schedule-V</w:t>
      </w:r>
      <w:r w:rsidR="002952C0" w:rsidRPr="00B106AA">
        <w:rPr>
          <w:b/>
        </w:rPr>
        <w:t>I</w:t>
      </w:r>
      <w:r w:rsidR="00EF3996" w:rsidRPr="00B106AA">
        <w:rPr>
          <w:b/>
        </w:rPr>
        <w:t xml:space="preserve"> </w:t>
      </w:r>
      <w:r w:rsidRPr="00B106AA">
        <w:t>(“</w:t>
      </w:r>
      <w:r w:rsidRPr="00B106AA">
        <w:rPr>
          <w:b/>
        </w:rPr>
        <w:t>Payment Plan</w:t>
      </w:r>
      <w:r w:rsidRPr="00B106AA">
        <w:t>”).</w:t>
      </w:r>
    </w:p>
    <w:p w14:paraId="7CAF310B" w14:textId="77777777" w:rsidR="00684AAE" w:rsidRPr="00B106AA" w:rsidRDefault="00684AAE" w:rsidP="00771734">
      <w:pPr>
        <w:pStyle w:val="BodyText"/>
        <w:ind w:left="720" w:hanging="720"/>
        <w:rPr>
          <w:sz w:val="22"/>
          <w:szCs w:val="22"/>
        </w:rPr>
      </w:pPr>
    </w:p>
    <w:p w14:paraId="67F962B6" w14:textId="77777777" w:rsidR="00684AAE" w:rsidRPr="00B106AA" w:rsidRDefault="00197603" w:rsidP="00771734">
      <w:pPr>
        <w:pStyle w:val="ListParagraph"/>
        <w:numPr>
          <w:ilvl w:val="1"/>
          <w:numId w:val="10"/>
        </w:numPr>
        <w:tabs>
          <w:tab w:val="left" w:pos="666"/>
        </w:tabs>
        <w:ind w:left="720" w:hanging="720"/>
      </w:pPr>
      <w:r w:rsidRPr="00B106AA">
        <w:t xml:space="preserve">The </w:t>
      </w:r>
      <w:r w:rsidR="005A1C8F" w:rsidRPr="00B106AA">
        <w:t>Promoter</w:t>
      </w:r>
      <w:r w:rsidRPr="00B106AA">
        <w:t xml:space="preserve"> may allow, in </w:t>
      </w:r>
      <w:r w:rsidR="001A50EB" w:rsidRPr="00B106AA">
        <w:t xml:space="preserve">its </w:t>
      </w:r>
      <w:r w:rsidRPr="00B106AA">
        <w:t>sole discretion</w:t>
      </w:r>
      <w:r w:rsidR="00343E8F" w:rsidRPr="00B106AA">
        <w:t xml:space="preserve"> </w:t>
      </w:r>
      <w:r w:rsidR="00237701" w:rsidRPr="00B106AA">
        <w:t xml:space="preserve">and not </w:t>
      </w:r>
      <w:r w:rsidR="001A50EB" w:rsidRPr="00B106AA">
        <w:t xml:space="preserve">as </w:t>
      </w:r>
      <w:r w:rsidR="00343E8F" w:rsidRPr="00B106AA">
        <w:t xml:space="preserve">an </w:t>
      </w:r>
      <w:r w:rsidR="00237701" w:rsidRPr="00B106AA">
        <w:t>obligation</w:t>
      </w:r>
      <w:r w:rsidR="00343E8F" w:rsidRPr="00B106AA">
        <w:t>,</w:t>
      </w:r>
      <w:r w:rsidRPr="00B106AA">
        <w:t xml:space="preserve"> a rebate for early payments of installments payable by the</w:t>
      </w:r>
      <w:r w:rsidRPr="00B106AA">
        <w:rPr>
          <w:spacing w:val="1"/>
        </w:rPr>
        <w:t xml:space="preserve"> </w:t>
      </w:r>
      <w:r w:rsidRPr="00B106AA">
        <w:t>Allottee</w:t>
      </w:r>
      <w:r w:rsidR="006656D7" w:rsidRPr="00B106AA">
        <w:t>(s)</w:t>
      </w:r>
      <w:r w:rsidRPr="00B106AA">
        <w:t xml:space="preserve"> by discounting such early payments </w:t>
      </w:r>
      <w:r w:rsidR="00180116" w:rsidRPr="00B106AA">
        <w:t xml:space="preserve">at such percent as may be mutually agreed in writing, </w:t>
      </w:r>
      <w:r w:rsidRPr="00B106AA">
        <w:t>for the period by which the respective</w:t>
      </w:r>
      <w:r w:rsidRPr="00B106AA">
        <w:rPr>
          <w:spacing w:val="1"/>
        </w:rPr>
        <w:t xml:space="preserve"> </w:t>
      </w:r>
      <w:r w:rsidRPr="00B106AA">
        <w:t>installment has been preponed. The provision for allowing rebate and such rate of rebate shall not be subject</w:t>
      </w:r>
      <w:r w:rsidRPr="00B106AA">
        <w:rPr>
          <w:spacing w:val="1"/>
        </w:rPr>
        <w:t xml:space="preserve"> </w:t>
      </w:r>
      <w:r w:rsidRPr="00B106AA">
        <w:t>to</w:t>
      </w:r>
      <w:r w:rsidRPr="00B106AA">
        <w:rPr>
          <w:spacing w:val="1"/>
        </w:rPr>
        <w:t xml:space="preserve"> </w:t>
      </w:r>
      <w:r w:rsidRPr="00B106AA">
        <w:t>any</w:t>
      </w:r>
      <w:r w:rsidRPr="00B106AA">
        <w:rPr>
          <w:spacing w:val="1"/>
        </w:rPr>
        <w:t xml:space="preserve"> </w:t>
      </w:r>
      <w:r w:rsidRPr="00B106AA">
        <w:t>revision/</w:t>
      </w:r>
      <w:r w:rsidRPr="00B106AA">
        <w:rPr>
          <w:spacing w:val="1"/>
        </w:rPr>
        <w:t xml:space="preserve"> </w:t>
      </w:r>
      <w:r w:rsidRPr="00B106AA">
        <w:t>withdrawal,</w:t>
      </w:r>
      <w:r w:rsidRPr="00B106AA">
        <w:rPr>
          <w:spacing w:val="1"/>
        </w:rPr>
        <w:t xml:space="preserve"> </w:t>
      </w:r>
      <w:r w:rsidRPr="00B106AA">
        <w:t>once</w:t>
      </w:r>
      <w:r w:rsidRPr="00B106AA">
        <w:rPr>
          <w:spacing w:val="1"/>
        </w:rPr>
        <w:t xml:space="preserve"> </w:t>
      </w:r>
      <w:r w:rsidRPr="00B106AA">
        <w:t>granted</w:t>
      </w:r>
      <w:r w:rsidRPr="00B106AA">
        <w:rPr>
          <w:spacing w:val="1"/>
        </w:rPr>
        <w:t xml:space="preserve"> </w:t>
      </w:r>
      <w:r w:rsidRPr="00B106AA">
        <w:t>to</w:t>
      </w:r>
      <w:r w:rsidRPr="00B106AA">
        <w:rPr>
          <w:spacing w:val="1"/>
        </w:rPr>
        <w:t xml:space="preserve"> </w:t>
      </w:r>
      <w:r w:rsidRPr="00B106AA">
        <w:t>an</w:t>
      </w:r>
      <w:r w:rsidRPr="00B106AA">
        <w:rPr>
          <w:spacing w:val="1"/>
        </w:rPr>
        <w:t xml:space="preserve"> </w:t>
      </w:r>
      <w:r w:rsidRPr="00B106AA">
        <w:t>Allottee</w:t>
      </w:r>
      <w:r w:rsidR="006656D7" w:rsidRPr="00B106AA">
        <w:t>(s)</w:t>
      </w:r>
      <w:r w:rsidRPr="00B106AA">
        <w:rPr>
          <w:spacing w:val="1"/>
        </w:rPr>
        <w:t xml:space="preserve"> </w:t>
      </w:r>
      <w:r w:rsidRPr="00B106AA">
        <w:t>by</w:t>
      </w:r>
      <w:r w:rsidRPr="00B106AA">
        <w:rPr>
          <w:spacing w:val="1"/>
        </w:rPr>
        <w:t xml:space="preserve"> </w:t>
      </w:r>
      <w:r w:rsidRPr="00B106AA">
        <w:t>the</w:t>
      </w:r>
      <w:r w:rsidRPr="00B106AA">
        <w:rPr>
          <w:spacing w:val="1"/>
        </w:rPr>
        <w:t xml:space="preserve"> </w:t>
      </w:r>
      <w:r w:rsidR="005A1C8F" w:rsidRPr="00B106AA">
        <w:t>Promoter</w:t>
      </w:r>
      <w:r w:rsidRPr="00B106AA">
        <w:rPr>
          <w:spacing w:val="1"/>
        </w:rPr>
        <w:t xml:space="preserve"> </w:t>
      </w:r>
      <w:r w:rsidRPr="00B106AA">
        <w:t>unless</w:t>
      </w:r>
      <w:r w:rsidRPr="00B106AA">
        <w:rPr>
          <w:spacing w:val="1"/>
        </w:rPr>
        <w:t xml:space="preserve"> </w:t>
      </w:r>
      <w:r w:rsidR="00ED3A4C" w:rsidRPr="00B106AA">
        <w:rPr>
          <w:spacing w:val="1"/>
        </w:rPr>
        <w:t xml:space="preserve">otherwise </w:t>
      </w:r>
      <w:r w:rsidRPr="00B106AA">
        <w:t>agreed</w:t>
      </w:r>
      <w:r w:rsidRPr="00B106AA">
        <w:rPr>
          <w:spacing w:val="1"/>
        </w:rPr>
        <w:t xml:space="preserve"> </w:t>
      </w:r>
      <w:r w:rsidRPr="00B106AA">
        <w:t>b</w:t>
      </w:r>
      <w:r w:rsidR="00ED3A4C" w:rsidRPr="00B106AA">
        <w:t xml:space="preserve">etween the </w:t>
      </w:r>
      <w:r w:rsidR="00180116" w:rsidRPr="00B106AA">
        <w:t>Allottee</w:t>
      </w:r>
      <w:r w:rsidR="006656D7" w:rsidRPr="00B106AA">
        <w:t>(s)</w:t>
      </w:r>
      <w:r w:rsidR="00ED3A4C" w:rsidRPr="00B106AA">
        <w:t xml:space="preserve"> and the </w:t>
      </w:r>
      <w:r w:rsidR="005A1C8F" w:rsidRPr="00B106AA">
        <w:t>Promoter</w:t>
      </w:r>
      <w:r w:rsidR="00ED3A4C" w:rsidRPr="00B106AA">
        <w:t>.</w:t>
      </w:r>
    </w:p>
    <w:p w14:paraId="654CD9B9" w14:textId="77777777" w:rsidR="00684AAE" w:rsidRPr="00B106AA" w:rsidRDefault="00684AAE" w:rsidP="00771734">
      <w:pPr>
        <w:pStyle w:val="BodyText"/>
        <w:ind w:left="720" w:hanging="720"/>
        <w:rPr>
          <w:sz w:val="22"/>
          <w:szCs w:val="22"/>
        </w:rPr>
      </w:pPr>
    </w:p>
    <w:p w14:paraId="504986D7" w14:textId="77777777" w:rsidR="00684AAE" w:rsidRPr="00B106AA" w:rsidRDefault="00684AAE" w:rsidP="00771734">
      <w:pPr>
        <w:pStyle w:val="ListParagraph"/>
        <w:numPr>
          <w:ilvl w:val="1"/>
          <w:numId w:val="10"/>
        </w:numPr>
        <w:ind w:left="720" w:hanging="720"/>
      </w:pPr>
      <w:r w:rsidRPr="00B106AA">
        <w:lastRenderedPageBreak/>
        <w:t xml:space="preserve">It is agreed that the </w:t>
      </w:r>
      <w:r w:rsidR="005A1C8F" w:rsidRPr="00B106AA">
        <w:t>Promoter</w:t>
      </w:r>
      <w:r w:rsidRPr="00B106AA">
        <w:t xml:space="preserve"> shall not make any additions and alterations in the sanctioned building plans and specifications and the nature of fixtures, fittings and amenities described herein at </w:t>
      </w:r>
      <w:r w:rsidRPr="00B106AA">
        <w:rPr>
          <w:b/>
        </w:rPr>
        <w:t>Schedule-</w:t>
      </w:r>
      <w:r w:rsidR="00397D0C" w:rsidRPr="00B106AA">
        <w:rPr>
          <w:b/>
        </w:rPr>
        <w:t>III</w:t>
      </w:r>
      <w:r w:rsidRPr="00B106AA">
        <w:rPr>
          <w:b/>
        </w:rPr>
        <w:t xml:space="preserve"> </w:t>
      </w:r>
      <w:r w:rsidRPr="00B106AA">
        <w:t xml:space="preserve">hereto in respect of the </w:t>
      </w:r>
      <w:r w:rsidR="001A50EB" w:rsidRPr="00B106AA">
        <w:t xml:space="preserve">Said </w:t>
      </w:r>
      <w:r w:rsidR="00B61723" w:rsidRPr="00B106AA">
        <w:t xml:space="preserve">Independent </w:t>
      </w:r>
      <w:r w:rsidR="005E23EF" w:rsidRPr="00B106AA">
        <w:t>Floor Residence</w:t>
      </w:r>
      <w:r w:rsidR="001A50EB" w:rsidRPr="00B106AA">
        <w:t xml:space="preserve"> </w:t>
      </w:r>
      <w:r w:rsidRPr="00B106AA">
        <w:t xml:space="preserve">without </w:t>
      </w:r>
      <w:r w:rsidR="005C17A8" w:rsidRPr="00B106AA">
        <w:t xml:space="preserve">following the process </w:t>
      </w:r>
      <w:r w:rsidRPr="00B106AA">
        <w:t xml:space="preserve">as per the provisions of the Act and Rules made thereunder or as per approvals / instructions / guidelines of the competent authorities. Provided that, the </w:t>
      </w:r>
      <w:r w:rsidR="005A1C8F" w:rsidRPr="00B106AA">
        <w:t>Promoter</w:t>
      </w:r>
      <w:r w:rsidRPr="00B106AA">
        <w:t xml:space="preserve"> may make such minor changes or alterations as may be required by the Allottee(s), or such minor changes or alterations as</w:t>
      </w:r>
      <w:r w:rsidR="00EF3996" w:rsidRPr="00B106AA">
        <w:t xml:space="preserve"> </w:t>
      </w:r>
      <w:r w:rsidRPr="00B106AA">
        <w:t>per the provisions of the Act and Rules made there under or as per approvals / instructions</w:t>
      </w:r>
      <w:r w:rsidR="00EF3996" w:rsidRPr="00B106AA">
        <w:t xml:space="preserve"> </w:t>
      </w:r>
      <w:r w:rsidRPr="00B106AA">
        <w:t>/ guidelines of the competent authorities.</w:t>
      </w:r>
    </w:p>
    <w:p w14:paraId="2FC6D0E1" w14:textId="77777777" w:rsidR="006656D7" w:rsidRPr="00B106AA" w:rsidRDefault="006656D7" w:rsidP="00B61723">
      <w:pPr>
        <w:pStyle w:val="ListParagraph"/>
      </w:pPr>
    </w:p>
    <w:p w14:paraId="79481B5B" w14:textId="77777777" w:rsidR="00684AAE" w:rsidRPr="00B106AA" w:rsidRDefault="006656D7" w:rsidP="004C1808">
      <w:pPr>
        <w:pStyle w:val="ListParagraph"/>
        <w:numPr>
          <w:ilvl w:val="1"/>
          <w:numId w:val="10"/>
        </w:numPr>
        <w:ind w:left="720" w:hanging="720"/>
      </w:pPr>
      <w:r w:rsidRPr="00B106AA">
        <w:t xml:space="preserve">The Promoter shall conform to the </w:t>
      </w:r>
      <w:r w:rsidR="00950EFA" w:rsidRPr="00B106AA">
        <w:t xml:space="preserve">Carpet Area </w:t>
      </w:r>
      <w:r w:rsidRPr="00B106AA">
        <w:t xml:space="preserve">that has been allotted to the Allottee after the construction of the Building/ </w:t>
      </w:r>
      <w:r w:rsidR="00B61723" w:rsidRPr="00B106AA">
        <w:t>independent Floor Residence</w:t>
      </w:r>
      <w:r w:rsidRPr="00B106AA">
        <w:t xml:space="preserve">, as the case may be, is complete and the occupation certificate/ part occupation (as the case may be) is granted by the </w:t>
      </w:r>
      <w:r w:rsidR="00950EFA" w:rsidRPr="00B106AA">
        <w:t>Competent Authority</w:t>
      </w:r>
      <w:r w:rsidRPr="00B106AA">
        <w:t xml:space="preserve">, by furnishing details of the changes, if any, in the </w:t>
      </w:r>
      <w:r w:rsidR="00950EFA" w:rsidRPr="00B106AA">
        <w:t>Carpet Area</w:t>
      </w:r>
      <w:r w:rsidRPr="00B106AA">
        <w:t xml:space="preserve">. </w:t>
      </w:r>
      <w:r w:rsidR="00EB2746" w:rsidRPr="00B106AA">
        <w:t>T</w:t>
      </w:r>
      <w:r w:rsidR="00B40CFF" w:rsidRPr="00B106AA">
        <w:t xml:space="preserve">he Total </w:t>
      </w:r>
      <w:r w:rsidR="00C7137C" w:rsidRPr="00B106AA">
        <w:t>Consideration Value</w:t>
      </w:r>
      <w:r w:rsidR="00B40CFF" w:rsidRPr="00B106AA">
        <w:t xml:space="preserve"> payable for the </w:t>
      </w:r>
      <w:r w:rsidR="005C17A8" w:rsidRPr="00B106AA">
        <w:t>C</w:t>
      </w:r>
      <w:r w:rsidR="00B40CFF" w:rsidRPr="00B106AA">
        <w:t xml:space="preserve">arpet </w:t>
      </w:r>
      <w:r w:rsidR="005C17A8" w:rsidRPr="00B106AA">
        <w:t>A</w:t>
      </w:r>
      <w:r w:rsidR="00B40CFF" w:rsidRPr="00B106AA">
        <w:t xml:space="preserve">rea of </w:t>
      </w:r>
      <w:r w:rsidRPr="00B106AA">
        <w:t xml:space="preserve">Said </w:t>
      </w:r>
      <w:r w:rsidR="00B61723" w:rsidRPr="00B106AA">
        <w:t xml:space="preserve">Independent </w:t>
      </w:r>
      <w:r w:rsidR="005E23EF" w:rsidRPr="00B106AA">
        <w:t>Floor Residence</w:t>
      </w:r>
      <w:r w:rsidR="00721CB0" w:rsidRPr="00B106AA">
        <w:t xml:space="preserve"> </w:t>
      </w:r>
      <w:r w:rsidR="00B40CFF" w:rsidRPr="00B106AA">
        <w:t xml:space="preserve">shall be recalculated </w:t>
      </w:r>
      <w:r w:rsidR="00750006" w:rsidRPr="00B106AA">
        <w:t>and confirmed to the Allottee</w:t>
      </w:r>
      <w:r w:rsidR="00513C52" w:rsidRPr="00B106AA">
        <w:t>(s)</w:t>
      </w:r>
      <w:r w:rsidR="00750006" w:rsidRPr="00B106AA">
        <w:t xml:space="preserve"> </w:t>
      </w:r>
      <w:r w:rsidR="00B40CFF" w:rsidRPr="00B106AA">
        <w:t>by the</w:t>
      </w:r>
      <w:r w:rsidR="00B40CFF" w:rsidRPr="00B106AA">
        <w:rPr>
          <w:spacing w:val="1"/>
        </w:rPr>
        <w:t xml:space="preserve"> </w:t>
      </w:r>
      <w:r w:rsidR="005A1C8F" w:rsidRPr="00B106AA">
        <w:t>Promoter</w:t>
      </w:r>
      <w:r w:rsidR="005C17A8" w:rsidRPr="00B106AA">
        <w:t xml:space="preserve"> prior to offer of possession</w:t>
      </w:r>
      <w:r w:rsidR="00B40CFF" w:rsidRPr="00B106AA">
        <w:t>.</w:t>
      </w:r>
      <w:r w:rsidR="00B40CFF" w:rsidRPr="00B106AA">
        <w:rPr>
          <w:spacing w:val="1"/>
        </w:rPr>
        <w:t xml:space="preserve"> </w:t>
      </w:r>
      <w:r w:rsidR="00B40CFF" w:rsidRPr="00B106AA">
        <w:t>If there</w:t>
      </w:r>
      <w:r w:rsidR="00B40CFF" w:rsidRPr="00B106AA">
        <w:rPr>
          <w:spacing w:val="1"/>
        </w:rPr>
        <w:t xml:space="preserve"> </w:t>
      </w:r>
      <w:r w:rsidR="00B40CFF" w:rsidRPr="00B106AA">
        <w:t>is reduction in the</w:t>
      </w:r>
      <w:r w:rsidR="00B40CFF" w:rsidRPr="00B106AA">
        <w:rPr>
          <w:spacing w:val="1"/>
        </w:rPr>
        <w:t xml:space="preserve"> </w:t>
      </w:r>
      <w:r w:rsidR="00EB2746" w:rsidRPr="00B106AA">
        <w:t>C</w:t>
      </w:r>
      <w:r w:rsidR="00B40CFF" w:rsidRPr="00B106AA">
        <w:t>arpet</w:t>
      </w:r>
      <w:r w:rsidR="00B40CFF" w:rsidRPr="00B106AA">
        <w:rPr>
          <w:spacing w:val="1"/>
        </w:rPr>
        <w:t xml:space="preserve"> </w:t>
      </w:r>
      <w:r w:rsidR="00EB2746" w:rsidRPr="00B106AA">
        <w:t>A</w:t>
      </w:r>
      <w:r w:rsidR="00B40CFF" w:rsidRPr="00B106AA">
        <w:t xml:space="preserve">rea then the </w:t>
      </w:r>
      <w:r w:rsidR="005A1C8F" w:rsidRPr="00B106AA">
        <w:t>Promoter</w:t>
      </w:r>
      <w:r w:rsidR="00B40CFF" w:rsidRPr="00B106AA">
        <w:rPr>
          <w:spacing w:val="1"/>
        </w:rPr>
        <w:t xml:space="preserve"> </w:t>
      </w:r>
      <w:r w:rsidR="00B40CFF" w:rsidRPr="00B106AA">
        <w:t>shall refund</w:t>
      </w:r>
      <w:r w:rsidR="00B40CFF" w:rsidRPr="00B106AA">
        <w:rPr>
          <w:spacing w:val="50"/>
        </w:rPr>
        <w:t xml:space="preserve"> </w:t>
      </w:r>
      <w:r w:rsidR="00B40CFF" w:rsidRPr="00B106AA">
        <w:t>the</w:t>
      </w:r>
      <w:r w:rsidR="00B40CFF" w:rsidRPr="00B106AA">
        <w:rPr>
          <w:spacing w:val="1"/>
        </w:rPr>
        <w:t xml:space="preserve"> </w:t>
      </w:r>
      <w:r w:rsidR="00B40CFF" w:rsidRPr="00B106AA">
        <w:t>excess</w:t>
      </w:r>
      <w:r w:rsidR="00B40CFF" w:rsidRPr="00B106AA">
        <w:rPr>
          <w:spacing w:val="15"/>
        </w:rPr>
        <w:t xml:space="preserve"> </w:t>
      </w:r>
      <w:r w:rsidR="00B40CFF" w:rsidRPr="00B106AA">
        <w:t>money</w:t>
      </w:r>
      <w:r w:rsidR="00B40CFF" w:rsidRPr="00B106AA">
        <w:rPr>
          <w:spacing w:val="14"/>
        </w:rPr>
        <w:t xml:space="preserve"> </w:t>
      </w:r>
      <w:r w:rsidR="00B40CFF" w:rsidRPr="00B106AA">
        <w:t>paid</w:t>
      </w:r>
      <w:r w:rsidR="00B40CFF" w:rsidRPr="00B106AA">
        <w:rPr>
          <w:spacing w:val="15"/>
        </w:rPr>
        <w:t xml:space="preserve"> </w:t>
      </w:r>
      <w:r w:rsidR="00B40CFF" w:rsidRPr="00B106AA">
        <w:t>by</w:t>
      </w:r>
      <w:r w:rsidR="00B40CFF" w:rsidRPr="00B106AA">
        <w:rPr>
          <w:spacing w:val="11"/>
        </w:rPr>
        <w:t xml:space="preserve"> </w:t>
      </w:r>
      <w:r w:rsidR="00B40CFF" w:rsidRPr="00B106AA">
        <w:t>Allottee</w:t>
      </w:r>
      <w:r w:rsidRPr="00B106AA">
        <w:t>(s)</w:t>
      </w:r>
      <w:r w:rsidR="00B40CFF" w:rsidRPr="00B106AA">
        <w:rPr>
          <w:spacing w:val="15"/>
        </w:rPr>
        <w:t xml:space="preserve"> </w:t>
      </w:r>
      <w:r w:rsidR="00B40CFF" w:rsidRPr="00B106AA">
        <w:t>within</w:t>
      </w:r>
      <w:r w:rsidR="00B40CFF" w:rsidRPr="00B106AA">
        <w:rPr>
          <w:spacing w:val="12"/>
        </w:rPr>
        <w:t xml:space="preserve"> </w:t>
      </w:r>
      <w:r w:rsidR="00B40CFF" w:rsidRPr="00B106AA">
        <w:t>90</w:t>
      </w:r>
      <w:r w:rsidR="00B40CFF" w:rsidRPr="00B106AA">
        <w:rPr>
          <w:spacing w:val="15"/>
        </w:rPr>
        <w:t xml:space="preserve"> </w:t>
      </w:r>
      <w:r w:rsidR="00255FC4" w:rsidRPr="00B106AA">
        <w:rPr>
          <w:spacing w:val="15"/>
        </w:rPr>
        <w:t xml:space="preserve">(ninety) </w:t>
      </w:r>
      <w:r w:rsidR="00B40CFF" w:rsidRPr="00B106AA">
        <w:t>days</w:t>
      </w:r>
      <w:r w:rsidR="00B40CFF" w:rsidRPr="00B106AA">
        <w:rPr>
          <w:spacing w:val="13"/>
        </w:rPr>
        <w:t xml:space="preserve"> </w:t>
      </w:r>
      <w:r w:rsidR="00B40CFF" w:rsidRPr="00B106AA">
        <w:t>with</w:t>
      </w:r>
      <w:r w:rsidR="00B40CFF" w:rsidRPr="00B106AA">
        <w:rPr>
          <w:spacing w:val="11"/>
        </w:rPr>
        <w:t xml:space="preserve"> </w:t>
      </w:r>
      <w:r w:rsidR="00B40CFF" w:rsidRPr="00B106AA">
        <w:t>annual</w:t>
      </w:r>
      <w:r w:rsidR="00B40CFF" w:rsidRPr="00B106AA">
        <w:rPr>
          <w:spacing w:val="16"/>
        </w:rPr>
        <w:t xml:space="preserve"> </w:t>
      </w:r>
      <w:r w:rsidR="00B40CFF" w:rsidRPr="00B106AA">
        <w:t>interest</w:t>
      </w:r>
      <w:r w:rsidR="00B40CFF" w:rsidRPr="00B106AA">
        <w:rPr>
          <w:spacing w:val="14"/>
        </w:rPr>
        <w:t xml:space="preserve"> </w:t>
      </w:r>
      <w:r w:rsidR="00B40CFF" w:rsidRPr="00B106AA">
        <w:t>at</w:t>
      </w:r>
      <w:r w:rsidR="00B40CFF" w:rsidRPr="00B106AA">
        <w:rPr>
          <w:spacing w:val="13"/>
        </w:rPr>
        <w:t xml:space="preserve"> </w:t>
      </w:r>
      <w:r w:rsidR="00B40CFF" w:rsidRPr="00B106AA">
        <w:t>the</w:t>
      </w:r>
      <w:r w:rsidR="00B40CFF" w:rsidRPr="00B106AA">
        <w:rPr>
          <w:spacing w:val="14"/>
        </w:rPr>
        <w:t xml:space="preserve"> </w:t>
      </w:r>
      <w:r w:rsidR="00B40CFF" w:rsidRPr="00B106AA">
        <w:t>rate</w:t>
      </w:r>
      <w:r w:rsidR="00B40CFF" w:rsidRPr="00B106AA">
        <w:rPr>
          <w:spacing w:val="14"/>
        </w:rPr>
        <w:t xml:space="preserve"> </w:t>
      </w:r>
      <w:r w:rsidR="00B40CFF" w:rsidRPr="00B106AA">
        <w:t>prescribed</w:t>
      </w:r>
      <w:r w:rsidR="00B40CFF" w:rsidRPr="00B106AA">
        <w:rPr>
          <w:spacing w:val="15"/>
        </w:rPr>
        <w:t xml:space="preserve"> </w:t>
      </w:r>
      <w:r w:rsidR="00B40CFF" w:rsidRPr="00B106AA">
        <w:t>in</w:t>
      </w:r>
      <w:r w:rsidR="00B40CFF" w:rsidRPr="00B106AA">
        <w:rPr>
          <w:spacing w:val="11"/>
        </w:rPr>
        <w:t xml:space="preserve"> </w:t>
      </w:r>
      <w:r w:rsidR="00B40CFF" w:rsidRPr="00B106AA">
        <w:t>the</w:t>
      </w:r>
      <w:r w:rsidR="00B40CFF" w:rsidRPr="00B106AA">
        <w:rPr>
          <w:spacing w:val="16"/>
        </w:rPr>
        <w:t xml:space="preserve"> </w:t>
      </w:r>
      <w:r w:rsidR="00B40CFF" w:rsidRPr="00B106AA">
        <w:t>Rules,</w:t>
      </w:r>
      <w:r w:rsidR="00B40CFF" w:rsidRPr="00B106AA">
        <w:rPr>
          <w:spacing w:val="15"/>
        </w:rPr>
        <w:t xml:space="preserve"> </w:t>
      </w:r>
      <w:r w:rsidR="00B40CFF" w:rsidRPr="00B106AA">
        <w:t>fro</w:t>
      </w:r>
      <w:r w:rsidR="00721CB0" w:rsidRPr="00B106AA">
        <w:t xml:space="preserve">m </w:t>
      </w:r>
      <w:r w:rsidR="00B40CFF" w:rsidRPr="00B106AA">
        <w:t>the date when such an excess amount was paid by the Allottee</w:t>
      </w:r>
      <w:r w:rsidR="00513C52" w:rsidRPr="00B106AA">
        <w:t>(s)</w:t>
      </w:r>
      <w:r w:rsidR="00B40CFF" w:rsidRPr="00B106AA">
        <w:t xml:space="preserve">. If there is any increase in the </w:t>
      </w:r>
      <w:r w:rsidR="00EB2746" w:rsidRPr="00B106AA">
        <w:t>C</w:t>
      </w:r>
      <w:r w:rsidR="00B40CFF" w:rsidRPr="00B106AA">
        <w:t xml:space="preserve">arpet </w:t>
      </w:r>
      <w:r w:rsidR="00EB2746" w:rsidRPr="00B106AA">
        <w:t>A</w:t>
      </w:r>
      <w:r w:rsidR="00B40CFF" w:rsidRPr="00B106AA">
        <w:t>rea,</w:t>
      </w:r>
      <w:r w:rsidR="00B40CFF" w:rsidRPr="00B106AA">
        <w:rPr>
          <w:spacing w:val="1"/>
        </w:rPr>
        <w:t xml:space="preserve"> </w:t>
      </w:r>
      <w:r w:rsidR="00B40CFF" w:rsidRPr="00B106AA">
        <w:t xml:space="preserve">which is not more than </w:t>
      </w:r>
      <w:r w:rsidR="00721CB0" w:rsidRPr="00B106AA">
        <w:t>5 (</w:t>
      </w:r>
      <w:r w:rsidR="00B40CFF" w:rsidRPr="00B106AA">
        <w:t>five</w:t>
      </w:r>
      <w:r w:rsidR="00721CB0" w:rsidRPr="00B106AA">
        <w:t>)</w:t>
      </w:r>
      <w:r w:rsidR="00B40CFF" w:rsidRPr="00B106AA">
        <w:t xml:space="preserve"> percent of the </w:t>
      </w:r>
      <w:r w:rsidR="00EB2746" w:rsidRPr="00B106AA">
        <w:t>C</w:t>
      </w:r>
      <w:r w:rsidR="00B40CFF" w:rsidRPr="00B106AA">
        <w:t xml:space="preserve">arpet </w:t>
      </w:r>
      <w:r w:rsidR="00EB2746" w:rsidRPr="00B106AA">
        <w:t>A</w:t>
      </w:r>
      <w:r w:rsidR="00B40CFF" w:rsidRPr="00B106AA">
        <w:t xml:space="preserve">rea of the </w:t>
      </w:r>
      <w:r w:rsidRPr="00B106AA">
        <w:t xml:space="preserve">Said </w:t>
      </w:r>
      <w:r w:rsidR="00B61723" w:rsidRPr="00B106AA">
        <w:t xml:space="preserve">Independent </w:t>
      </w:r>
      <w:r w:rsidR="005E23EF" w:rsidRPr="00B106AA">
        <w:t>Floor Residence</w:t>
      </w:r>
      <w:r w:rsidR="00EB2746" w:rsidRPr="00B106AA">
        <w:t xml:space="preserve"> stated herein</w:t>
      </w:r>
      <w:r w:rsidR="00B40CFF" w:rsidRPr="00B106AA">
        <w:t>, the</w:t>
      </w:r>
      <w:r w:rsidR="00EB2746" w:rsidRPr="00B106AA">
        <w:t>n the</w:t>
      </w:r>
      <w:r w:rsidR="00B40CFF" w:rsidRPr="00B106AA">
        <w:t xml:space="preserve"> </w:t>
      </w:r>
      <w:r w:rsidR="005A1C8F" w:rsidRPr="00B106AA">
        <w:t>Promoter</w:t>
      </w:r>
      <w:r w:rsidR="00B40CFF" w:rsidRPr="00B106AA">
        <w:rPr>
          <w:spacing w:val="1"/>
        </w:rPr>
        <w:t xml:space="preserve"> </w:t>
      </w:r>
      <w:r w:rsidR="00B40CFF" w:rsidRPr="00B106AA">
        <w:t>may demand that from the Allottee</w:t>
      </w:r>
      <w:r w:rsidR="00513C52" w:rsidRPr="00B106AA">
        <w:t>(s)</w:t>
      </w:r>
      <w:r w:rsidR="00B40CFF" w:rsidRPr="00B106AA">
        <w:t xml:space="preserve"> as per the next milestone of the </w:t>
      </w:r>
      <w:r w:rsidR="008B5E39" w:rsidRPr="00B106AA">
        <w:t>Payment Plan</w:t>
      </w:r>
      <w:r w:rsidR="00B40CFF" w:rsidRPr="00B106AA">
        <w:t xml:space="preserve"> as provided in </w:t>
      </w:r>
      <w:r w:rsidR="00B40CFF" w:rsidRPr="00B106AA">
        <w:rPr>
          <w:b/>
        </w:rPr>
        <w:t>Schedule</w:t>
      </w:r>
      <w:r w:rsidR="008B5E39" w:rsidRPr="00B106AA">
        <w:rPr>
          <w:b/>
        </w:rPr>
        <w:t>-V</w:t>
      </w:r>
      <w:r w:rsidR="00397D0C" w:rsidRPr="00B106AA">
        <w:rPr>
          <w:b/>
        </w:rPr>
        <w:t>I</w:t>
      </w:r>
      <w:r w:rsidR="00B40CFF" w:rsidRPr="00B106AA">
        <w:t>.</w:t>
      </w:r>
      <w:r w:rsidR="00B40CFF" w:rsidRPr="00B106AA">
        <w:rPr>
          <w:spacing w:val="1"/>
        </w:rPr>
        <w:t xml:space="preserve"> </w:t>
      </w:r>
      <w:r w:rsidR="00B40CFF" w:rsidRPr="00B106AA">
        <w:t>All these monetary adjustments shall be made at the same rate per square feet as agreed in para 1.2 of this</w:t>
      </w:r>
      <w:r w:rsidR="00B40CFF" w:rsidRPr="00B106AA">
        <w:rPr>
          <w:spacing w:val="1"/>
        </w:rPr>
        <w:t xml:space="preserve"> </w:t>
      </w:r>
      <w:r w:rsidR="00B40CFF" w:rsidRPr="00B106AA">
        <w:t>Agreement.</w:t>
      </w:r>
      <w:r w:rsidR="0042615D" w:rsidRPr="00B106AA">
        <w:t xml:space="preserve"> </w:t>
      </w:r>
    </w:p>
    <w:p w14:paraId="5E4E672C" w14:textId="77777777" w:rsidR="00734E56" w:rsidRPr="00B106AA" w:rsidRDefault="00734E56" w:rsidP="00734E56">
      <w:pPr>
        <w:pStyle w:val="ListParagraph"/>
      </w:pPr>
    </w:p>
    <w:p w14:paraId="00D8D93B" w14:textId="77777777" w:rsidR="00734E56" w:rsidRPr="00B106AA" w:rsidRDefault="00097035" w:rsidP="00734E56">
      <w:pPr>
        <w:pStyle w:val="ListParagraph"/>
        <w:numPr>
          <w:ilvl w:val="1"/>
          <w:numId w:val="10"/>
        </w:numPr>
        <w:ind w:left="720" w:hanging="720"/>
        <w:rPr>
          <w:lang w:bidi="ar-SA"/>
        </w:rPr>
      </w:pPr>
      <w:r w:rsidRPr="00B106AA">
        <w:rPr>
          <w:lang w:bidi="ar-SA"/>
        </w:rPr>
        <w:t>T</w:t>
      </w:r>
      <w:r w:rsidR="00734E56" w:rsidRPr="00B106AA">
        <w:rPr>
          <w:lang w:bidi="ar-SA"/>
        </w:rPr>
        <w:t>he Promoter shall send call</w:t>
      </w:r>
      <w:r w:rsidR="006656D7" w:rsidRPr="00B106AA">
        <w:rPr>
          <w:lang w:bidi="ar-SA"/>
        </w:rPr>
        <w:t>s</w:t>
      </w:r>
      <w:r w:rsidR="00734E56" w:rsidRPr="00B106AA">
        <w:rPr>
          <w:lang w:bidi="ar-SA"/>
        </w:rPr>
        <w:t>/</w:t>
      </w:r>
      <w:r w:rsidR="006656D7" w:rsidRPr="00B106AA">
        <w:rPr>
          <w:lang w:bidi="ar-SA"/>
        </w:rPr>
        <w:t xml:space="preserve"> </w:t>
      </w:r>
      <w:r w:rsidR="00734E56" w:rsidRPr="00B106AA">
        <w:rPr>
          <w:lang w:bidi="ar-SA"/>
        </w:rPr>
        <w:t>demand notices for installments at the address/e-mail of the first-named Allottee available in the records of the Promoter</w:t>
      </w:r>
      <w:r w:rsidRPr="00B106AA">
        <w:rPr>
          <w:lang w:bidi="ar-SA"/>
        </w:rPr>
        <w:t xml:space="preserve"> for amounts payable from time to time by the Allottee(s) under this Agreement</w:t>
      </w:r>
      <w:r w:rsidR="00734E56" w:rsidRPr="00B106AA">
        <w:rPr>
          <w:lang w:bidi="ar-SA"/>
        </w:rPr>
        <w:t>, and such call</w:t>
      </w:r>
      <w:r w:rsidR="006656D7" w:rsidRPr="00B106AA">
        <w:rPr>
          <w:lang w:bidi="ar-SA"/>
        </w:rPr>
        <w:t>s</w:t>
      </w:r>
      <w:r w:rsidR="00734E56" w:rsidRPr="00B106AA">
        <w:rPr>
          <w:lang w:bidi="ar-SA"/>
        </w:rPr>
        <w:t>/ demand notices shall be deemed to have been received by the Allottee</w:t>
      </w:r>
      <w:r w:rsidR="00513C52" w:rsidRPr="00B106AA">
        <w:t>(s)</w:t>
      </w:r>
      <w:r w:rsidR="00734E56" w:rsidRPr="00B106AA">
        <w:rPr>
          <w:lang w:bidi="ar-SA"/>
        </w:rPr>
        <w:t>: (i) within five (5) days of dispatch by the Promoter, in case sent by speed post/ courier; and (ii) immediately, in case sent by e-mail. It is understood and accepted by the Allottee</w:t>
      </w:r>
      <w:r w:rsidR="00513C52" w:rsidRPr="00B106AA">
        <w:t>(s)</w:t>
      </w:r>
      <w:r w:rsidR="00734E56" w:rsidRPr="00B106AA">
        <w:rPr>
          <w:lang w:bidi="ar-SA"/>
        </w:rPr>
        <w:t xml:space="preserve"> that time linked demands including excavation shall be common for the Project and it is only upon start of construction that demands shall be governed by construction-linked payment plan.</w:t>
      </w:r>
    </w:p>
    <w:p w14:paraId="1A126289" w14:textId="77777777" w:rsidR="00734E56" w:rsidRPr="00B106AA" w:rsidRDefault="00734E56" w:rsidP="00734E56">
      <w:pPr>
        <w:pStyle w:val="ListParagraph"/>
        <w:widowControl/>
        <w:autoSpaceDE/>
        <w:autoSpaceDN/>
        <w:ind w:left="821" w:firstLine="0"/>
        <w:rPr>
          <w:lang w:bidi="ar-SA"/>
        </w:rPr>
      </w:pPr>
    </w:p>
    <w:p w14:paraId="4E5ADACA" w14:textId="77777777" w:rsidR="00734E56" w:rsidRPr="00B106AA" w:rsidRDefault="00734E56" w:rsidP="00563953">
      <w:pPr>
        <w:pStyle w:val="ListParagraph"/>
        <w:numPr>
          <w:ilvl w:val="1"/>
          <w:numId w:val="10"/>
        </w:numPr>
        <w:ind w:left="720" w:hanging="720"/>
        <w:rPr>
          <w:lang w:bidi="ar-SA"/>
        </w:rPr>
      </w:pPr>
      <w:r w:rsidRPr="00B106AA">
        <w:rPr>
          <w:lang w:bidi="ar-SA"/>
        </w:rPr>
        <w:t xml:space="preserve">The </w:t>
      </w:r>
      <w:r w:rsidR="00513C52" w:rsidRPr="00B106AA">
        <w:rPr>
          <w:lang w:bidi="ar-SA"/>
        </w:rPr>
        <w:t>Allottee</w:t>
      </w:r>
      <w:r w:rsidR="00513C52" w:rsidRPr="00B106AA">
        <w:t xml:space="preserve">(s) </w:t>
      </w:r>
      <w:r w:rsidRPr="00B106AA">
        <w:rPr>
          <w:lang w:bidi="ar-SA"/>
        </w:rPr>
        <w:t xml:space="preserve">has applied for the booking and allotment of the </w:t>
      </w:r>
      <w:r w:rsidR="00F63D2B" w:rsidRPr="00B106AA">
        <w:rPr>
          <w:lang w:bidi="ar-SA"/>
        </w:rPr>
        <w:t xml:space="preserve">Said </w:t>
      </w:r>
      <w:r w:rsidR="00B61723" w:rsidRPr="00B106AA">
        <w:rPr>
          <w:lang w:bidi="ar-SA"/>
        </w:rPr>
        <w:t xml:space="preserve">Independent </w:t>
      </w:r>
      <w:r w:rsidRPr="00B106AA">
        <w:rPr>
          <w:lang w:bidi="ar-SA"/>
        </w:rPr>
        <w:t xml:space="preserve">Floor Residence being fully aware of the cost of the </w:t>
      </w:r>
      <w:r w:rsidR="00B61723" w:rsidRPr="00B106AA">
        <w:rPr>
          <w:lang w:bidi="ar-SA"/>
        </w:rPr>
        <w:t>Independent Floor Residence</w:t>
      </w:r>
      <w:r w:rsidRPr="00B106AA">
        <w:rPr>
          <w:lang w:bidi="ar-SA"/>
        </w:rPr>
        <w:t xml:space="preserve">, and also of the new tax regime of Goods &amp; </w:t>
      </w:r>
      <w:r w:rsidRPr="00B106AA">
        <w:t>Services</w:t>
      </w:r>
      <w:r w:rsidRPr="00B106AA">
        <w:rPr>
          <w:lang w:bidi="ar-SA"/>
        </w:rPr>
        <w:t xml:space="preserve"> Tax (in short ‘GST’) having come into existence with effect from 01.07.2017. Therefore, the Allottee</w:t>
      </w:r>
      <w:r w:rsidR="00492FA7" w:rsidRPr="00B106AA">
        <w:rPr>
          <w:lang w:bidi="ar-SA"/>
        </w:rPr>
        <w:t>(s)</w:t>
      </w:r>
      <w:r w:rsidRPr="00B106AA">
        <w:rPr>
          <w:lang w:bidi="ar-SA"/>
        </w:rPr>
        <w:t xml:space="preserve"> has made the booking having been fully aware that all payments made will attract GST under the Central Goods and Services Tax Act, 2017 </w:t>
      </w:r>
      <w:r w:rsidR="00F93944" w:rsidRPr="00B106AA">
        <w:rPr>
          <w:lang w:bidi="ar-SA"/>
        </w:rPr>
        <w:t>(“CGST Act, 2017”)</w:t>
      </w:r>
      <w:r w:rsidR="00FA47C2" w:rsidRPr="00B106AA">
        <w:rPr>
          <w:lang w:bidi="ar-SA"/>
        </w:rPr>
        <w:t xml:space="preserve"> </w:t>
      </w:r>
      <w:r w:rsidRPr="00B106AA">
        <w:rPr>
          <w:lang w:bidi="ar-SA"/>
        </w:rPr>
        <w:t>and the Allottee</w:t>
      </w:r>
      <w:r w:rsidR="00492FA7" w:rsidRPr="00B106AA">
        <w:rPr>
          <w:lang w:bidi="ar-SA"/>
        </w:rPr>
        <w:t>(s)</w:t>
      </w:r>
      <w:r w:rsidRPr="00B106AA">
        <w:rPr>
          <w:lang w:bidi="ar-SA"/>
        </w:rPr>
        <w:t xml:space="preserve"> further acknowledges that the cost of the </w:t>
      </w:r>
      <w:r w:rsidR="00F63D2B" w:rsidRPr="00B106AA">
        <w:rPr>
          <w:lang w:bidi="ar-SA"/>
        </w:rPr>
        <w:t xml:space="preserve">Said </w:t>
      </w:r>
      <w:r w:rsidR="00B61723" w:rsidRPr="00B106AA">
        <w:rPr>
          <w:lang w:bidi="ar-SA"/>
        </w:rPr>
        <w:t xml:space="preserve">Independent </w:t>
      </w:r>
      <w:r w:rsidR="00F63D2B" w:rsidRPr="00B106AA">
        <w:rPr>
          <w:lang w:bidi="ar-SA"/>
        </w:rPr>
        <w:t>Floor Residence</w:t>
      </w:r>
      <w:r w:rsidRPr="00B106AA">
        <w:rPr>
          <w:lang w:bidi="ar-SA"/>
        </w:rPr>
        <w:t xml:space="preserve"> has already factored into the benefit of input tax credit as per Section 171 of the CGST Act, 2017. The </w:t>
      </w:r>
      <w:r w:rsidR="00B96D38" w:rsidRPr="00B106AA">
        <w:rPr>
          <w:lang w:bidi="ar-SA"/>
        </w:rPr>
        <w:t xml:space="preserve">Allottee(s) </w:t>
      </w:r>
      <w:r w:rsidRPr="00B106AA">
        <w:rPr>
          <w:lang w:bidi="ar-SA"/>
        </w:rPr>
        <w:t>further confirms that he / she shall not claim any GST credit and/</w:t>
      </w:r>
      <w:r w:rsidR="00F63D2B" w:rsidRPr="00B106AA">
        <w:rPr>
          <w:lang w:bidi="ar-SA"/>
        </w:rPr>
        <w:t xml:space="preserve"> </w:t>
      </w:r>
      <w:r w:rsidRPr="00B106AA">
        <w:rPr>
          <w:lang w:bidi="ar-SA"/>
        </w:rPr>
        <w:t xml:space="preserve">or claim any reduction in price of the </w:t>
      </w:r>
      <w:r w:rsidR="00B61723" w:rsidRPr="00B106AA">
        <w:rPr>
          <w:lang w:bidi="ar-SA"/>
        </w:rPr>
        <w:t>Independent Floor Residence</w:t>
      </w:r>
      <w:r w:rsidRPr="00B106AA">
        <w:rPr>
          <w:lang w:bidi="ar-SA"/>
        </w:rPr>
        <w:t xml:space="preserve"> due to such application of GST.</w:t>
      </w:r>
    </w:p>
    <w:p w14:paraId="0E88657E" w14:textId="77777777" w:rsidR="00684AAE" w:rsidRPr="00B106AA" w:rsidRDefault="00684AAE" w:rsidP="00771734">
      <w:pPr>
        <w:pStyle w:val="BodyText"/>
        <w:ind w:left="720" w:hanging="720"/>
        <w:rPr>
          <w:sz w:val="22"/>
          <w:szCs w:val="22"/>
        </w:rPr>
      </w:pPr>
    </w:p>
    <w:p w14:paraId="21AA565C" w14:textId="77777777" w:rsidR="00684AAE" w:rsidRPr="00B106AA" w:rsidRDefault="00684AAE" w:rsidP="0048010B">
      <w:pPr>
        <w:pStyle w:val="ListParagraph"/>
        <w:numPr>
          <w:ilvl w:val="1"/>
          <w:numId w:val="10"/>
        </w:numPr>
        <w:ind w:left="720" w:hanging="720"/>
      </w:pPr>
      <w:r w:rsidRPr="00B106AA">
        <w:t xml:space="preserve">Subject to Clause 9.3, the </w:t>
      </w:r>
      <w:r w:rsidR="005A1C8F" w:rsidRPr="00B106AA">
        <w:t>Promoter</w:t>
      </w:r>
      <w:r w:rsidRPr="00B106AA">
        <w:t xml:space="preserve"> agree</w:t>
      </w:r>
      <w:r w:rsidR="007A0C5C" w:rsidRPr="00B106AA">
        <w:t>s</w:t>
      </w:r>
      <w:r w:rsidRPr="00B106AA">
        <w:t xml:space="preserve"> and acknowledge</w:t>
      </w:r>
      <w:r w:rsidR="007A0C5C" w:rsidRPr="00B106AA">
        <w:t>s</w:t>
      </w:r>
      <w:r w:rsidRPr="00B106AA">
        <w:t xml:space="preserve">, that the Allottee(s) shall have the right to the </w:t>
      </w:r>
      <w:r w:rsidR="000106A4" w:rsidRPr="00B106AA">
        <w:t xml:space="preserve">Said </w:t>
      </w:r>
      <w:r w:rsidR="00B61723" w:rsidRPr="00B106AA">
        <w:t xml:space="preserve">Independent </w:t>
      </w:r>
      <w:r w:rsidR="005E23EF" w:rsidRPr="00B106AA">
        <w:t>Floor Residence</w:t>
      </w:r>
      <w:r w:rsidRPr="00B106AA">
        <w:t xml:space="preserve"> as mentioned below:</w:t>
      </w:r>
    </w:p>
    <w:p w14:paraId="1EBFDB1E" w14:textId="77777777" w:rsidR="00684AAE" w:rsidRPr="00B106AA" w:rsidRDefault="00684AAE" w:rsidP="00771734">
      <w:pPr>
        <w:pStyle w:val="BodyText"/>
        <w:ind w:left="720" w:hanging="720"/>
        <w:rPr>
          <w:sz w:val="22"/>
          <w:szCs w:val="22"/>
        </w:rPr>
      </w:pPr>
    </w:p>
    <w:p w14:paraId="4145E39E" w14:textId="77777777" w:rsidR="00684AAE" w:rsidRPr="00B106AA" w:rsidRDefault="00684AAE" w:rsidP="0048010B">
      <w:pPr>
        <w:pStyle w:val="ListParagraph"/>
        <w:numPr>
          <w:ilvl w:val="0"/>
          <w:numId w:val="9"/>
        </w:numPr>
        <w:ind w:left="1440"/>
      </w:pPr>
      <w:r w:rsidRPr="00B106AA">
        <w:t xml:space="preserve">The Allottee(s) shall have exclusive ownership of the </w:t>
      </w:r>
      <w:r w:rsidR="000106A4" w:rsidRPr="00B106AA">
        <w:t xml:space="preserve">Said </w:t>
      </w:r>
      <w:r w:rsidR="00B61723" w:rsidRPr="00B106AA">
        <w:t xml:space="preserve">Independent </w:t>
      </w:r>
      <w:r w:rsidR="005E23EF" w:rsidRPr="00B106AA">
        <w:t>Floor Residence</w:t>
      </w:r>
      <w:r w:rsidRPr="00B106AA">
        <w:t xml:space="preserve"> and exclusive right to use </w:t>
      </w:r>
      <w:r w:rsidR="00C665BF" w:rsidRPr="00B106AA">
        <w:t>the terrace, basement area and one car parking space</w:t>
      </w:r>
      <w:r w:rsidRPr="00B106AA">
        <w:t xml:space="preserve">. The Allottee(s) understand that the </w:t>
      </w:r>
      <w:r w:rsidR="00C665BF" w:rsidRPr="00B106AA">
        <w:t xml:space="preserve">right to use the terrace, basement area and one car parking space </w:t>
      </w:r>
      <w:r w:rsidR="007A0C5C" w:rsidRPr="00B106AA">
        <w:t xml:space="preserve">shall be </w:t>
      </w:r>
      <w:r w:rsidRPr="00B106AA">
        <w:t xml:space="preserve">an indivisible part of the </w:t>
      </w:r>
      <w:r w:rsidR="000106A4" w:rsidRPr="00B106AA">
        <w:t xml:space="preserve">Said </w:t>
      </w:r>
      <w:r w:rsidR="00B61723" w:rsidRPr="00B106AA">
        <w:t xml:space="preserve">Independent </w:t>
      </w:r>
      <w:r w:rsidR="005E23EF" w:rsidRPr="00B106AA">
        <w:t>Floor Residence</w:t>
      </w:r>
      <w:r w:rsidRPr="00B106AA">
        <w:t xml:space="preserve"> and cannot be sold or transferred separately;</w:t>
      </w:r>
    </w:p>
    <w:p w14:paraId="3139F672" w14:textId="77777777" w:rsidR="00684AAE" w:rsidRPr="00B106AA" w:rsidRDefault="00684AAE" w:rsidP="00771734">
      <w:pPr>
        <w:pStyle w:val="BodyText"/>
        <w:ind w:left="720" w:hanging="720"/>
        <w:rPr>
          <w:sz w:val="22"/>
          <w:szCs w:val="22"/>
        </w:rPr>
      </w:pPr>
    </w:p>
    <w:p w14:paraId="17B04949" w14:textId="77777777" w:rsidR="00F711F5" w:rsidRPr="00B106AA" w:rsidRDefault="00684AAE" w:rsidP="0048010B">
      <w:pPr>
        <w:pStyle w:val="ListParagraph"/>
        <w:numPr>
          <w:ilvl w:val="0"/>
          <w:numId w:val="9"/>
        </w:numPr>
        <w:ind w:left="1440"/>
      </w:pPr>
      <w:r w:rsidRPr="00B106AA">
        <w:t xml:space="preserve">The Allottee(s) shall also have undivided proportionate share/ interest in the </w:t>
      </w:r>
      <w:r w:rsidR="00F711F5" w:rsidRPr="00B106AA">
        <w:t xml:space="preserve">land underneath the Subject Plot and in the </w:t>
      </w:r>
      <w:r w:rsidR="000106A4" w:rsidRPr="00B106AA">
        <w:t xml:space="preserve">Common Areas </w:t>
      </w:r>
      <w:r w:rsidR="00F711F5" w:rsidRPr="00B106AA">
        <w:t xml:space="preserve">in the </w:t>
      </w:r>
      <w:r w:rsidR="000106A4" w:rsidRPr="00B106AA">
        <w:t xml:space="preserve">Building </w:t>
      </w:r>
      <w:r w:rsidR="00F711F5" w:rsidRPr="00B106AA">
        <w:t xml:space="preserve">constructed on </w:t>
      </w:r>
      <w:r w:rsidR="00F711F5" w:rsidRPr="00B106AA">
        <w:lastRenderedPageBreak/>
        <w:t xml:space="preserve">the Subject Plot, subject to </w:t>
      </w:r>
      <w:r w:rsidR="00E941FA" w:rsidRPr="00B106AA">
        <w:t>non-</w:t>
      </w:r>
      <w:r w:rsidR="00F711F5" w:rsidRPr="00B106AA">
        <w:t xml:space="preserve">exclusive right to use areas out of the </w:t>
      </w:r>
      <w:r w:rsidR="000106A4" w:rsidRPr="00B106AA">
        <w:t xml:space="preserve">Common Areas </w:t>
      </w:r>
      <w:r w:rsidR="00F711F5" w:rsidRPr="00B106AA">
        <w:t xml:space="preserve">that have been allocated to </w:t>
      </w:r>
      <w:r w:rsidR="006666A1" w:rsidRPr="00B106AA">
        <w:t>other floor owners in the Project</w:t>
      </w:r>
      <w:r w:rsidR="00F711F5" w:rsidRPr="00B106AA">
        <w:t>.</w:t>
      </w:r>
      <w:r w:rsidR="00FC2C53" w:rsidRPr="00B106AA">
        <w:t xml:space="preserve"> </w:t>
      </w:r>
      <w:r w:rsidR="00292F49" w:rsidRPr="00B106AA">
        <w:t xml:space="preserve"> </w:t>
      </w:r>
    </w:p>
    <w:p w14:paraId="60F82F23" w14:textId="77777777" w:rsidR="00F711F5" w:rsidRPr="00B106AA" w:rsidRDefault="00F711F5" w:rsidP="00F711F5">
      <w:pPr>
        <w:pStyle w:val="ListParagraph"/>
      </w:pPr>
    </w:p>
    <w:p w14:paraId="2C3545B5" w14:textId="77777777" w:rsidR="00684AAE" w:rsidRPr="00B106AA" w:rsidRDefault="00684AAE" w:rsidP="0048010B">
      <w:pPr>
        <w:pStyle w:val="ListParagraph"/>
        <w:numPr>
          <w:ilvl w:val="0"/>
          <w:numId w:val="9"/>
        </w:numPr>
        <w:ind w:left="1440"/>
      </w:pPr>
      <w:r w:rsidRPr="00B106AA">
        <w:t xml:space="preserve">The Allottee(s) shall use the said Common Areas </w:t>
      </w:r>
      <w:r w:rsidR="0085247D" w:rsidRPr="00B106AA">
        <w:t xml:space="preserve">within the Subject Plot </w:t>
      </w:r>
      <w:r w:rsidRPr="00B106AA">
        <w:t>along with other occupants, maintenance staff, etc., without causing any inconvenience</w:t>
      </w:r>
      <w:r w:rsidR="00543715" w:rsidRPr="00B106AA">
        <w:t>, nuisance</w:t>
      </w:r>
      <w:r w:rsidRPr="00B106AA">
        <w:t xml:space="preserve"> or hindrance to them. </w:t>
      </w:r>
    </w:p>
    <w:p w14:paraId="12BFEB20" w14:textId="77777777" w:rsidR="00684AAE" w:rsidRPr="00B106AA" w:rsidRDefault="00684AAE" w:rsidP="00771734">
      <w:pPr>
        <w:pStyle w:val="BodyText"/>
        <w:ind w:left="720" w:hanging="720"/>
        <w:rPr>
          <w:sz w:val="22"/>
          <w:szCs w:val="22"/>
        </w:rPr>
      </w:pPr>
    </w:p>
    <w:p w14:paraId="67ABF135" w14:textId="77777777" w:rsidR="006666A1" w:rsidRPr="00B106AA" w:rsidRDefault="00684AAE" w:rsidP="006666A1">
      <w:pPr>
        <w:pStyle w:val="ListParagraph"/>
        <w:numPr>
          <w:ilvl w:val="0"/>
          <w:numId w:val="9"/>
        </w:numPr>
        <w:ind w:left="1440"/>
      </w:pPr>
      <w:r w:rsidRPr="00B106AA">
        <w:t xml:space="preserve">The Allottee(s) has the right to visit the Project site to assess the extent of development of the Project and its </w:t>
      </w:r>
      <w:r w:rsidR="00C665BF" w:rsidRPr="00B106AA">
        <w:t xml:space="preserve">Independent </w:t>
      </w:r>
      <w:r w:rsidR="005E23EF" w:rsidRPr="00B106AA">
        <w:t>Floor Residence</w:t>
      </w:r>
      <w:r w:rsidRPr="00B106AA">
        <w:t xml:space="preserve">, as the case may be, subject to prior permission from the </w:t>
      </w:r>
      <w:r w:rsidR="005A1C8F" w:rsidRPr="00B106AA">
        <w:t>Promoter</w:t>
      </w:r>
      <w:r w:rsidRPr="00B106AA">
        <w:t xml:space="preserve">, which permission shall be granted by the </w:t>
      </w:r>
      <w:r w:rsidR="005A1C8F" w:rsidRPr="00B106AA">
        <w:t>Promoter</w:t>
      </w:r>
      <w:r w:rsidRPr="00B106AA">
        <w:t xml:space="preserve"> </w:t>
      </w:r>
      <w:r w:rsidR="00D5242A" w:rsidRPr="00B106AA">
        <w:t>keeping in consideration</w:t>
      </w:r>
      <w:r w:rsidRPr="00B106AA">
        <w:t xml:space="preserve"> the safety norms as determined by the </w:t>
      </w:r>
      <w:r w:rsidR="005A1C8F" w:rsidRPr="00B106AA">
        <w:t>Promoter</w:t>
      </w:r>
      <w:r w:rsidRPr="00B106AA">
        <w:t>. It is however clarified, that the Allottee(s) shall visit the under</w:t>
      </w:r>
      <w:r w:rsidR="007C10AA" w:rsidRPr="00B106AA">
        <w:t>-</w:t>
      </w:r>
      <w:r w:rsidRPr="00B106AA">
        <w:t>construction site at its own risk and peril.</w:t>
      </w:r>
    </w:p>
    <w:p w14:paraId="4A515C24" w14:textId="77777777" w:rsidR="006666A1" w:rsidRPr="00B106AA" w:rsidRDefault="006666A1" w:rsidP="006666A1">
      <w:pPr>
        <w:pStyle w:val="ListParagraph"/>
      </w:pPr>
    </w:p>
    <w:p w14:paraId="2E489B69" w14:textId="77777777" w:rsidR="006666A1" w:rsidRPr="00B106AA" w:rsidRDefault="006666A1" w:rsidP="006666A1">
      <w:pPr>
        <w:pStyle w:val="ListParagraph"/>
        <w:numPr>
          <w:ilvl w:val="0"/>
          <w:numId w:val="9"/>
        </w:numPr>
        <w:ind w:left="1440"/>
      </w:pPr>
      <w:r w:rsidRPr="00B106AA">
        <w:t xml:space="preserve">The Allottee(s) agrees and understands that the car parking space in the stilt area of the Said Building (other than </w:t>
      </w:r>
      <w:r w:rsidR="00543715" w:rsidRPr="00B106AA">
        <w:t xml:space="preserve">the </w:t>
      </w:r>
      <w:r w:rsidRPr="00B106AA">
        <w:t>allocation</w:t>
      </w:r>
      <w:r w:rsidR="00B4599D" w:rsidRPr="00B106AA">
        <w:t>,</w:t>
      </w:r>
      <w:r w:rsidRPr="00B106AA">
        <w:t xml:space="preserve"> if any</w:t>
      </w:r>
      <w:r w:rsidR="00B4599D" w:rsidRPr="00B106AA">
        <w:t>,</w:t>
      </w:r>
      <w:r w:rsidRPr="00B106AA">
        <w:t xml:space="preserve"> that has been made to the </w:t>
      </w:r>
      <w:r w:rsidR="00932F12" w:rsidRPr="00B106AA">
        <w:t>Allottee(s))</w:t>
      </w:r>
      <w:r w:rsidRPr="00B106AA">
        <w:t xml:space="preserve">, </w:t>
      </w:r>
      <w:r w:rsidR="00EE5C9D" w:rsidRPr="00B106AA">
        <w:t xml:space="preserve">can/may </w:t>
      </w:r>
      <w:r w:rsidRPr="00B106AA">
        <w:t xml:space="preserve">be allotted by the </w:t>
      </w:r>
      <w:r w:rsidR="00932F12" w:rsidRPr="00B106AA">
        <w:t xml:space="preserve">Promoter </w:t>
      </w:r>
      <w:r w:rsidRPr="00B106AA">
        <w:t xml:space="preserve">to buyers of other floor residences in the </w:t>
      </w:r>
      <w:r w:rsidR="005855D8" w:rsidRPr="00B106AA">
        <w:t>building</w:t>
      </w:r>
      <w:r w:rsidRPr="00B106AA">
        <w:t xml:space="preserve"> for their exclusive use to park cars. The </w:t>
      </w:r>
      <w:r w:rsidR="00932F12" w:rsidRPr="00B106AA">
        <w:t xml:space="preserve">Allottee(s) </w:t>
      </w:r>
      <w:r w:rsidRPr="00B106AA">
        <w:t>expressly confirms to not have any objection to the same and undertakes to not obstruct the usage of the said car parking spaces in the stilt area in any manner whatsoever.</w:t>
      </w:r>
    </w:p>
    <w:p w14:paraId="327EC5D1" w14:textId="77777777" w:rsidR="00684AAE" w:rsidRPr="00B106AA" w:rsidRDefault="00684AAE" w:rsidP="00771734">
      <w:pPr>
        <w:pStyle w:val="BodyText"/>
        <w:ind w:left="720" w:hanging="720"/>
        <w:rPr>
          <w:sz w:val="22"/>
          <w:szCs w:val="22"/>
        </w:rPr>
      </w:pPr>
    </w:p>
    <w:p w14:paraId="44779F05" w14:textId="77777777" w:rsidR="00684AAE" w:rsidRPr="00B106AA" w:rsidRDefault="00684AAE" w:rsidP="0048010B">
      <w:pPr>
        <w:pStyle w:val="ListParagraph"/>
        <w:numPr>
          <w:ilvl w:val="1"/>
          <w:numId w:val="10"/>
        </w:numPr>
        <w:tabs>
          <w:tab w:val="left" w:pos="666"/>
        </w:tabs>
        <w:ind w:left="720" w:hanging="720"/>
      </w:pPr>
      <w:r w:rsidRPr="00B106AA">
        <w:t xml:space="preserve">The </w:t>
      </w:r>
      <w:r w:rsidR="005A1C8F" w:rsidRPr="00B106AA">
        <w:t>Promoter</w:t>
      </w:r>
      <w:r w:rsidRPr="00B106AA">
        <w:t xml:space="preserve"> agrees to pay all outstanding payments before transferring the physical possession of the </w:t>
      </w:r>
      <w:r w:rsidR="00B4599D" w:rsidRPr="00B106AA">
        <w:t xml:space="preserve">Said </w:t>
      </w:r>
      <w:r w:rsidR="00124BDE" w:rsidRPr="00B106AA">
        <w:t xml:space="preserve">Independent </w:t>
      </w:r>
      <w:r w:rsidR="005E23EF" w:rsidRPr="00B106AA">
        <w:t>Floor Residence</w:t>
      </w:r>
      <w:r w:rsidRPr="00B106AA">
        <w:t xml:space="preserve"> to the Allottee(s), which it has collected from the Allottee(s), for the payment of such outstanding payments (including land cost, ground rent, municipal or other local taxes/ charges/ levies etc., maintenance charges to license holder, including mortgage loan and interest on mortgages or other encumbrances and such other liabilities payable to competent authorities, banks and financial institutions, which are related to the </w:t>
      </w:r>
      <w:r w:rsidR="00B4599D" w:rsidRPr="00B106AA">
        <w:t>Building/</w:t>
      </w:r>
      <w:r w:rsidR="00124BDE" w:rsidRPr="00B106AA">
        <w:t xml:space="preserve">Independent </w:t>
      </w:r>
      <w:r w:rsidR="005E23EF" w:rsidRPr="00B106AA">
        <w:t>Floor Residence</w:t>
      </w:r>
      <w:r w:rsidRPr="00B106AA">
        <w:t xml:space="preserve">). If the </w:t>
      </w:r>
      <w:r w:rsidR="005A1C8F" w:rsidRPr="00B106AA">
        <w:t>Promoter</w:t>
      </w:r>
      <w:r w:rsidRPr="00B106AA">
        <w:t xml:space="preserve"> fails to pay all or any of the outstanding payments collected by it from the Allottee(s) or any liability, mortgage loan and interest thereon before transferring the </w:t>
      </w:r>
      <w:r w:rsidR="00B4599D" w:rsidRPr="00B106AA">
        <w:t xml:space="preserve">Said </w:t>
      </w:r>
      <w:r w:rsidR="00124BDE" w:rsidRPr="00B106AA">
        <w:t xml:space="preserve">Independent </w:t>
      </w:r>
      <w:r w:rsidR="005E23EF" w:rsidRPr="00B106AA">
        <w:t>Floor Residence</w:t>
      </w:r>
      <w:r w:rsidRPr="00B106AA">
        <w:t xml:space="preserve"> to the Allottee(s), the </w:t>
      </w:r>
      <w:r w:rsidR="005A1C8F" w:rsidRPr="00B106AA">
        <w:t>Promoter</w:t>
      </w:r>
      <w:r w:rsidRPr="00B106AA">
        <w:t xml:space="preserve"> agrees to be liable, even after the transfer of the </w:t>
      </w:r>
      <w:r w:rsidR="00B4599D" w:rsidRPr="00B106AA">
        <w:t xml:space="preserve">Said </w:t>
      </w:r>
      <w:r w:rsidR="00124BDE" w:rsidRPr="00B106AA">
        <w:t xml:space="preserve">Independent </w:t>
      </w:r>
      <w:r w:rsidR="005E23EF" w:rsidRPr="00B106AA">
        <w:t>Floor Residence</w:t>
      </w:r>
      <w:r w:rsidRPr="00B106AA">
        <w:t>, to pay such</w:t>
      </w:r>
      <w:r w:rsidR="0048010B" w:rsidRPr="00B106AA">
        <w:t xml:space="preserve"> </w:t>
      </w:r>
      <w:r w:rsidRPr="00B106AA">
        <w:t xml:space="preserve">outstanding payments and penal charges, if any, to the authority or person to whom they are payable and be liable for the cost of any legal proceedings which may be taken therefore by such authority or person. It is clarified that on and from the Possession Notice Expiry Date (as defined herein below), the Allottee(s) shall be responsible and liable to make timely payments of outgoings including </w:t>
      </w:r>
      <w:r w:rsidR="00EE5C9D" w:rsidRPr="00B106AA">
        <w:t xml:space="preserve">but not limited to </w:t>
      </w:r>
      <w:r w:rsidRPr="00B106AA">
        <w:t xml:space="preserve">house tax, property tax, electricity charges and cess, maintenance charges to Promoter or </w:t>
      </w:r>
      <w:r w:rsidR="00682D2F" w:rsidRPr="00B106AA">
        <w:t xml:space="preserve">Association </w:t>
      </w:r>
      <w:r w:rsidR="00B4599D" w:rsidRPr="00B106AA">
        <w:t xml:space="preserve">of </w:t>
      </w:r>
      <w:r w:rsidR="00682D2F" w:rsidRPr="00B106AA">
        <w:t xml:space="preserve">Allottees </w:t>
      </w:r>
      <w:r w:rsidRPr="00B106AA">
        <w:t xml:space="preserve">and other municipal or governmental taxes or cesses etc., as may be applicable or imposed by </w:t>
      </w:r>
      <w:r w:rsidR="00B4599D" w:rsidRPr="00B106AA">
        <w:t>competent authority</w:t>
      </w:r>
      <w:r w:rsidRPr="00B106AA">
        <w:t xml:space="preserve">, from time to time, either as per individual assessment demand or as a pro-rata share, if imposed on the </w:t>
      </w:r>
      <w:r w:rsidR="007A0C5C" w:rsidRPr="00B106AA">
        <w:t>P</w:t>
      </w:r>
      <w:r w:rsidRPr="00B106AA">
        <w:t>roject</w:t>
      </w:r>
      <w:r w:rsidR="007A0C5C" w:rsidRPr="00B106AA">
        <w:t xml:space="preserve"> or the Building</w:t>
      </w:r>
      <w:r w:rsidRPr="00B106AA">
        <w:t xml:space="preserve">, to </w:t>
      </w:r>
      <w:r w:rsidR="00AF51CF" w:rsidRPr="00B106AA">
        <w:t xml:space="preserve">the </w:t>
      </w:r>
      <w:r w:rsidR="005A1C8F" w:rsidRPr="00B106AA">
        <w:t>Promoter</w:t>
      </w:r>
      <w:r w:rsidRPr="00B106AA">
        <w:t xml:space="preserve"> or directly to the Competent Authority </w:t>
      </w:r>
      <w:r w:rsidR="00D5242A" w:rsidRPr="00B106AA">
        <w:t>as the case may be</w:t>
      </w:r>
      <w:r w:rsidRPr="00B106AA">
        <w:t>.</w:t>
      </w:r>
    </w:p>
    <w:p w14:paraId="3C1C5038" w14:textId="77777777" w:rsidR="00684AAE" w:rsidRPr="00B106AA" w:rsidRDefault="00684AAE" w:rsidP="00771734">
      <w:pPr>
        <w:pStyle w:val="BodyText"/>
        <w:ind w:left="720" w:hanging="720"/>
        <w:rPr>
          <w:sz w:val="22"/>
          <w:szCs w:val="22"/>
        </w:rPr>
      </w:pPr>
    </w:p>
    <w:p w14:paraId="253E402C" w14:textId="77777777" w:rsidR="00684AAE" w:rsidRPr="00B106AA" w:rsidRDefault="00684AAE" w:rsidP="0048010B">
      <w:pPr>
        <w:pStyle w:val="ListParagraph"/>
        <w:numPr>
          <w:ilvl w:val="1"/>
          <w:numId w:val="10"/>
        </w:numPr>
        <w:ind w:left="720" w:hanging="720"/>
      </w:pPr>
      <w:r w:rsidRPr="00B106AA">
        <w:t xml:space="preserve">The Allottee(s) has paid a sum of Rs. </w:t>
      </w:r>
      <w:r w:rsidR="0048010B" w:rsidRPr="00B106AA">
        <w:t>____________________</w:t>
      </w:r>
      <w:r w:rsidRPr="00B106AA">
        <w:t xml:space="preserve">/- (Rupees </w:t>
      </w:r>
      <w:r w:rsidR="0048010B" w:rsidRPr="00B106AA">
        <w:t>_________________________</w:t>
      </w:r>
      <w:r w:rsidRPr="00B106AA">
        <w:t xml:space="preserve"> Only), being part payment towards </w:t>
      </w:r>
      <w:r w:rsidR="0059660C" w:rsidRPr="00B106AA">
        <w:t xml:space="preserve">Total </w:t>
      </w:r>
      <w:r w:rsidR="00531A0D" w:rsidRPr="00B106AA">
        <w:t xml:space="preserve"> </w:t>
      </w:r>
      <w:r w:rsidR="00C7137C" w:rsidRPr="00B106AA">
        <w:t>Consideration Value</w:t>
      </w:r>
      <w:r w:rsidR="00932F12" w:rsidRPr="00B106AA">
        <w:t xml:space="preserve"> </w:t>
      </w:r>
      <w:r w:rsidRPr="00B106AA">
        <w:t xml:space="preserve">of </w:t>
      </w:r>
      <w:r w:rsidR="00765B90" w:rsidRPr="00B106AA">
        <w:t xml:space="preserve">the Said </w:t>
      </w:r>
      <w:r w:rsidR="00124BDE" w:rsidRPr="00B106AA">
        <w:t xml:space="preserve">Independent </w:t>
      </w:r>
      <w:r w:rsidR="005E23EF" w:rsidRPr="00B106AA">
        <w:t>Floor Residence</w:t>
      </w:r>
      <w:r w:rsidRPr="00B106AA">
        <w:t xml:space="preserve"> </w:t>
      </w:r>
      <w:r w:rsidR="00932F12" w:rsidRPr="00B106AA">
        <w:t>prior to</w:t>
      </w:r>
      <w:r w:rsidR="00765B90" w:rsidRPr="00B106AA">
        <w:t xml:space="preserve"> execution of</w:t>
      </w:r>
      <w:r w:rsidR="00932F12" w:rsidRPr="00B106AA">
        <w:t xml:space="preserve"> this Agreement for Sale</w:t>
      </w:r>
      <w:r w:rsidR="007A0C5C" w:rsidRPr="00B106AA">
        <w:t xml:space="preserve">, which </w:t>
      </w:r>
      <w:r w:rsidRPr="00B106AA">
        <w:t>form</w:t>
      </w:r>
      <w:r w:rsidR="007A0C5C" w:rsidRPr="00B106AA">
        <w:t>s</w:t>
      </w:r>
      <w:r w:rsidRPr="00B106AA">
        <w:t xml:space="preserve"> part of the Total </w:t>
      </w:r>
      <w:r w:rsidR="00C7137C" w:rsidRPr="00B106AA">
        <w:t>Consideration Value</w:t>
      </w:r>
      <w:r w:rsidRPr="00B106AA">
        <w:t xml:space="preserve">, </w:t>
      </w:r>
      <w:r w:rsidR="00765B90" w:rsidRPr="00B106AA">
        <w:t xml:space="preserve">and </w:t>
      </w:r>
      <w:r w:rsidRPr="00B106AA">
        <w:t xml:space="preserve">the receipt of which the </w:t>
      </w:r>
      <w:r w:rsidR="005A1C8F" w:rsidRPr="00B106AA">
        <w:t>Promoter</w:t>
      </w:r>
      <w:r w:rsidRPr="00B106AA">
        <w:t xml:space="preserve"> hereby acknowledges</w:t>
      </w:r>
      <w:r w:rsidR="007A0C5C" w:rsidRPr="00B106AA">
        <w:t>.</w:t>
      </w:r>
      <w:r w:rsidRPr="00B106AA">
        <w:t xml:space="preserve"> </w:t>
      </w:r>
      <w:r w:rsidR="007A0C5C" w:rsidRPr="00B106AA">
        <w:t>T</w:t>
      </w:r>
      <w:r w:rsidRPr="00B106AA">
        <w:t xml:space="preserve">he Allottee(s) hereby agrees to pay the remaining Total </w:t>
      </w:r>
      <w:r w:rsidR="00C7137C" w:rsidRPr="00B106AA">
        <w:t>Consideration Value</w:t>
      </w:r>
      <w:r w:rsidRPr="00B106AA">
        <w:t xml:space="preserve"> of </w:t>
      </w:r>
      <w:r w:rsidR="009E6AAC" w:rsidRPr="00B106AA">
        <w:t xml:space="preserve">the Said </w:t>
      </w:r>
      <w:r w:rsidR="00124BDE" w:rsidRPr="00B106AA">
        <w:t xml:space="preserve">Independent </w:t>
      </w:r>
      <w:r w:rsidR="005E23EF" w:rsidRPr="00B106AA">
        <w:t>Floor Residence</w:t>
      </w:r>
      <w:r w:rsidRPr="00B106AA">
        <w:t>, as prescribed in the Payment Plan (</w:t>
      </w:r>
      <w:r w:rsidRPr="00B106AA">
        <w:rPr>
          <w:b/>
        </w:rPr>
        <w:t>Schedule-V</w:t>
      </w:r>
      <w:r w:rsidR="00397D0C" w:rsidRPr="00B106AA">
        <w:rPr>
          <w:b/>
        </w:rPr>
        <w:t>I</w:t>
      </w:r>
      <w:r w:rsidRPr="00B106AA">
        <w:t xml:space="preserve">) and as may be demanded by the </w:t>
      </w:r>
      <w:r w:rsidR="005A1C8F" w:rsidRPr="00B106AA">
        <w:t>Promoter</w:t>
      </w:r>
      <w:r w:rsidRPr="00B106AA">
        <w:t xml:space="preserve"> within the time and in the manner specified therein.</w:t>
      </w:r>
    </w:p>
    <w:p w14:paraId="6030AAEE" w14:textId="77777777" w:rsidR="00684AAE" w:rsidRPr="00B106AA" w:rsidRDefault="00684AAE" w:rsidP="00771734">
      <w:pPr>
        <w:pStyle w:val="BodyText"/>
        <w:ind w:left="720" w:hanging="720"/>
        <w:rPr>
          <w:sz w:val="22"/>
          <w:szCs w:val="22"/>
        </w:rPr>
      </w:pPr>
    </w:p>
    <w:p w14:paraId="461A4939" w14:textId="77777777" w:rsidR="00684AAE" w:rsidRPr="00B106AA" w:rsidRDefault="00684AAE" w:rsidP="0048010B">
      <w:pPr>
        <w:pStyle w:val="BodyText"/>
        <w:ind w:left="720"/>
        <w:jc w:val="both"/>
        <w:rPr>
          <w:sz w:val="22"/>
          <w:szCs w:val="22"/>
        </w:rPr>
      </w:pPr>
      <w:r w:rsidRPr="00B106AA">
        <w:rPr>
          <w:sz w:val="22"/>
          <w:szCs w:val="22"/>
        </w:rPr>
        <w:t>Provided that if the Allottee(s) delays in payment towards any amount which is payable, it shall be liable to pay Interest at the rate prescribed under the Act and Rules.</w:t>
      </w:r>
      <w:r w:rsidR="00DA165E" w:rsidRPr="00B106AA">
        <w:rPr>
          <w:sz w:val="22"/>
          <w:szCs w:val="22"/>
        </w:rPr>
        <w:t xml:space="preserve"> Further, the Promoter shall have </w:t>
      </w:r>
      <w:r w:rsidR="007A0C5C" w:rsidRPr="00B106AA">
        <w:rPr>
          <w:sz w:val="22"/>
          <w:szCs w:val="22"/>
        </w:rPr>
        <w:t>a</w:t>
      </w:r>
      <w:r w:rsidR="00DA165E" w:rsidRPr="00B106AA">
        <w:rPr>
          <w:sz w:val="22"/>
          <w:szCs w:val="22"/>
        </w:rPr>
        <w:t xml:space="preserve"> right to terminate this Agreement if the Allottee(s) delays in payment towards any amount</w:t>
      </w:r>
      <w:r w:rsidR="007A0C5C" w:rsidRPr="00B106AA">
        <w:rPr>
          <w:sz w:val="22"/>
          <w:szCs w:val="22"/>
        </w:rPr>
        <w:t>,</w:t>
      </w:r>
      <w:r w:rsidR="00DA165E" w:rsidRPr="00B106AA">
        <w:rPr>
          <w:sz w:val="22"/>
          <w:szCs w:val="22"/>
        </w:rPr>
        <w:t xml:space="preserve"> which is payable and/or the interest thereon.</w:t>
      </w:r>
    </w:p>
    <w:p w14:paraId="7977E499" w14:textId="77777777" w:rsidR="00684AAE" w:rsidRPr="00B106AA" w:rsidRDefault="00684AAE" w:rsidP="00771734">
      <w:pPr>
        <w:pStyle w:val="BodyText"/>
        <w:ind w:left="720" w:hanging="720"/>
        <w:rPr>
          <w:sz w:val="22"/>
          <w:szCs w:val="22"/>
        </w:rPr>
      </w:pPr>
    </w:p>
    <w:p w14:paraId="0789BA12" w14:textId="77777777" w:rsidR="00684AAE" w:rsidRPr="00B106AA" w:rsidRDefault="00684AAE" w:rsidP="00FC2D73">
      <w:pPr>
        <w:pStyle w:val="ListParagraph"/>
        <w:numPr>
          <w:ilvl w:val="1"/>
          <w:numId w:val="10"/>
        </w:numPr>
        <w:ind w:left="720" w:hanging="720"/>
      </w:pPr>
      <w:r w:rsidRPr="00B106AA">
        <w:lastRenderedPageBreak/>
        <w:t xml:space="preserve">It is understood by the Allottee(s) that 10% of the </w:t>
      </w:r>
      <w:r w:rsidR="00531A0D" w:rsidRPr="00B106AA">
        <w:t>Basic Price</w:t>
      </w:r>
      <w:r w:rsidRPr="00B106AA">
        <w:t xml:space="preserve">, shall be construed, considered and treated as </w:t>
      </w:r>
      <w:r w:rsidRPr="00B106AA">
        <w:rPr>
          <w:b/>
        </w:rPr>
        <w:t>"Earnest Money</w:t>
      </w:r>
      <w:r w:rsidR="00AF51CF" w:rsidRPr="00B106AA">
        <w:rPr>
          <w:b/>
        </w:rPr>
        <w:t>”</w:t>
      </w:r>
      <w:r w:rsidRPr="00B106AA">
        <w:t>, to ensure the performance, compliance and fulfilment of the Allottee(s)</w:t>
      </w:r>
      <w:r w:rsidR="009E6AAC" w:rsidRPr="00B106AA">
        <w:t>’</w:t>
      </w:r>
      <w:r w:rsidRPr="00B106AA">
        <w:t xml:space="preserve"> obligations under this Agreement. </w:t>
      </w:r>
    </w:p>
    <w:p w14:paraId="49B3FB03" w14:textId="77777777" w:rsidR="00684AAE" w:rsidRPr="00B106AA" w:rsidRDefault="00684AAE" w:rsidP="00771734">
      <w:pPr>
        <w:pStyle w:val="BodyText"/>
        <w:ind w:left="720" w:hanging="720"/>
        <w:rPr>
          <w:sz w:val="22"/>
          <w:szCs w:val="22"/>
        </w:rPr>
      </w:pPr>
    </w:p>
    <w:p w14:paraId="18B17DF4" w14:textId="77777777" w:rsidR="00684AAE" w:rsidRPr="00B106AA" w:rsidRDefault="00684AAE" w:rsidP="0069397F">
      <w:pPr>
        <w:pStyle w:val="ListParagraph"/>
        <w:numPr>
          <w:ilvl w:val="1"/>
          <w:numId w:val="10"/>
        </w:numPr>
        <w:ind w:left="720" w:hanging="720"/>
      </w:pPr>
      <w:r w:rsidRPr="00B106AA">
        <w:t xml:space="preserve">The Allottee(s) may obtain finance/ loan from any financial institution, bank or any other source, but the Allottee(s) obligation to purchase the </w:t>
      </w:r>
      <w:r w:rsidR="00F310D2" w:rsidRPr="00B106AA">
        <w:t>S</w:t>
      </w:r>
      <w:r w:rsidRPr="00B106AA">
        <w:t xml:space="preserve">aid </w:t>
      </w:r>
      <w:r w:rsidR="002D4796" w:rsidRPr="00B106AA">
        <w:t xml:space="preserve">Independent </w:t>
      </w:r>
      <w:r w:rsidR="005E23EF" w:rsidRPr="00B106AA">
        <w:t>Floor Residence</w:t>
      </w:r>
      <w:r w:rsidRPr="00B106AA">
        <w:t xml:space="preserve"> </w:t>
      </w:r>
      <w:r w:rsidR="002331E8" w:rsidRPr="00B106AA">
        <w:t xml:space="preserve">and to make timely payments </w:t>
      </w:r>
      <w:r w:rsidRPr="00B106AA">
        <w:t>pursuant to this Agreement</w:t>
      </w:r>
      <w:r w:rsidR="002331E8" w:rsidRPr="00B106AA">
        <w:t>,</w:t>
      </w:r>
      <w:r w:rsidRPr="00B106AA">
        <w:t xml:space="preserve"> shall not be contingent on the Allottee(s) ability or competency to obtain such finance. The Allottee(s) shall be solely liable for repayment of the said loan and related charges or arising due to any default under the said loan repayment. The Allottee(s) would remain bound under this Agreement whether or not it has been able to obtain finance for the purchase of the </w:t>
      </w:r>
      <w:r w:rsidR="00F310D2" w:rsidRPr="00B106AA">
        <w:t>S</w:t>
      </w:r>
      <w:r w:rsidRPr="00B106AA">
        <w:t xml:space="preserve">aid </w:t>
      </w:r>
      <w:r w:rsidR="002D4796" w:rsidRPr="00B106AA">
        <w:t xml:space="preserve">Independent </w:t>
      </w:r>
      <w:r w:rsidR="005E23EF" w:rsidRPr="00B106AA">
        <w:t>Floor Residence</w:t>
      </w:r>
      <w:r w:rsidRPr="00B106AA">
        <w:t xml:space="preserve">. The Allottee(s) agrees and has fully understood that the </w:t>
      </w:r>
      <w:r w:rsidR="005A1C8F" w:rsidRPr="00B106AA">
        <w:t>Promoter</w:t>
      </w:r>
      <w:r w:rsidRPr="00B106AA">
        <w:t xml:space="preserve"> shall not be under any obligation whatsoever to make any arrangement for the finance/ loan facilities to the Allottee(s) from any bank/ financial institution. The Allottee(s) shall not omit, ignore, delay, withhold, or fail to make timely payments due and payable to the </w:t>
      </w:r>
      <w:r w:rsidR="005A1C8F" w:rsidRPr="00B106AA">
        <w:t>Promoter</w:t>
      </w:r>
      <w:r w:rsidRPr="00B106AA">
        <w:t xml:space="preserve"> in accordance with the Payment Plan on the grounds of the non-availability of bank loan or finance from any bank/ financial institution for any reason whatsoever and if the Allottee(s) fails to make the due payment to the Promoter within the time agreed herein, then the </w:t>
      </w:r>
      <w:r w:rsidR="005A1C8F" w:rsidRPr="00B106AA">
        <w:t>Promoter</w:t>
      </w:r>
      <w:r w:rsidRPr="00B106AA">
        <w:t xml:space="preserve"> shall have the right to terminate this Agreement in accordance herewith.</w:t>
      </w:r>
    </w:p>
    <w:p w14:paraId="6C39C7A3" w14:textId="77777777" w:rsidR="00684AAE" w:rsidRPr="00B106AA" w:rsidRDefault="00684AAE" w:rsidP="00771734">
      <w:pPr>
        <w:pStyle w:val="BodyText"/>
        <w:ind w:left="720" w:hanging="720"/>
        <w:rPr>
          <w:sz w:val="22"/>
          <w:szCs w:val="22"/>
        </w:rPr>
      </w:pPr>
    </w:p>
    <w:p w14:paraId="7FACBBC9" w14:textId="77777777" w:rsidR="00684AAE" w:rsidRPr="00B106AA" w:rsidRDefault="00684AAE" w:rsidP="0069397F">
      <w:pPr>
        <w:pStyle w:val="ListParagraph"/>
        <w:numPr>
          <w:ilvl w:val="1"/>
          <w:numId w:val="10"/>
        </w:numPr>
        <w:ind w:left="720" w:hanging="720"/>
      </w:pPr>
      <w:r w:rsidRPr="00B106AA">
        <w:t>Furthermore, in every case where the Allottee(s) has obtained a loan/ finance from a bank, financial institution or any other source and for which a tripartite agreement has also been executed by the Promoter (if any), it is agreed by the Allottee(s) that any default by the Allottee(s) of the terms and conditions of such loan/ finance, shall also be deemed to constitute a default by the Allottee(s) of this Agreement, whereupon or at the written request of such bank, financial institution or person from whom such loan has been obtained, the Promoter shall be entitled to terminate this Agreement</w:t>
      </w:r>
      <w:r w:rsidR="00F310D2" w:rsidRPr="00B106AA">
        <w:t xml:space="preserve"> in accordance with the provisions of this Agreement considering the same to be Allottee(s)’ event of default</w:t>
      </w:r>
      <w:r w:rsidR="00F310D2" w:rsidRPr="00B106AA" w:rsidDel="00F310D2">
        <w:t xml:space="preserve"> </w:t>
      </w:r>
      <w:r w:rsidR="00C938F8" w:rsidRPr="00B106AA">
        <w:t>.</w:t>
      </w:r>
    </w:p>
    <w:p w14:paraId="20AD0CBA" w14:textId="77777777" w:rsidR="00C938F8" w:rsidRPr="00B106AA" w:rsidRDefault="00C938F8" w:rsidP="00E8403B">
      <w:pPr>
        <w:pStyle w:val="ListParagraph"/>
        <w:ind w:left="720" w:firstLine="0"/>
      </w:pPr>
    </w:p>
    <w:p w14:paraId="29CDF50B" w14:textId="77777777" w:rsidR="00684AAE" w:rsidRPr="00B106AA" w:rsidRDefault="00684AAE" w:rsidP="001C2E57">
      <w:pPr>
        <w:pStyle w:val="Heading1"/>
        <w:numPr>
          <w:ilvl w:val="0"/>
          <w:numId w:val="10"/>
        </w:numPr>
        <w:ind w:left="720" w:hanging="720"/>
        <w:rPr>
          <w:sz w:val="22"/>
          <w:szCs w:val="22"/>
        </w:rPr>
      </w:pPr>
      <w:r w:rsidRPr="00B106AA">
        <w:rPr>
          <w:sz w:val="22"/>
          <w:szCs w:val="22"/>
        </w:rPr>
        <w:t>MODE OF PAYMENT:</w:t>
      </w:r>
    </w:p>
    <w:p w14:paraId="5D3E66AF" w14:textId="77777777" w:rsidR="00684AAE" w:rsidRPr="00B106AA" w:rsidRDefault="00684AAE" w:rsidP="00771734">
      <w:pPr>
        <w:pStyle w:val="BodyText"/>
        <w:ind w:left="720" w:hanging="720"/>
        <w:rPr>
          <w:b/>
          <w:sz w:val="22"/>
          <w:szCs w:val="22"/>
        </w:rPr>
      </w:pPr>
    </w:p>
    <w:p w14:paraId="3DF6308D" w14:textId="51C3DD31" w:rsidR="00684AAE" w:rsidRPr="00B106AA" w:rsidRDefault="00684AAE" w:rsidP="004011B5">
      <w:pPr>
        <w:pStyle w:val="BodyText"/>
        <w:numPr>
          <w:ilvl w:val="1"/>
          <w:numId w:val="10"/>
        </w:numPr>
        <w:ind w:left="709" w:hanging="709"/>
        <w:jc w:val="both"/>
        <w:rPr>
          <w:sz w:val="22"/>
          <w:szCs w:val="22"/>
        </w:rPr>
      </w:pPr>
      <w:r w:rsidRPr="00B106AA">
        <w:rPr>
          <w:sz w:val="22"/>
          <w:szCs w:val="22"/>
        </w:rPr>
        <w:t xml:space="preserve">Subject to the terms of the Agreement and the Promoter abiding by the construction milestones, the Allottee(s) shall make all payments, on written demand by the Promoter, within the stipulated time as mentioned in the Payment Plan through A/c Payee Cheque/ demand draft/ bankers Cheque or online payment (as applicable) </w:t>
      </w:r>
      <w:commentRangeStart w:id="20"/>
      <w:r w:rsidRPr="00B106AA">
        <w:rPr>
          <w:sz w:val="22"/>
          <w:szCs w:val="22"/>
        </w:rPr>
        <w:t xml:space="preserve">in favour of </w:t>
      </w:r>
      <w:r w:rsidR="00E356E9" w:rsidRPr="00B106AA">
        <w:rPr>
          <w:sz w:val="22"/>
          <w:szCs w:val="22"/>
        </w:rPr>
        <w:t>ARPL SMARTWORLD GEMS MASTER ACCOUNT</w:t>
      </w:r>
      <w:r w:rsidR="00E356E9" w:rsidRPr="00B106AA">
        <w:rPr>
          <w:b/>
          <w:sz w:val="22"/>
          <w:szCs w:val="22"/>
        </w:rPr>
        <w:t xml:space="preserve"> </w:t>
      </w:r>
      <w:r w:rsidRPr="00B106AA">
        <w:rPr>
          <w:sz w:val="22"/>
          <w:szCs w:val="22"/>
        </w:rPr>
        <w:t xml:space="preserve">or an interbank electronic transfer to the account no. </w:t>
      </w:r>
      <w:r w:rsidR="00E356E9" w:rsidRPr="00B106AA">
        <w:rPr>
          <w:sz w:val="22"/>
          <w:szCs w:val="22"/>
        </w:rPr>
        <w:t>777705008987</w:t>
      </w:r>
      <w:r w:rsidRPr="00B106AA">
        <w:rPr>
          <w:sz w:val="22"/>
          <w:szCs w:val="22"/>
        </w:rPr>
        <w:t xml:space="preserve"> at </w:t>
      </w:r>
      <w:r w:rsidR="00E356E9" w:rsidRPr="00B106AA">
        <w:rPr>
          <w:sz w:val="22"/>
          <w:szCs w:val="22"/>
        </w:rPr>
        <w:t xml:space="preserve">ICICI </w:t>
      </w:r>
      <w:r w:rsidRPr="00B106AA">
        <w:rPr>
          <w:sz w:val="22"/>
          <w:szCs w:val="22"/>
        </w:rPr>
        <w:t xml:space="preserve">Bank, </w:t>
      </w:r>
      <w:r w:rsidR="00E356E9" w:rsidRPr="00B106AA">
        <w:rPr>
          <w:sz w:val="22"/>
          <w:szCs w:val="22"/>
        </w:rPr>
        <w:t xml:space="preserve">Sector 54, Suncity Branch, Gurgaon 122002 </w:t>
      </w:r>
      <w:r w:rsidRPr="00B106AA">
        <w:rPr>
          <w:sz w:val="22"/>
          <w:szCs w:val="22"/>
        </w:rPr>
        <w:t xml:space="preserve">having IFSC No. </w:t>
      </w:r>
      <w:r w:rsidR="00E356E9" w:rsidRPr="00B106AA">
        <w:rPr>
          <w:sz w:val="22"/>
          <w:szCs w:val="22"/>
        </w:rPr>
        <w:t>ICIC0000399</w:t>
      </w:r>
      <w:r w:rsidRPr="00B106AA">
        <w:rPr>
          <w:sz w:val="22"/>
          <w:szCs w:val="22"/>
        </w:rPr>
        <w:t xml:space="preserve">, or </w:t>
      </w:r>
      <w:commentRangeEnd w:id="20"/>
      <w:r w:rsidR="0001249E" w:rsidRPr="00B106AA">
        <w:rPr>
          <w:rStyle w:val="CommentReference"/>
        </w:rPr>
        <w:commentReference w:id="20"/>
      </w:r>
      <w:r w:rsidRPr="00B106AA">
        <w:rPr>
          <w:sz w:val="22"/>
          <w:szCs w:val="22"/>
        </w:rPr>
        <w:t>in such account / name as is informed by the Promoter to the Allottee(s). All payments shall be subject to their actual realization in the above</w:t>
      </w:r>
      <w:r w:rsidR="007C10AA" w:rsidRPr="00B106AA">
        <w:rPr>
          <w:sz w:val="22"/>
          <w:szCs w:val="22"/>
        </w:rPr>
        <w:t>-</w:t>
      </w:r>
      <w:r w:rsidRPr="00B106AA">
        <w:rPr>
          <w:sz w:val="22"/>
          <w:szCs w:val="22"/>
        </w:rPr>
        <w:t>mentioned account</w:t>
      </w:r>
      <w:r w:rsidR="00473FCD" w:rsidRPr="00B106AA">
        <w:rPr>
          <w:sz w:val="22"/>
          <w:szCs w:val="22"/>
        </w:rPr>
        <w:t xml:space="preserve"> or any other account as communicated by Promoter in writing</w:t>
      </w:r>
      <w:r w:rsidRPr="00B106AA">
        <w:rPr>
          <w:sz w:val="22"/>
          <w:szCs w:val="22"/>
        </w:rPr>
        <w:t>. The date of credit in the above account shall be deemed to be the date of payment.</w:t>
      </w:r>
    </w:p>
    <w:p w14:paraId="28B1570F" w14:textId="77777777" w:rsidR="00684AAE" w:rsidRPr="00B106AA" w:rsidRDefault="00684AAE" w:rsidP="00771734">
      <w:pPr>
        <w:pStyle w:val="BodyText"/>
        <w:ind w:left="720" w:hanging="720"/>
        <w:rPr>
          <w:sz w:val="22"/>
          <w:szCs w:val="22"/>
        </w:rPr>
      </w:pPr>
    </w:p>
    <w:p w14:paraId="36659904" w14:textId="77777777" w:rsidR="00684AAE" w:rsidRPr="00B106AA" w:rsidRDefault="00684AAE" w:rsidP="001C2E57">
      <w:pPr>
        <w:pStyle w:val="Heading1"/>
        <w:numPr>
          <w:ilvl w:val="0"/>
          <w:numId w:val="10"/>
        </w:numPr>
        <w:ind w:left="720" w:hanging="720"/>
        <w:rPr>
          <w:sz w:val="22"/>
          <w:szCs w:val="22"/>
        </w:rPr>
      </w:pPr>
      <w:r w:rsidRPr="00B106AA">
        <w:rPr>
          <w:sz w:val="22"/>
          <w:szCs w:val="22"/>
        </w:rPr>
        <w:t>COMPLIANCE OF LAWS RELATING TO REMITTANCES:</w:t>
      </w:r>
    </w:p>
    <w:p w14:paraId="72ABFBA0" w14:textId="77777777" w:rsidR="00684AAE" w:rsidRPr="00B106AA" w:rsidRDefault="00684AAE" w:rsidP="00771734">
      <w:pPr>
        <w:pStyle w:val="BodyText"/>
        <w:ind w:left="720" w:hanging="720"/>
        <w:rPr>
          <w:b/>
          <w:sz w:val="22"/>
          <w:szCs w:val="22"/>
        </w:rPr>
      </w:pPr>
    </w:p>
    <w:p w14:paraId="4AE12CC6" w14:textId="77777777" w:rsidR="00684AAE" w:rsidRPr="00B106AA" w:rsidRDefault="00684AAE" w:rsidP="001C2E57">
      <w:pPr>
        <w:pStyle w:val="ListParagraph"/>
        <w:numPr>
          <w:ilvl w:val="1"/>
          <w:numId w:val="10"/>
        </w:numPr>
        <w:ind w:left="720" w:hanging="720"/>
      </w:pPr>
      <w:r w:rsidRPr="00B106AA">
        <w:t xml:space="preserve">The Allottee(s), if residing outside India, shall be solely responsible for complying with the necessary formalities as laid down in Foreign Exchange Management Act, 1999, Reserve Bank of India Act, 1934 and the rules and regulations made thereunder or any other statutory amendment(s) modification(s) made thereof and all other applicable laws including that of remittance of payment acquisition/ sale/ transfer of immovable properties in India etc. and provided the Promoter with such permission, approvals which would enable the Promoter to fulfill its obligations under this Agreement. Any refund, transfer of security, if provided in terms of the Agreement shall be made in accordance with the provisions of Foreign Exchange Management Act, 1999 or any other statutory enactments or amendments thereof and the rules and regulations of the Reserve Bank of India or any other applicable law. The Allottee(s) understands and agrees that in the event of any failure on its part to comply with the applicable </w:t>
      </w:r>
      <w:r w:rsidRPr="00B106AA">
        <w:lastRenderedPageBreak/>
        <w:t>guidelines issued by the Reserve Bank of India, it may be liable for any action under the Foreign Exchange Management Act, 1999 or other laws as applicable, as amended from time to time.</w:t>
      </w:r>
    </w:p>
    <w:p w14:paraId="3B7F8750" w14:textId="77777777" w:rsidR="00684AAE" w:rsidRPr="00B106AA" w:rsidRDefault="00684AAE" w:rsidP="00771734">
      <w:pPr>
        <w:pStyle w:val="BodyText"/>
        <w:ind w:left="720" w:hanging="720"/>
        <w:rPr>
          <w:sz w:val="22"/>
          <w:szCs w:val="22"/>
        </w:rPr>
      </w:pPr>
    </w:p>
    <w:p w14:paraId="2676EAAC" w14:textId="77777777" w:rsidR="00684AAE" w:rsidRPr="00B106AA" w:rsidRDefault="00684AAE" w:rsidP="001C2E57">
      <w:pPr>
        <w:pStyle w:val="ListParagraph"/>
        <w:numPr>
          <w:ilvl w:val="1"/>
          <w:numId w:val="10"/>
        </w:numPr>
        <w:ind w:left="720" w:hanging="720"/>
      </w:pPr>
      <w:r w:rsidRPr="00B106AA">
        <w:t xml:space="preserve">The Promoter accepts no responsibility in regard to matters specified in Clause 3.1 above. The Allottee(s) shall keep the Promoter fully indemnified and harmless in this regard. Whenever there is any change in the residential status of the Allottee(s) subsequent to the signing of this Agreement, it shall be the sole responsibility of the Allottee(s) to intimate the same in writing to the Promoter immediately and comply with necessary formalities, if any, under the applicable laws. Save as otherwise provided in this Agreement, the Promoter shall not be responsible towards any third party making payment/ remittances on behalf of the Allottee(s) and such third party shall not have any right in the application/ allotment of the </w:t>
      </w:r>
      <w:r w:rsidR="005E23EF" w:rsidRPr="00B106AA">
        <w:t>Floor Residence</w:t>
      </w:r>
      <w:r w:rsidRPr="00B106AA">
        <w:t xml:space="preserve"> applied for herein in any way and the Promoter shall be issuing the payment receipts in favour of the Allottee(s) only.</w:t>
      </w:r>
    </w:p>
    <w:p w14:paraId="3B157D76" w14:textId="77777777" w:rsidR="001C2E57" w:rsidRPr="00B106AA" w:rsidRDefault="001C2E57" w:rsidP="001C2E57">
      <w:pPr>
        <w:pStyle w:val="Heading1"/>
        <w:ind w:left="720" w:firstLine="0"/>
        <w:rPr>
          <w:sz w:val="22"/>
          <w:szCs w:val="22"/>
        </w:rPr>
      </w:pPr>
    </w:p>
    <w:p w14:paraId="427ADB74" w14:textId="77777777" w:rsidR="00684AAE" w:rsidRPr="00B106AA" w:rsidRDefault="00684AAE" w:rsidP="001C2E57">
      <w:pPr>
        <w:pStyle w:val="Heading1"/>
        <w:numPr>
          <w:ilvl w:val="0"/>
          <w:numId w:val="10"/>
        </w:numPr>
        <w:ind w:left="720" w:hanging="720"/>
        <w:rPr>
          <w:sz w:val="22"/>
          <w:szCs w:val="22"/>
        </w:rPr>
      </w:pPr>
      <w:r w:rsidRPr="00B106AA">
        <w:rPr>
          <w:sz w:val="22"/>
          <w:szCs w:val="22"/>
        </w:rPr>
        <w:t>ADJUSTMENT/ APPROPRIATION OF PAYMENTS:</w:t>
      </w:r>
    </w:p>
    <w:p w14:paraId="7E41C4D5" w14:textId="77777777" w:rsidR="00684AAE" w:rsidRPr="00B106AA" w:rsidRDefault="00684AAE" w:rsidP="00771734">
      <w:pPr>
        <w:pStyle w:val="BodyText"/>
        <w:ind w:left="720" w:hanging="720"/>
        <w:rPr>
          <w:b/>
          <w:sz w:val="22"/>
          <w:szCs w:val="22"/>
        </w:rPr>
      </w:pPr>
    </w:p>
    <w:p w14:paraId="3C291B76" w14:textId="77777777" w:rsidR="00684AAE" w:rsidRPr="00B106AA" w:rsidRDefault="00684AAE" w:rsidP="001C2E57">
      <w:pPr>
        <w:pStyle w:val="BodyText"/>
        <w:ind w:left="720"/>
        <w:jc w:val="both"/>
        <w:rPr>
          <w:sz w:val="22"/>
          <w:szCs w:val="22"/>
        </w:rPr>
      </w:pPr>
      <w:r w:rsidRPr="00B106AA">
        <w:rPr>
          <w:sz w:val="22"/>
          <w:szCs w:val="22"/>
        </w:rPr>
        <w:t xml:space="preserve">The Allottee(s) authorizes the </w:t>
      </w:r>
      <w:r w:rsidR="005A1C8F" w:rsidRPr="00B106AA">
        <w:rPr>
          <w:sz w:val="22"/>
          <w:szCs w:val="22"/>
        </w:rPr>
        <w:t>Promoter</w:t>
      </w:r>
      <w:r w:rsidRPr="00B106AA">
        <w:rPr>
          <w:sz w:val="22"/>
          <w:szCs w:val="22"/>
        </w:rPr>
        <w:t xml:space="preserve"> to adjust/ appropriate all payments made by it under any head(s) of dues against lawful outstanding of the Allottee(s) against the </w:t>
      </w:r>
      <w:r w:rsidR="004011B5" w:rsidRPr="00B106AA">
        <w:rPr>
          <w:sz w:val="22"/>
          <w:szCs w:val="22"/>
        </w:rPr>
        <w:t xml:space="preserve">Said </w:t>
      </w:r>
      <w:r w:rsidR="002D4796" w:rsidRPr="00B106AA">
        <w:rPr>
          <w:sz w:val="22"/>
          <w:szCs w:val="22"/>
        </w:rPr>
        <w:t xml:space="preserve">Independent </w:t>
      </w:r>
      <w:r w:rsidR="005E23EF" w:rsidRPr="00B106AA">
        <w:rPr>
          <w:sz w:val="22"/>
          <w:szCs w:val="22"/>
        </w:rPr>
        <w:t>Floor Residence</w:t>
      </w:r>
      <w:r w:rsidRPr="00B106AA">
        <w:rPr>
          <w:sz w:val="22"/>
          <w:szCs w:val="22"/>
        </w:rPr>
        <w:t>, if any, in its name and the Allottee(s) undertakes not to object/ demand/ direct the Promoter to adjust its payments in any manner.</w:t>
      </w:r>
    </w:p>
    <w:p w14:paraId="100F4FEB" w14:textId="77777777" w:rsidR="00684AAE" w:rsidRPr="00B106AA" w:rsidRDefault="00684AAE" w:rsidP="00771734">
      <w:pPr>
        <w:pStyle w:val="BodyText"/>
        <w:ind w:left="720" w:hanging="720"/>
        <w:rPr>
          <w:sz w:val="22"/>
          <w:szCs w:val="22"/>
        </w:rPr>
      </w:pPr>
    </w:p>
    <w:p w14:paraId="367999E0" w14:textId="77777777" w:rsidR="00684AAE" w:rsidRPr="00B106AA" w:rsidRDefault="00684AAE" w:rsidP="00B62B58">
      <w:pPr>
        <w:pStyle w:val="Heading1"/>
        <w:numPr>
          <w:ilvl w:val="0"/>
          <w:numId w:val="10"/>
        </w:numPr>
        <w:ind w:left="720" w:hanging="720"/>
        <w:rPr>
          <w:sz w:val="22"/>
          <w:szCs w:val="22"/>
        </w:rPr>
      </w:pPr>
      <w:r w:rsidRPr="00B106AA">
        <w:rPr>
          <w:sz w:val="22"/>
          <w:szCs w:val="22"/>
        </w:rPr>
        <w:t>TIME IS ESSENCE:</w:t>
      </w:r>
    </w:p>
    <w:p w14:paraId="7211065B" w14:textId="77777777" w:rsidR="00684AAE" w:rsidRPr="00B106AA" w:rsidRDefault="00684AAE" w:rsidP="00771734">
      <w:pPr>
        <w:pStyle w:val="BodyText"/>
        <w:ind w:left="720" w:hanging="720"/>
        <w:rPr>
          <w:b/>
          <w:sz w:val="22"/>
          <w:szCs w:val="22"/>
        </w:rPr>
      </w:pPr>
    </w:p>
    <w:p w14:paraId="122DC50D" w14:textId="77777777" w:rsidR="00684AAE" w:rsidRPr="00B106AA" w:rsidRDefault="00474A04" w:rsidP="00B62B58">
      <w:pPr>
        <w:pStyle w:val="ListParagraph"/>
        <w:numPr>
          <w:ilvl w:val="1"/>
          <w:numId w:val="10"/>
        </w:numPr>
        <w:ind w:left="720" w:hanging="720"/>
      </w:pPr>
      <w:r w:rsidRPr="00B106AA">
        <w:t xml:space="preserve">The Promoter shall abide by the time schedule for completing the Project as disclosed at the time of registration of the Project with the Authority and towards handing over the </w:t>
      </w:r>
      <w:r w:rsidR="002D4796" w:rsidRPr="00B106AA">
        <w:t xml:space="preserve">Independent </w:t>
      </w:r>
      <w:r w:rsidRPr="00B106AA">
        <w:t xml:space="preserve">Floor Residences </w:t>
      </w:r>
      <w:r w:rsidR="002D4796" w:rsidRPr="00B106AA">
        <w:t xml:space="preserve">along with right to use the terrace, basement area and one car parking space </w:t>
      </w:r>
      <w:r w:rsidRPr="00B106AA">
        <w:t xml:space="preserve">to the Allottee(s) </w:t>
      </w:r>
      <w:r w:rsidR="00684AAE" w:rsidRPr="00B106AA">
        <w:t>(“</w:t>
      </w:r>
      <w:r w:rsidR="00684AAE" w:rsidRPr="00B106AA">
        <w:rPr>
          <w:b/>
        </w:rPr>
        <w:t>Completion Time Period</w:t>
      </w:r>
      <w:r w:rsidR="00684AAE" w:rsidRPr="00B106AA">
        <w:t>”). The Completion Time Period shall stand reasonably extended on account of (i) any Force Majeure events</w:t>
      </w:r>
      <w:r w:rsidR="004011B5" w:rsidRPr="00B106AA">
        <w:t>;</w:t>
      </w:r>
      <w:r w:rsidR="00684AAE" w:rsidRPr="00B106AA">
        <w:t xml:space="preserve"> and/or (ii) reasons beyond the control of the </w:t>
      </w:r>
      <w:r w:rsidR="005A1C8F" w:rsidRPr="00B106AA">
        <w:t>Promoter</w:t>
      </w:r>
      <w:r w:rsidR="00684AAE" w:rsidRPr="00B106AA">
        <w:t xml:space="preserve"> and/or its agents</w:t>
      </w:r>
      <w:r w:rsidR="004011B5" w:rsidRPr="00B106AA">
        <w:t>;</w:t>
      </w:r>
      <w:r w:rsidR="00684AAE" w:rsidRPr="00B106AA">
        <w:t xml:space="preserve"> and/or (iii) due to non-compliance on the part of the </w:t>
      </w:r>
      <w:r w:rsidR="00CF13AA" w:rsidRPr="00B106AA">
        <w:t>Allottee(s)</w:t>
      </w:r>
      <w:r w:rsidR="00684AAE" w:rsidRPr="00B106AA">
        <w:t xml:space="preserve"> including on account of any default on the part of the </w:t>
      </w:r>
      <w:r w:rsidR="00CF13AA" w:rsidRPr="00B106AA">
        <w:t>Allottee(s)</w:t>
      </w:r>
      <w:r w:rsidR="00684AAE" w:rsidRPr="00B106AA">
        <w:t xml:space="preserve">. In case the </w:t>
      </w:r>
      <w:r w:rsidR="005A1C8F" w:rsidRPr="00B106AA">
        <w:t>Promoter</w:t>
      </w:r>
      <w:r w:rsidR="00684AAE" w:rsidRPr="00B106AA">
        <w:t xml:space="preserve"> </w:t>
      </w:r>
      <w:r w:rsidR="001C2E57" w:rsidRPr="00B106AA">
        <w:t xml:space="preserve">are </w:t>
      </w:r>
      <w:r w:rsidR="00684AAE" w:rsidRPr="00B106AA">
        <w:t xml:space="preserve">unable to offer possession on or before the Completion Time Period for any reasons other than those set out in the foregoing, then on demand in writing by the </w:t>
      </w:r>
      <w:r w:rsidR="00CF13AA" w:rsidRPr="00B106AA">
        <w:t>Allottee(s)</w:t>
      </w:r>
      <w:r w:rsidR="007C0B9C" w:rsidRPr="00B106AA">
        <w:t xml:space="preserve">, </w:t>
      </w:r>
      <w:r w:rsidR="00684AAE" w:rsidRPr="00B106AA">
        <w:t xml:space="preserve">the </w:t>
      </w:r>
      <w:r w:rsidR="005A1C8F" w:rsidRPr="00B106AA">
        <w:t>Promoter</w:t>
      </w:r>
      <w:r w:rsidR="00684AAE" w:rsidRPr="00B106AA">
        <w:t xml:space="preserve"> shall </w:t>
      </w:r>
      <w:r w:rsidR="007C0B9C" w:rsidRPr="00B106AA">
        <w:t xml:space="preserve">pay interest in accordance with this Agreement or </w:t>
      </w:r>
      <w:r w:rsidR="00684AAE" w:rsidRPr="00B106AA">
        <w:t xml:space="preserve">refund the amounts received from the </w:t>
      </w:r>
      <w:r w:rsidR="00CF13AA" w:rsidRPr="00B106AA">
        <w:t>Allottee(s)</w:t>
      </w:r>
      <w:r w:rsidR="00684AAE" w:rsidRPr="00B106AA">
        <w:t xml:space="preserve"> along with prescribed Interest in accordance to the </w:t>
      </w:r>
      <w:r w:rsidR="009E13CE" w:rsidRPr="00B106AA">
        <w:t>a</w:t>
      </w:r>
      <w:r w:rsidR="00684AAE" w:rsidRPr="00B106AA">
        <w:t>pplicable laws</w:t>
      </w:r>
      <w:r w:rsidR="007A0C5C" w:rsidRPr="00B106AA">
        <w:t xml:space="preserve"> or pay monthly installments in respect of the said payments</w:t>
      </w:r>
      <w:r w:rsidR="00684AAE" w:rsidRPr="00B106AA">
        <w:t>. For the purpose of this A</w:t>
      </w:r>
      <w:r w:rsidR="00CA5144" w:rsidRPr="00B106AA">
        <w:t>greement</w:t>
      </w:r>
      <w:r w:rsidR="00684AAE" w:rsidRPr="00B106AA">
        <w:t>, “Force Majeure” event shall mean (a) war, civil commotion</w:t>
      </w:r>
      <w:r w:rsidR="00712723" w:rsidRPr="00B106AA">
        <w:t>, pandemic</w:t>
      </w:r>
      <w:r w:rsidR="00684AAE" w:rsidRPr="00B106AA">
        <w:t xml:space="preserve"> or act of God; (b) any notice, order, rule, notification of the Government and / or other public competent authority / Court</w:t>
      </w:r>
      <w:r w:rsidR="004011B5" w:rsidRPr="00B106AA">
        <w:t xml:space="preserve"> adversely affecting the construction works of the Project</w:t>
      </w:r>
      <w:r w:rsidR="00684AAE" w:rsidRPr="00B106AA">
        <w:t>.</w:t>
      </w:r>
      <w:r w:rsidR="00A31494" w:rsidRPr="00B106AA">
        <w:t xml:space="preserve"> </w:t>
      </w:r>
    </w:p>
    <w:p w14:paraId="00ED3E19" w14:textId="77777777" w:rsidR="00684AAE" w:rsidRPr="00B106AA" w:rsidRDefault="00684AAE" w:rsidP="00771734">
      <w:pPr>
        <w:pStyle w:val="BodyText"/>
        <w:ind w:left="720" w:hanging="720"/>
        <w:rPr>
          <w:sz w:val="22"/>
          <w:szCs w:val="22"/>
        </w:rPr>
      </w:pPr>
    </w:p>
    <w:p w14:paraId="2873E54E" w14:textId="77777777" w:rsidR="00684AAE" w:rsidRPr="00B106AA" w:rsidRDefault="00684AAE" w:rsidP="00B62B58">
      <w:pPr>
        <w:pStyle w:val="ListParagraph"/>
        <w:numPr>
          <w:ilvl w:val="1"/>
          <w:numId w:val="10"/>
        </w:numPr>
        <w:ind w:left="720" w:hanging="720"/>
      </w:pPr>
      <w:r w:rsidRPr="00B106AA">
        <w:t xml:space="preserve">Notwithstanding anything contained in this Agreement, timely performance by the Allottee(s) of all its obligations under this Agreement, including without limitation, the obligations to make timely payments of all the dues (including the Total </w:t>
      </w:r>
      <w:r w:rsidR="00C7137C" w:rsidRPr="00B106AA">
        <w:t>Consideration Value</w:t>
      </w:r>
      <w:r w:rsidRPr="00B106AA">
        <w:t xml:space="preserve">) as well as </w:t>
      </w:r>
      <w:r w:rsidR="004011B5" w:rsidRPr="00B106AA">
        <w:t xml:space="preserve">any </w:t>
      </w:r>
      <w:r w:rsidRPr="00B106AA">
        <w:t>other dues, deposits and amounts, including payment of any interest, in accordance with this Agreement and the Act and the Rules shall also be the essence of this Agreement.</w:t>
      </w:r>
    </w:p>
    <w:p w14:paraId="013098DD" w14:textId="77777777" w:rsidR="00684AAE" w:rsidRPr="00B106AA" w:rsidRDefault="00684AAE" w:rsidP="00771734">
      <w:pPr>
        <w:pStyle w:val="BodyText"/>
        <w:ind w:left="720" w:hanging="720"/>
        <w:rPr>
          <w:sz w:val="22"/>
          <w:szCs w:val="22"/>
        </w:rPr>
      </w:pPr>
    </w:p>
    <w:p w14:paraId="406505C1" w14:textId="77777777" w:rsidR="00684AAE" w:rsidRPr="00B106AA" w:rsidRDefault="00684AAE" w:rsidP="00712723">
      <w:pPr>
        <w:pStyle w:val="Heading1"/>
        <w:numPr>
          <w:ilvl w:val="0"/>
          <w:numId w:val="10"/>
        </w:numPr>
        <w:ind w:left="720" w:hanging="720"/>
        <w:jc w:val="both"/>
        <w:rPr>
          <w:sz w:val="22"/>
          <w:szCs w:val="22"/>
        </w:rPr>
      </w:pPr>
      <w:r w:rsidRPr="00B106AA">
        <w:rPr>
          <w:sz w:val="22"/>
          <w:szCs w:val="22"/>
        </w:rPr>
        <w:t xml:space="preserve">CONSTRUCTION/ DEVELOPMENT OF THE </w:t>
      </w:r>
      <w:r w:rsidR="00712723" w:rsidRPr="00B106AA">
        <w:rPr>
          <w:sz w:val="22"/>
          <w:szCs w:val="22"/>
        </w:rPr>
        <w:t xml:space="preserve">INDEPENDENT </w:t>
      </w:r>
      <w:r w:rsidR="005E23EF" w:rsidRPr="00B106AA">
        <w:rPr>
          <w:sz w:val="22"/>
          <w:szCs w:val="22"/>
        </w:rPr>
        <w:t>FLOOR RESIDENCE</w:t>
      </w:r>
      <w:r w:rsidR="00DA4AF0" w:rsidRPr="00B106AA">
        <w:rPr>
          <w:sz w:val="22"/>
          <w:szCs w:val="22"/>
        </w:rPr>
        <w:t>:</w:t>
      </w:r>
    </w:p>
    <w:p w14:paraId="7E9A866E" w14:textId="77777777" w:rsidR="00684AAE" w:rsidRPr="00B106AA" w:rsidRDefault="00684AAE" w:rsidP="00771734">
      <w:pPr>
        <w:pStyle w:val="BodyText"/>
        <w:ind w:left="720" w:hanging="720"/>
        <w:rPr>
          <w:b/>
          <w:sz w:val="22"/>
          <w:szCs w:val="22"/>
        </w:rPr>
      </w:pPr>
    </w:p>
    <w:p w14:paraId="09241856" w14:textId="77777777" w:rsidR="00684AAE" w:rsidRPr="00B106AA" w:rsidRDefault="00684AAE" w:rsidP="00B62B58">
      <w:pPr>
        <w:pStyle w:val="ListParagraph"/>
        <w:numPr>
          <w:ilvl w:val="1"/>
          <w:numId w:val="10"/>
        </w:numPr>
        <w:ind w:left="720" w:hanging="720"/>
      </w:pPr>
      <w:r w:rsidRPr="00B106AA">
        <w:t xml:space="preserve">The Allottee(s) has seen the proposed layout plan/demarcation-cum-zoning/site plan/ building plan, floor plan, </w:t>
      </w:r>
      <w:r w:rsidR="00B23B15" w:rsidRPr="00B106AA">
        <w:t>C</w:t>
      </w:r>
      <w:r w:rsidRPr="00B106AA">
        <w:t xml:space="preserve">ommon </w:t>
      </w:r>
      <w:r w:rsidR="00B23B15" w:rsidRPr="00B106AA">
        <w:t>A</w:t>
      </w:r>
      <w:r w:rsidRPr="00B106AA">
        <w:t xml:space="preserve">reas </w:t>
      </w:r>
      <w:r w:rsidR="00B23B15" w:rsidRPr="00B106AA">
        <w:t xml:space="preserve">within the Subject Plot </w:t>
      </w:r>
      <w:r w:rsidRPr="00B106AA">
        <w:t xml:space="preserve">description, specifications, amenities facilities etc. including specifications in </w:t>
      </w:r>
      <w:r w:rsidRPr="00B106AA">
        <w:rPr>
          <w:b/>
        </w:rPr>
        <w:t>Schedule-</w:t>
      </w:r>
      <w:r w:rsidR="000A666C" w:rsidRPr="00B106AA">
        <w:rPr>
          <w:b/>
        </w:rPr>
        <w:t>III</w:t>
      </w:r>
      <w:r w:rsidRPr="00B106AA">
        <w:rPr>
          <w:b/>
        </w:rPr>
        <w:t xml:space="preserve"> </w:t>
      </w:r>
      <w:r w:rsidRPr="00B106AA">
        <w:t>herein regarding the</w:t>
      </w:r>
      <w:r w:rsidR="004011B5" w:rsidRPr="00B106AA">
        <w:t xml:space="preserve"> Said</w:t>
      </w:r>
      <w:r w:rsidRPr="00B106AA">
        <w:t xml:space="preserve"> </w:t>
      </w:r>
      <w:r w:rsidR="00712723" w:rsidRPr="00B106AA">
        <w:t xml:space="preserve">Independent </w:t>
      </w:r>
      <w:r w:rsidR="005E23EF" w:rsidRPr="00B106AA">
        <w:t>Floor Residence</w:t>
      </w:r>
      <w:r w:rsidR="007A0C5C" w:rsidRPr="00B106AA">
        <w:t xml:space="preserve"> </w:t>
      </w:r>
      <w:r w:rsidR="00712723" w:rsidRPr="00B106AA">
        <w:t xml:space="preserve">along with right to use the terrace, basement area and one car parking space </w:t>
      </w:r>
      <w:r w:rsidR="00932F12" w:rsidRPr="00B106AA">
        <w:t>and</w:t>
      </w:r>
      <w:r w:rsidRPr="00B106AA">
        <w:t xml:space="preserve"> has accepted the floor/site plan annexed along with this Agreement as </w:t>
      </w:r>
      <w:r w:rsidRPr="00B106AA">
        <w:rPr>
          <w:b/>
        </w:rPr>
        <w:t>Schedule-</w:t>
      </w:r>
      <w:r w:rsidR="000A666C" w:rsidRPr="00B106AA">
        <w:rPr>
          <w:b/>
        </w:rPr>
        <w:t>I</w:t>
      </w:r>
      <w:r w:rsidRPr="00B106AA">
        <w:rPr>
          <w:b/>
        </w:rPr>
        <w:t>V</w:t>
      </w:r>
      <w:r w:rsidRPr="00B106AA">
        <w:t xml:space="preserve">, </w:t>
      </w:r>
      <w:r w:rsidR="004011B5" w:rsidRPr="00B106AA">
        <w:t>Payment Plan</w:t>
      </w:r>
      <w:r w:rsidRPr="00B106AA">
        <w:t xml:space="preserve"> annexed along with this Agreement as </w:t>
      </w:r>
      <w:r w:rsidRPr="00B106AA">
        <w:rPr>
          <w:b/>
        </w:rPr>
        <w:t>Schedule-V</w:t>
      </w:r>
      <w:r w:rsidR="000A666C" w:rsidRPr="00B106AA">
        <w:rPr>
          <w:b/>
        </w:rPr>
        <w:t>I</w:t>
      </w:r>
      <w:r w:rsidRPr="00B106AA">
        <w:t>.</w:t>
      </w:r>
    </w:p>
    <w:p w14:paraId="48C63DC9" w14:textId="77777777" w:rsidR="00684AAE" w:rsidRPr="00B106AA" w:rsidRDefault="00684AAE" w:rsidP="00771734">
      <w:pPr>
        <w:pStyle w:val="BodyText"/>
        <w:ind w:left="720" w:hanging="720"/>
        <w:rPr>
          <w:sz w:val="22"/>
          <w:szCs w:val="22"/>
        </w:rPr>
      </w:pPr>
    </w:p>
    <w:p w14:paraId="783D17BD" w14:textId="77777777" w:rsidR="00684AAE" w:rsidRPr="00B106AA" w:rsidRDefault="00684AAE" w:rsidP="00ED0AF7">
      <w:pPr>
        <w:pStyle w:val="ListParagraph"/>
        <w:numPr>
          <w:ilvl w:val="1"/>
          <w:numId w:val="10"/>
        </w:numPr>
        <w:ind w:left="720" w:hanging="720"/>
      </w:pPr>
      <w:r w:rsidRPr="00B106AA">
        <w:lastRenderedPageBreak/>
        <w:t xml:space="preserve">The Promoter shall develop the Project in accordance with the </w:t>
      </w:r>
      <w:r w:rsidR="00323CBC" w:rsidRPr="00B106AA">
        <w:t xml:space="preserve">Applicable Laws including the applicable </w:t>
      </w:r>
      <w:r w:rsidRPr="00B106AA">
        <w:t xml:space="preserve">bye-laws such as Haryana Building Code </w:t>
      </w:r>
      <w:r w:rsidR="00712723" w:rsidRPr="00B106AA">
        <w:t>2017</w:t>
      </w:r>
      <w:r w:rsidRPr="00B106AA">
        <w:t xml:space="preserve">, FAR, density norms, provisions prescribed, approved plans, terms and condition of the license/allotment as well as registration of RERA, etc. Subject to the terms in this Agreement, the </w:t>
      </w:r>
      <w:r w:rsidR="005A1C8F" w:rsidRPr="00B106AA">
        <w:t>Promoter</w:t>
      </w:r>
      <w:r w:rsidRPr="00B106AA">
        <w:t xml:space="preserve"> undertakes to strictly abide by such plans approved by the </w:t>
      </w:r>
      <w:r w:rsidR="00323CBC" w:rsidRPr="00B106AA">
        <w:t>C</w:t>
      </w:r>
      <w:r w:rsidRPr="00B106AA">
        <w:t xml:space="preserve">ompetent Authorities and shall also strictly abide by the provisions and norms prescribed by the </w:t>
      </w:r>
      <w:r w:rsidR="00323CBC" w:rsidRPr="00B106AA">
        <w:t xml:space="preserve">Competent Authorities </w:t>
      </w:r>
      <w:r w:rsidRPr="00B106AA">
        <w:t>and shall not have an option to make any variation/alteration/modification in such plans, other than in the manner provided under the Act and Rules made thereunder or as per approvals/instructions/guidelines of the</w:t>
      </w:r>
      <w:r w:rsidR="00B62B58" w:rsidRPr="00B106AA">
        <w:t xml:space="preserve"> </w:t>
      </w:r>
      <w:r w:rsidR="00323CBC" w:rsidRPr="00B106AA">
        <w:t xml:space="preserve">Competent Authorities </w:t>
      </w:r>
      <w:r w:rsidR="00DA165E" w:rsidRPr="00B106AA">
        <w:t>or as mentioned in this Agreement</w:t>
      </w:r>
      <w:r w:rsidRPr="00B106AA">
        <w:t xml:space="preserve">, and any breach of this term by the </w:t>
      </w:r>
      <w:r w:rsidR="005A1C8F" w:rsidRPr="00B106AA">
        <w:t>Promoter</w:t>
      </w:r>
      <w:r w:rsidRPr="00B106AA">
        <w:t xml:space="preserve"> shall constitute a material breach of the Agreement</w:t>
      </w:r>
      <w:r w:rsidR="00B62B58" w:rsidRPr="00B106AA">
        <w:t>.</w:t>
      </w:r>
    </w:p>
    <w:p w14:paraId="5AC4B80D" w14:textId="77777777" w:rsidR="00684AAE" w:rsidRPr="00B106AA" w:rsidRDefault="00684AAE" w:rsidP="00771734">
      <w:pPr>
        <w:pStyle w:val="BodyText"/>
        <w:ind w:left="720" w:hanging="720"/>
        <w:rPr>
          <w:sz w:val="22"/>
          <w:szCs w:val="22"/>
        </w:rPr>
      </w:pPr>
    </w:p>
    <w:p w14:paraId="47D5B772" w14:textId="77777777" w:rsidR="00684AAE" w:rsidRPr="00B106AA" w:rsidRDefault="00DA4AF0" w:rsidP="00B62B58">
      <w:pPr>
        <w:pStyle w:val="Heading1"/>
        <w:numPr>
          <w:ilvl w:val="1"/>
          <w:numId w:val="10"/>
        </w:numPr>
        <w:ind w:left="720" w:hanging="720"/>
        <w:rPr>
          <w:sz w:val="22"/>
          <w:szCs w:val="22"/>
        </w:rPr>
      </w:pPr>
      <w:r w:rsidRPr="00B106AA">
        <w:rPr>
          <w:sz w:val="22"/>
          <w:szCs w:val="22"/>
        </w:rPr>
        <w:t>CERTAIN MATERIAL AND FUNDAMENTAL UNDERSTANDINGS:</w:t>
      </w:r>
      <w:r w:rsidR="00292F49" w:rsidRPr="00B106AA">
        <w:rPr>
          <w:sz w:val="22"/>
          <w:szCs w:val="22"/>
        </w:rPr>
        <w:t xml:space="preserve"> </w:t>
      </w:r>
    </w:p>
    <w:p w14:paraId="6CEB5964" w14:textId="77777777" w:rsidR="00684AAE" w:rsidRPr="00B106AA" w:rsidRDefault="00684AAE" w:rsidP="00771734">
      <w:pPr>
        <w:pStyle w:val="BodyText"/>
        <w:ind w:left="720" w:hanging="720"/>
        <w:rPr>
          <w:sz w:val="22"/>
          <w:szCs w:val="22"/>
        </w:rPr>
      </w:pPr>
    </w:p>
    <w:p w14:paraId="1BD14E63" w14:textId="77777777" w:rsidR="00684AAE" w:rsidRPr="00B106AA" w:rsidRDefault="00684AAE" w:rsidP="00771734">
      <w:pPr>
        <w:pStyle w:val="ListParagraph"/>
        <w:numPr>
          <w:ilvl w:val="2"/>
          <w:numId w:val="8"/>
        </w:numPr>
        <w:tabs>
          <w:tab w:val="left" w:pos="731"/>
        </w:tabs>
        <w:ind w:left="720" w:hanging="720"/>
      </w:pPr>
      <w:r w:rsidRPr="00B106AA">
        <w:t xml:space="preserve">The Allottee(s) agrees, undertakes and declares that it has clearly agreed to and understood, the following, as material and fundamental terms / conditions of this Agreement and transfer of ownership of the </w:t>
      </w:r>
      <w:r w:rsidR="00323CBC" w:rsidRPr="00B106AA">
        <w:t xml:space="preserve">Said </w:t>
      </w:r>
      <w:r w:rsidR="00712723" w:rsidRPr="00B106AA">
        <w:t xml:space="preserve">Independent </w:t>
      </w:r>
      <w:r w:rsidR="005E23EF" w:rsidRPr="00B106AA">
        <w:t>Floor Residence</w:t>
      </w:r>
      <w:r w:rsidRPr="00B106AA">
        <w:t xml:space="preserve"> to the Allottee(s), and shall </w:t>
      </w:r>
      <w:r w:rsidR="00323CBC" w:rsidRPr="00B106AA">
        <w:t xml:space="preserve">thus </w:t>
      </w:r>
      <w:r w:rsidRPr="00B106AA">
        <w:t>be bound by the following at all points of time;</w:t>
      </w:r>
    </w:p>
    <w:p w14:paraId="47B8E596" w14:textId="77777777" w:rsidR="00684AAE" w:rsidRPr="00B106AA" w:rsidRDefault="00684AAE" w:rsidP="00771734">
      <w:pPr>
        <w:pStyle w:val="BodyText"/>
        <w:ind w:left="720" w:hanging="720"/>
        <w:rPr>
          <w:sz w:val="22"/>
          <w:szCs w:val="22"/>
        </w:rPr>
      </w:pPr>
    </w:p>
    <w:p w14:paraId="1B4C791F" w14:textId="057718BE" w:rsidR="00684AAE" w:rsidRPr="00B106AA" w:rsidRDefault="00684AAE" w:rsidP="00771734">
      <w:pPr>
        <w:pStyle w:val="ListParagraph"/>
        <w:numPr>
          <w:ilvl w:val="3"/>
          <w:numId w:val="8"/>
        </w:numPr>
        <w:tabs>
          <w:tab w:val="left" w:pos="1406"/>
        </w:tabs>
        <w:ind w:left="720" w:hanging="720"/>
        <w:jc w:val="both"/>
        <w:rPr>
          <w:color w:val="1F1F1E"/>
        </w:rPr>
      </w:pPr>
      <w:bookmarkStart w:id="21" w:name="_Hlk77590111"/>
      <w:r w:rsidRPr="00B106AA">
        <w:rPr>
          <w:color w:val="1F1F1E"/>
        </w:rPr>
        <w:t xml:space="preserve">Structure - Structure for all plots in a row </w:t>
      </w:r>
      <w:r w:rsidR="00D36DDF" w:rsidRPr="00B106AA">
        <w:rPr>
          <w:color w:val="1F1F1E"/>
        </w:rPr>
        <w:t xml:space="preserve">may be </w:t>
      </w:r>
      <w:r w:rsidRPr="00B106AA">
        <w:rPr>
          <w:color w:val="1F1F1E"/>
        </w:rPr>
        <w:t xml:space="preserve">designed as combined RCC framed structure for Basement + Stilt + 4 Floors. Foundations, retaining wall and super structure </w:t>
      </w:r>
      <w:r w:rsidR="00D36DDF" w:rsidRPr="00B106AA">
        <w:rPr>
          <w:color w:val="1F1F1E"/>
        </w:rPr>
        <w:t xml:space="preserve">may be </w:t>
      </w:r>
      <w:r w:rsidRPr="00B106AA">
        <w:rPr>
          <w:color w:val="1F1F1E"/>
        </w:rPr>
        <w:t xml:space="preserve">integrated for all plots in one row. The walls between two floors on adjacent plots are partition wall/party walls and their structures are combined and interdependent. The Allottee(s) independently or in collaboration / agreement with the owners of other </w:t>
      </w:r>
      <w:r w:rsidR="00712723" w:rsidRPr="00B106AA">
        <w:rPr>
          <w:color w:val="1F1F1E"/>
        </w:rPr>
        <w:t xml:space="preserve">Independent </w:t>
      </w:r>
      <w:r w:rsidR="005E23EF" w:rsidRPr="00B106AA">
        <w:t>Floor Residence</w:t>
      </w:r>
      <w:r w:rsidRPr="00B106AA">
        <w:t xml:space="preserve"> </w:t>
      </w:r>
      <w:r w:rsidRPr="00B106AA">
        <w:rPr>
          <w:color w:val="1F1F1E"/>
        </w:rPr>
        <w:t>in the Building, shall not and in no manner alter or modify the said structure.</w:t>
      </w:r>
    </w:p>
    <w:p w14:paraId="5FCF54A1" w14:textId="77777777" w:rsidR="00684AAE" w:rsidRPr="00B106AA" w:rsidRDefault="00684AAE" w:rsidP="00771734">
      <w:pPr>
        <w:pStyle w:val="BodyText"/>
        <w:ind w:left="720" w:hanging="720"/>
        <w:rPr>
          <w:sz w:val="22"/>
          <w:szCs w:val="22"/>
        </w:rPr>
      </w:pPr>
    </w:p>
    <w:p w14:paraId="2FEE916F" w14:textId="77777777" w:rsidR="00684AAE" w:rsidRPr="00B106AA" w:rsidRDefault="00684AAE" w:rsidP="00771734">
      <w:pPr>
        <w:pStyle w:val="ListParagraph"/>
        <w:numPr>
          <w:ilvl w:val="3"/>
          <w:numId w:val="8"/>
        </w:numPr>
        <w:tabs>
          <w:tab w:val="left" w:pos="1411"/>
        </w:tabs>
        <w:ind w:left="720" w:hanging="720"/>
        <w:jc w:val="both"/>
        <w:rPr>
          <w:color w:val="1F1F1E"/>
        </w:rPr>
      </w:pPr>
      <w:r w:rsidRPr="00B106AA">
        <w:rPr>
          <w:color w:val="1F1F1E"/>
        </w:rPr>
        <w:t xml:space="preserve">Boundary walls - There are no boundary walls for each plot (in front, side and at rear). Each plot is not individually bounded by front, rear and side boundary walls. The Allottee(s) independently or in collaboration / agreement with the owners of other </w:t>
      </w:r>
      <w:r w:rsidR="00712723" w:rsidRPr="00B106AA">
        <w:rPr>
          <w:color w:val="1F1F1E"/>
        </w:rPr>
        <w:t xml:space="preserve">Independent </w:t>
      </w:r>
      <w:r w:rsidR="005E23EF" w:rsidRPr="00B106AA">
        <w:t>Floor Residence</w:t>
      </w:r>
      <w:r w:rsidRPr="00B106AA">
        <w:t xml:space="preserve"> in </w:t>
      </w:r>
      <w:r w:rsidRPr="00B106AA">
        <w:rPr>
          <w:color w:val="1F1F1E"/>
        </w:rPr>
        <w:t>the Building, shall not and in no manner build a boundary wall on the plot.</w:t>
      </w:r>
    </w:p>
    <w:p w14:paraId="6E4E2D35" w14:textId="77777777" w:rsidR="00684AAE" w:rsidRPr="00B106AA" w:rsidRDefault="00684AAE" w:rsidP="00771734">
      <w:pPr>
        <w:pStyle w:val="BodyText"/>
        <w:ind w:left="720" w:hanging="720"/>
        <w:rPr>
          <w:sz w:val="22"/>
          <w:szCs w:val="22"/>
        </w:rPr>
      </w:pPr>
    </w:p>
    <w:p w14:paraId="48293AF2" w14:textId="77777777" w:rsidR="00684AAE" w:rsidRPr="00B106AA" w:rsidRDefault="00684AAE" w:rsidP="00DA165E">
      <w:pPr>
        <w:pStyle w:val="ListParagraph"/>
        <w:numPr>
          <w:ilvl w:val="3"/>
          <w:numId w:val="8"/>
        </w:numPr>
        <w:tabs>
          <w:tab w:val="left" w:pos="1396"/>
        </w:tabs>
        <w:ind w:left="720" w:hanging="720"/>
        <w:jc w:val="both"/>
      </w:pPr>
      <w:r w:rsidRPr="00B106AA">
        <w:rPr>
          <w:color w:val="1F1F1E"/>
        </w:rPr>
        <w:t xml:space="preserve">Rear Open Spaces - The front and rear open spaces and stilt areas are combined and common between the plots in a row. </w:t>
      </w:r>
    </w:p>
    <w:p w14:paraId="70C736F2" w14:textId="77777777" w:rsidR="00E76EF4" w:rsidRPr="00B106AA" w:rsidRDefault="00E76EF4" w:rsidP="00E76EF4">
      <w:pPr>
        <w:pStyle w:val="ListParagraph"/>
      </w:pPr>
    </w:p>
    <w:p w14:paraId="2593C45F" w14:textId="77777777" w:rsidR="00684AAE" w:rsidRPr="00B106AA" w:rsidRDefault="00684AAE" w:rsidP="00771734">
      <w:pPr>
        <w:pStyle w:val="ListParagraph"/>
        <w:numPr>
          <w:ilvl w:val="3"/>
          <w:numId w:val="8"/>
        </w:numPr>
        <w:tabs>
          <w:tab w:val="left" w:pos="1376"/>
        </w:tabs>
        <w:ind w:left="720" w:hanging="720"/>
        <w:jc w:val="both"/>
        <w:rPr>
          <w:color w:val="1F1F1E"/>
        </w:rPr>
      </w:pPr>
      <w:r w:rsidRPr="00B106AA">
        <w:rPr>
          <w:color w:val="1F1F1E"/>
        </w:rPr>
        <w:t xml:space="preserve">Facades - Both front and rear facades are an integral part of this gated community. </w:t>
      </w:r>
      <w:r w:rsidR="005A1C8F" w:rsidRPr="00B106AA">
        <w:rPr>
          <w:color w:val="1F1F1E"/>
        </w:rPr>
        <w:t>Promoter</w:t>
      </w:r>
      <w:r w:rsidRPr="00B106AA">
        <w:rPr>
          <w:color w:val="1F1F1E"/>
        </w:rPr>
        <w:t xml:space="preserve"> reserves the right for any alteration in design of the façade, balconies or change in finishes/specifications of the exteriors. </w:t>
      </w:r>
      <w:bookmarkStart w:id="22" w:name="_Hlk79797138"/>
      <w:r w:rsidRPr="00B106AA">
        <w:rPr>
          <w:color w:val="1F1F1E"/>
        </w:rPr>
        <w:t xml:space="preserve">Exterior facades form part of the maintenance of </w:t>
      </w:r>
      <w:r w:rsidR="00B23B15" w:rsidRPr="00B106AA">
        <w:rPr>
          <w:color w:val="1F1F1E"/>
        </w:rPr>
        <w:t>C</w:t>
      </w:r>
      <w:r w:rsidRPr="00B106AA">
        <w:rPr>
          <w:color w:val="1F1F1E"/>
        </w:rPr>
        <w:t xml:space="preserve">ommon </w:t>
      </w:r>
      <w:r w:rsidR="00B23B15" w:rsidRPr="00B106AA">
        <w:rPr>
          <w:color w:val="1F1F1E"/>
        </w:rPr>
        <w:t>A</w:t>
      </w:r>
      <w:r w:rsidRPr="00B106AA">
        <w:rPr>
          <w:color w:val="1F1F1E"/>
        </w:rPr>
        <w:t xml:space="preserve">reas </w:t>
      </w:r>
      <w:r w:rsidR="00B23B15" w:rsidRPr="00B106AA">
        <w:t>within the Subject Plot</w:t>
      </w:r>
      <w:r w:rsidR="00B23B15" w:rsidRPr="00B106AA">
        <w:rPr>
          <w:color w:val="1F1F1E"/>
        </w:rPr>
        <w:t xml:space="preserve"> </w:t>
      </w:r>
      <w:r w:rsidRPr="00B106AA">
        <w:rPr>
          <w:color w:val="1F1F1E"/>
        </w:rPr>
        <w:t xml:space="preserve">to be done by </w:t>
      </w:r>
      <w:r w:rsidR="005A1C8F" w:rsidRPr="00B106AA">
        <w:rPr>
          <w:color w:val="1F1F1E"/>
        </w:rPr>
        <w:t>Promoter</w:t>
      </w:r>
      <w:r w:rsidRPr="00B106AA">
        <w:rPr>
          <w:color w:val="1F1F1E"/>
        </w:rPr>
        <w:t xml:space="preserve"> or any third party agency appointed by the </w:t>
      </w:r>
      <w:r w:rsidR="005A1C8F" w:rsidRPr="00B106AA">
        <w:rPr>
          <w:color w:val="1F1F1E"/>
        </w:rPr>
        <w:t>Promoter</w:t>
      </w:r>
      <w:r w:rsidRPr="00B106AA">
        <w:rPr>
          <w:color w:val="1F1F1E"/>
        </w:rPr>
        <w:t xml:space="preserve">. </w:t>
      </w:r>
      <w:r w:rsidR="0007580B" w:rsidRPr="00B106AA">
        <w:rPr>
          <w:color w:val="1F1F1E"/>
        </w:rPr>
        <w:t>It is being clarified that, the</w:t>
      </w:r>
      <w:r w:rsidR="0007580B" w:rsidRPr="00B106AA">
        <w:t xml:space="preserve"> Promoter does not warrant or guarantee the use or performance of aforementioned third-party agency(ies). The Promoter is not responsible or liable in connection with any defect or performance /non-performance of the said third party agency(ies).</w:t>
      </w:r>
      <w:bookmarkEnd w:id="22"/>
      <w:r w:rsidR="0007580B" w:rsidRPr="00B106AA">
        <w:t xml:space="preserve"> </w:t>
      </w:r>
      <w:r w:rsidRPr="00B106AA">
        <w:rPr>
          <w:color w:val="1F1F1E"/>
        </w:rPr>
        <w:t xml:space="preserve">The Allottee(s) independently or in collaboration / agreement with the owners of other </w:t>
      </w:r>
      <w:r w:rsidR="00712723" w:rsidRPr="00B106AA">
        <w:rPr>
          <w:color w:val="1F1F1E"/>
        </w:rPr>
        <w:t xml:space="preserve">Independent </w:t>
      </w:r>
      <w:r w:rsidR="005E23EF" w:rsidRPr="00B106AA">
        <w:t>Floor Residence</w:t>
      </w:r>
      <w:r w:rsidR="00323CBC" w:rsidRPr="00B106AA">
        <w:t>s</w:t>
      </w:r>
      <w:r w:rsidRPr="00B106AA">
        <w:t xml:space="preserve"> in </w:t>
      </w:r>
      <w:r w:rsidRPr="00B106AA">
        <w:rPr>
          <w:color w:val="1F1F1E"/>
        </w:rPr>
        <w:t>the Building, shall not and in no manner alter the design of the said facade.</w:t>
      </w:r>
      <w:r w:rsidR="00474A04" w:rsidRPr="00B106AA">
        <w:rPr>
          <w:color w:val="1F1F1E"/>
        </w:rPr>
        <w:t xml:space="preserve"> </w:t>
      </w:r>
    </w:p>
    <w:p w14:paraId="30E13E10" w14:textId="77777777" w:rsidR="00684AAE" w:rsidRPr="00B106AA" w:rsidRDefault="00684AAE" w:rsidP="00771734">
      <w:pPr>
        <w:pStyle w:val="BodyText"/>
        <w:ind w:left="720" w:hanging="720"/>
        <w:rPr>
          <w:sz w:val="22"/>
          <w:szCs w:val="22"/>
        </w:rPr>
      </w:pPr>
    </w:p>
    <w:p w14:paraId="4C16C594" w14:textId="77777777" w:rsidR="00684AAE" w:rsidRPr="00B106AA" w:rsidRDefault="00684AAE" w:rsidP="00ED0AF7">
      <w:pPr>
        <w:pStyle w:val="ListParagraph"/>
        <w:numPr>
          <w:ilvl w:val="3"/>
          <w:numId w:val="8"/>
        </w:numPr>
        <w:tabs>
          <w:tab w:val="left" w:pos="1376"/>
        </w:tabs>
        <w:ind w:left="720" w:hanging="720"/>
        <w:jc w:val="both"/>
      </w:pPr>
      <w:r w:rsidRPr="00B106AA">
        <w:t xml:space="preserve">The Allottee(s) shall </w:t>
      </w:r>
      <w:r w:rsidR="00D36DDF" w:rsidRPr="00B106AA">
        <w:t xml:space="preserve">always </w:t>
      </w:r>
      <w:r w:rsidRPr="00B106AA">
        <w:t xml:space="preserve">use/ cause to be used / permit to be used, the </w:t>
      </w:r>
      <w:r w:rsidR="00323CBC" w:rsidRPr="00B106AA">
        <w:t>S</w:t>
      </w:r>
      <w:r w:rsidRPr="00B106AA">
        <w:t xml:space="preserve">aid </w:t>
      </w:r>
      <w:r w:rsidR="00712723" w:rsidRPr="00B106AA">
        <w:t xml:space="preserve">Independent </w:t>
      </w:r>
      <w:r w:rsidR="005E23EF" w:rsidRPr="00B106AA">
        <w:t>Floor Residence</w:t>
      </w:r>
      <w:r w:rsidRPr="00B106AA">
        <w:t xml:space="preserve"> for purpose</w:t>
      </w:r>
      <w:r w:rsidR="00D36DDF" w:rsidRPr="00B106AA">
        <w:t>s</w:t>
      </w:r>
      <w:r w:rsidRPr="00B106AA">
        <w:t xml:space="preserve"> </w:t>
      </w:r>
      <w:r w:rsidR="004E124C" w:rsidRPr="00B106AA">
        <w:t xml:space="preserve">which are permitted under the </w:t>
      </w:r>
      <w:r w:rsidR="00323CBC" w:rsidRPr="00B106AA">
        <w:t>A</w:t>
      </w:r>
      <w:r w:rsidR="004E124C" w:rsidRPr="00B106AA">
        <w:t xml:space="preserve">pplicable </w:t>
      </w:r>
      <w:r w:rsidR="00323CBC" w:rsidRPr="00B106AA">
        <w:t>L</w:t>
      </w:r>
      <w:r w:rsidR="004E124C" w:rsidRPr="00B106AA">
        <w:t>aws</w:t>
      </w:r>
      <w:r w:rsidRPr="00B106AA">
        <w:t>. Furthermore, the Allottee(s) specifically undertakes not to</w:t>
      </w:r>
      <w:r w:rsidR="00A3449C" w:rsidRPr="00B106AA">
        <w:t xml:space="preserve"> </w:t>
      </w:r>
      <w:r w:rsidRPr="00B106AA">
        <w:t xml:space="preserve">use the </w:t>
      </w:r>
      <w:r w:rsidR="00323CBC" w:rsidRPr="00B106AA">
        <w:t>S</w:t>
      </w:r>
      <w:r w:rsidRPr="00B106AA">
        <w:t xml:space="preserve">aid </w:t>
      </w:r>
      <w:r w:rsidR="00712723" w:rsidRPr="00B106AA">
        <w:t xml:space="preserve">Independent </w:t>
      </w:r>
      <w:r w:rsidR="005E23EF" w:rsidRPr="00B106AA">
        <w:t>Floor Residence</w:t>
      </w:r>
      <w:r w:rsidRPr="00B106AA">
        <w:t xml:space="preserve"> or offer it to be used in any manner and/or for any activity that is prohibited/ irregular/ illegal or other activity that is hazardous or may cause a nuisance of any nature in the Project. Furthermore, the Allottee(s) specifically agrees that in order to maintain fundamental character and harmonious use and occupation with</w:t>
      </w:r>
      <w:r w:rsidR="007C0B9C" w:rsidRPr="00B106AA">
        <w:t>in</w:t>
      </w:r>
      <w:r w:rsidRPr="00B106AA">
        <w:t xml:space="preserve"> the Project, it shall not construct and develop any further or additional FAR on the Subject Plot that may be permissible in future.</w:t>
      </w:r>
    </w:p>
    <w:p w14:paraId="20A68979" w14:textId="77777777" w:rsidR="00684AAE" w:rsidRPr="00B106AA" w:rsidRDefault="00684AAE" w:rsidP="00771734">
      <w:pPr>
        <w:pStyle w:val="BodyText"/>
        <w:ind w:left="720" w:hanging="720"/>
        <w:rPr>
          <w:sz w:val="22"/>
          <w:szCs w:val="22"/>
        </w:rPr>
      </w:pPr>
    </w:p>
    <w:p w14:paraId="2FF49E1B" w14:textId="77777777" w:rsidR="00684AAE" w:rsidRPr="00B106AA" w:rsidRDefault="00684AAE" w:rsidP="00771734">
      <w:pPr>
        <w:pStyle w:val="ListParagraph"/>
        <w:numPr>
          <w:ilvl w:val="3"/>
          <w:numId w:val="8"/>
        </w:numPr>
        <w:tabs>
          <w:tab w:val="left" w:pos="1376"/>
        </w:tabs>
        <w:ind w:left="720" w:hanging="720"/>
        <w:jc w:val="both"/>
      </w:pPr>
      <w:r w:rsidRPr="00B106AA">
        <w:t xml:space="preserve">If any damage is caused to the </w:t>
      </w:r>
      <w:r w:rsidR="00323CBC" w:rsidRPr="00B106AA">
        <w:t xml:space="preserve">Said </w:t>
      </w:r>
      <w:r w:rsidR="00712723" w:rsidRPr="00B106AA">
        <w:t xml:space="preserve">Independent </w:t>
      </w:r>
      <w:r w:rsidR="005E23EF" w:rsidRPr="00B106AA">
        <w:t>Floor Residence</w:t>
      </w:r>
      <w:r w:rsidR="00D97649" w:rsidRPr="00B106AA">
        <w:t xml:space="preserve"> or </w:t>
      </w:r>
      <w:r w:rsidRPr="00B106AA">
        <w:t xml:space="preserve">Common Areas within the Subject Plot, </w:t>
      </w:r>
      <w:r w:rsidR="009D49F9" w:rsidRPr="00B106AA">
        <w:t xml:space="preserve">Common Areas &amp; Facilities of the </w:t>
      </w:r>
      <w:r w:rsidR="00D97649" w:rsidRPr="00B106AA">
        <w:t xml:space="preserve">Plotted Colony </w:t>
      </w:r>
      <w:r w:rsidRPr="00B106AA">
        <w:t xml:space="preserve">or to the Project on account of </w:t>
      </w:r>
      <w:r w:rsidRPr="00B106AA">
        <w:lastRenderedPageBreak/>
        <w:t>any act, negligence or default on part of the Allottee(s) or his</w:t>
      </w:r>
      <w:r w:rsidR="0024264B" w:rsidRPr="00B106AA">
        <w:t>/ her/ their</w:t>
      </w:r>
      <w:r w:rsidRPr="00B106AA">
        <w:t xml:space="preserve"> </w:t>
      </w:r>
      <w:r w:rsidR="00323CBC" w:rsidRPr="00B106AA">
        <w:t xml:space="preserve">family, </w:t>
      </w:r>
      <w:r w:rsidRPr="00B106AA">
        <w:t>employees, agents, servants, guests, or invitees, the Allottee(s) shall be liable and responsible for the consequences thereof, including the obligation to pay for the rectification of loss and/ or damage caused as may be levied by the Promoter or the Association of Allottees or the Maintenance Agency, as the case may be.</w:t>
      </w:r>
    </w:p>
    <w:p w14:paraId="56623FA8" w14:textId="77777777" w:rsidR="00684AAE" w:rsidRPr="00B106AA" w:rsidRDefault="00684AAE" w:rsidP="00771734">
      <w:pPr>
        <w:pStyle w:val="BodyText"/>
        <w:ind w:left="720" w:hanging="720"/>
        <w:rPr>
          <w:sz w:val="22"/>
          <w:szCs w:val="22"/>
        </w:rPr>
      </w:pPr>
    </w:p>
    <w:p w14:paraId="123105AC" w14:textId="77777777" w:rsidR="00684AAE" w:rsidRPr="00B106AA" w:rsidRDefault="00684AAE" w:rsidP="00771734">
      <w:pPr>
        <w:pStyle w:val="ListParagraph"/>
        <w:numPr>
          <w:ilvl w:val="3"/>
          <w:numId w:val="8"/>
        </w:numPr>
        <w:tabs>
          <w:tab w:val="left" w:pos="1376"/>
        </w:tabs>
        <w:ind w:left="720" w:hanging="720"/>
        <w:jc w:val="both"/>
      </w:pPr>
      <w:r w:rsidRPr="00B106AA">
        <w:t xml:space="preserve">The Allottee(s) is strictly prohibited from making any </w:t>
      </w:r>
      <w:r w:rsidR="00FD22E5" w:rsidRPr="00B106AA">
        <w:t xml:space="preserve">structural </w:t>
      </w:r>
      <w:r w:rsidRPr="00B106AA">
        <w:t xml:space="preserve">alterations or modifications in the </w:t>
      </w:r>
      <w:r w:rsidR="00323CBC" w:rsidRPr="00B106AA">
        <w:t xml:space="preserve">Said </w:t>
      </w:r>
      <w:r w:rsidR="00426427" w:rsidRPr="00B106AA">
        <w:t xml:space="preserve">Independent </w:t>
      </w:r>
      <w:r w:rsidR="005E23EF" w:rsidRPr="00B106AA">
        <w:t>Floor Residence</w:t>
      </w:r>
      <w:r w:rsidRPr="00B106AA">
        <w:t xml:space="preserve"> or outside the </w:t>
      </w:r>
      <w:r w:rsidR="00E8634E" w:rsidRPr="00B106AA">
        <w:t xml:space="preserve">Independent </w:t>
      </w:r>
      <w:r w:rsidR="005E23EF" w:rsidRPr="00B106AA">
        <w:t>Floor Residence</w:t>
      </w:r>
      <w:r w:rsidRPr="00B106AA">
        <w:t xml:space="preserve"> to the structure or the services and systems laid out in the </w:t>
      </w:r>
      <w:r w:rsidR="00E8634E" w:rsidRPr="00B106AA">
        <w:t xml:space="preserve">Independent </w:t>
      </w:r>
      <w:r w:rsidR="005E23EF" w:rsidRPr="00B106AA">
        <w:t>Floor Residence</w:t>
      </w:r>
      <w:r w:rsidRPr="00B106AA">
        <w:t xml:space="preserve">/ </w:t>
      </w:r>
      <w:r w:rsidR="004250BE" w:rsidRPr="00B106AA">
        <w:t xml:space="preserve">Building </w:t>
      </w:r>
      <w:r w:rsidRPr="00B106AA">
        <w:t xml:space="preserve">including any changes that are either structural changes or such that would lead to disruption of the services laid out in the </w:t>
      </w:r>
      <w:r w:rsidR="004250BE" w:rsidRPr="00B106AA">
        <w:t>B</w:t>
      </w:r>
      <w:r w:rsidRPr="00B106AA">
        <w:t xml:space="preserve">uilding or along the </w:t>
      </w:r>
      <w:r w:rsidR="004250BE" w:rsidRPr="00B106AA">
        <w:t>Building</w:t>
      </w:r>
      <w:r w:rsidRPr="00B106AA">
        <w:t xml:space="preserve"> for use by one or more </w:t>
      </w:r>
      <w:r w:rsidR="004250BE" w:rsidRPr="00B106AA">
        <w:t xml:space="preserve">of the </w:t>
      </w:r>
      <w:r w:rsidR="00E8634E" w:rsidRPr="00B106AA">
        <w:t xml:space="preserve">Independent </w:t>
      </w:r>
      <w:r w:rsidR="005E23EF" w:rsidRPr="00B106AA">
        <w:t>Floor Residence</w:t>
      </w:r>
      <w:r w:rsidRPr="00B106AA">
        <w:t xml:space="preserve">s. The Allottee(s) shall not under any circumstances do or allow any alteration/ modification/ change to the interior walls, layout or finishes within the </w:t>
      </w:r>
      <w:r w:rsidR="00323CBC" w:rsidRPr="00B106AA">
        <w:t>S</w:t>
      </w:r>
      <w:r w:rsidRPr="00B106AA">
        <w:t xml:space="preserve">aid </w:t>
      </w:r>
      <w:r w:rsidR="00E8634E" w:rsidRPr="00B106AA">
        <w:t xml:space="preserve">Independent </w:t>
      </w:r>
      <w:r w:rsidR="005E23EF" w:rsidRPr="00B106AA">
        <w:t>Floor Residence</w:t>
      </w:r>
      <w:r w:rsidRPr="00B106AA">
        <w:t xml:space="preserve"> save and except with the prior permission of the Association of Allottees/ </w:t>
      </w:r>
      <w:r w:rsidR="005A1C8F" w:rsidRPr="00B106AA">
        <w:t>Promoter</w:t>
      </w:r>
      <w:r w:rsidR="004250BE" w:rsidRPr="00B106AA">
        <w:t>/ Maintenance Agency</w:t>
      </w:r>
      <w:r w:rsidRPr="00B106AA">
        <w:t xml:space="preserve"> in writing.</w:t>
      </w:r>
    </w:p>
    <w:p w14:paraId="7DB351B3" w14:textId="77777777" w:rsidR="00684AAE" w:rsidRPr="00B106AA" w:rsidRDefault="00684AAE" w:rsidP="00771734">
      <w:pPr>
        <w:pStyle w:val="BodyText"/>
        <w:ind w:left="720" w:hanging="720"/>
        <w:rPr>
          <w:sz w:val="22"/>
          <w:szCs w:val="22"/>
        </w:rPr>
      </w:pPr>
    </w:p>
    <w:p w14:paraId="63524566" w14:textId="77777777" w:rsidR="00E76EF4" w:rsidRPr="00B106AA" w:rsidRDefault="00684AAE" w:rsidP="00E76EF4">
      <w:pPr>
        <w:pStyle w:val="ListParagraph"/>
        <w:numPr>
          <w:ilvl w:val="3"/>
          <w:numId w:val="8"/>
        </w:numPr>
        <w:tabs>
          <w:tab w:val="left" w:pos="1376"/>
        </w:tabs>
        <w:ind w:left="720" w:hanging="720"/>
        <w:jc w:val="both"/>
      </w:pPr>
      <w:r w:rsidRPr="00B106AA">
        <w:t xml:space="preserve">The Allottee(s) shall not cover or construct on the </w:t>
      </w:r>
      <w:r w:rsidR="00097035" w:rsidRPr="00B106AA">
        <w:t xml:space="preserve">Exclusive Areas or </w:t>
      </w:r>
      <w:r w:rsidR="00622E39" w:rsidRPr="00B106AA">
        <w:t xml:space="preserve">on </w:t>
      </w:r>
      <w:r w:rsidR="00097035" w:rsidRPr="00B106AA">
        <w:t xml:space="preserve">the </w:t>
      </w:r>
      <w:r w:rsidRPr="00B106AA">
        <w:t>balcony(ies)</w:t>
      </w:r>
      <w:r w:rsidR="00097035" w:rsidRPr="00B106AA">
        <w:t xml:space="preserve"> that </w:t>
      </w:r>
      <w:r w:rsidR="00622E39" w:rsidRPr="00B106AA">
        <w:t>are</w:t>
      </w:r>
      <w:r w:rsidR="00097035" w:rsidRPr="00B106AA">
        <w:t xml:space="preserve"> </w:t>
      </w:r>
      <w:r w:rsidRPr="00B106AA">
        <w:t xml:space="preserve">reserved exclusively for the dedicated use of the </w:t>
      </w:r>
      <w:r w:rsidR="00622E39" w:rsidRPr="00B106AA">
        <w:t xml:space="preserve">Said </w:t>
      </w:r>
      <w:r w:rsidR="00210DAA" w:rsidRPr="00B106AA">
        <w:t xml:space="preserve">Independent </w:t>
      </w:r>
      <w:r w:rsidR="005E23EF" w:rsidRPr="00B106AA">
        <w:t>Floor Residence</w:t>
      </w:r>
      <w:r w:rsidRPr="00B106AA">
        <w:t xml:space="preserve"> and shall only use the same as provided by the </w:t>
      </w:r>
      <w:r w:rsidR="005A1C8F" w:rsidRPr="00B106AA">
        <w:t>Promoter</w:t>
      </w:r>
      <w:r w:rsidRPr="00B106AA">
        <w:t>, as the case may be, and in no other manner whatsoever.</w:t>
      </w:r>
      <w:r w:rsidR="00097035" w:rsidRPr="00B106AA">
        <w:t xml:space="preserve"> Similarly, the Allottee(s) shall not cover or obstruct the Common Areas in the Said Building and all other areas in the Project which are for the common use and occupation of the residents of the Project. </w:t>
      </w:r>
    </w:p>
    <w:p w14:paraId="663D402E" w14:textId="77777777" w:rsidR="00E76EF4" w:rsidRPr="00B106AA" w:rsidRDefault="00E76EF4" w:rsidP="00E76EF4">
      <w:pPr>
        <w:pStyle w:val="ListParagraph"/>
        <w:rPr>
          <w:color w:val="1F1F1E"/>
        </w:rPr>
      </w:pPr>
    </w:p>
    <w:p w14:paraId="56D414A7" w14:textId="77777777" w:rsidR="00E76EF4" w:rsidRPr="00B106AA" w:rsidRDefault="006133E6" w:rsidP="00E76EF4">
      <w:pPr>
        <w:pStyle w:val="ListParagraph"/>
        <w:numPr>
          <w:ilvl w:val="3"/>
          <w:numId w:val="8"/>
        </w:numPr>
        <w:tabs>
          <w:tab w:val="left" w:pos="1376"/>
        </w:tabs>
        <w:ind w:left="720" w:hanging="720"/>
        <w:jc w:val="both"/>
      </w:pPr>
      <w:r w:rsidRPr="00B106AA">
        <w:rPr>
          <w:color w:val="1F1F1E"/>
        </w:rPr>
        <w:t xml:space="preserve">Stilt level and </w:t>
      </w:r>
      <w:r w:rsidR="00E76EF4" w:rsidRPr="00B106AA">
        <w:rPr>
          <w:color w:val="1F1F1E"/>
        </w:rPr>
        <w:t xml:space="preserve">common areas for two adjacent plots may be common for providing better efficiency. </w:t>
      </w:r>
    </w:p>
    <w:p w14:paraId="212932BF" w14:textId="77777777" w:rsidR="00E76EF4" w:rsidRPr="00B106AA" w:rsidRDefault="00E76EF4" w:rsidP="00E76EF4">
      <w:pPr>
        <w:pStyle w:val="ListParagraph"/>
      </w:pPr>
    </w:p>
    <w:p w14:paraId="448C8854" w14:textId="77777777" w:rsidR="00684AAE" w:rsidRPr="00B106AA" w:rsidRDefault="00684AAE" w:rsidP="00771734">
      <w:pPr>
        <w:pStyle w:val="ListParagraph"/>
        <w:numPr>
          <w:ilvl w:val="3"/>
          <w:numId w:val="8"/>
        </w:numPr>
        <w:tabs>
          <w:tab w:val="left" w:pos="1376"/>
        </w:tabs>
        <w:ind w:left="720" w:hanging="720"/>
        <w:jc w:val="both"/>
      </w:pPr>
      <w:r w:rsidRPr="00B106AA">
        <w:t xml:space="preserve">The Allottee(s) undertakes not to sub-divide the </w:t>
      </w:r>
      <w:r w:rsidR="00622E39" w:rsidRPr="00B106AA">
        <w:t xml:space="preserve">Said </w:t>
      </w:r>
      <w:r w:rsidR="00210DAA" w:rsidRPr="00B106AA">
        <w:t xml:space="preserve">Independent </w:t>
      </w:r>
      <w:r w:rsidR="005E23EF" w:rsidRPr="00B106AA">
        <w:t>Floor Residence</w:t>
      </w:r>
      <w:r w:rsidR="00866F8C" w:rsidRPr="00B106AA">
        <w:t>.</w:t>
      </w:r>
    </w:p>
    <w:bookmarkEnd w:id="21"/>
    <w:p w14:paraId="5E56C82B" w14:textId="77777777" w:rsidR="00684AAE" w:rsidRPr="00B106AA" w:rsidRDefault="00684AAE" w:rsidP="00771734">
      <w:pPr>
        <w:pStyle w:val="BodyText"/>
        <w:ind w:left="720" w:hanging="720"/>
        <w:rPr>
          <w:sz w:val="22"/>
          <w:szCs w:val="22"/>
        </w:rPr>
      </w:pPr>
    </w:p>
    <w:p w14:paraId="424A08AA" w14:textId="77777777" w:rsidR="00684AAE" w:rsidRPr="00B106AA" w:rsidRDefault="00684AAE" w:rsidP="00A3449C">
      <w:pPr>
        <w:pStyle w:val="ListParagraph"/>
        <w:numPr>
          <w:ilvl w:val="2"/>
          <w:numId w:val="8"/>
        </w:numPr>
        <w:ind w:left="720" w:hanging="720"/>
      </w:pPr>
      <w:r w:rsidRPr="00B106AA">
        <w:t xml:space="preserve">The Allottee(s) agrees and undertakes that the </w:t>
      </w:r>
      <w:r w:rsidR="005A1C8F" w:rsidRPr="00B106AA">
        <w:t>Promoter</w:t>
      </w:r>
      <w:r w:rsidRPr="00B106AA">
        <w:t xml:space="preserve"> </w:t>
      </w:r>
      <w:r w:rsidR="00A3449C" w:rsidRPr="00B106AA">
        <w:t>ha</w:t>
      </w:r>
      <w:r w:rsidR="005A1C8F" w:rsidRPr="00B106AA">
        <w:t>s</w:t>
      </w:r>
      <w:r w:rsidR="00A3449C" w:rsidRPr="00B106AA">
        <w:t xml:space="preserve"> </w:t>
      </w:r>
      <w:r w:rsidRPr="00B106AA">
        <w:t xml:space="preserve">agreed to sell the </w:t>
      </w:r>
      <w:r w:rsidR="00622E39" w:rsidRPr="00B106AA">
        <w:t xml:space="preserve">Said </w:t>
      </w:r>
      <w:r w:rsidR="0097285A" w:rsidRPr="00B106AA">
        <w:t xml:space="preserve">Independent </w:t>
      </w:r>
      <w:r w:rsidR="005E23EF" w:rsidRPr="00B106AA">
        <w:t>Floor Residence</w:t>
      </w:r>
      <w:r w:rsidRPr="00B106AA">
        <w:t xml:space="preserve"> to the Allottee(s) subject to the Allottee(s) agreeing to the terms and conditions stated in 6.3.1 above, and accordingly the Allottee(s) shall at all times be bound by the same. The Allottee(s) agrees and declares that it has understood the terms and conditions stated in 6.3.1 above, completely and the said terms / conditions shall at all points be considered as reasonable and as guiding restrictions / regulations relating to the </w:t>
      </w:r>
      <w:r w:rsidR="00622E39" w:rsidRPr="00B106AA">
        <w:t xml:space="preserve">Said </w:t>
      </w:r>
      <w:r w:rsidR="0097285A" w:rsidRPr="00B106AA">
        <w:t xml:space="preserve">Independent </w:t>
      </w:r>
      <w:r w:rsidR="005E23EF" w:rsidRPr="00B106AA">
        <w:t>Floor Residence</w:t>
      </w:r>
      <w:r w:rsidRPr="00B106AA">
        <w:t xml:space="preserve"> and ownership of the Allottee(s) to the same, as the same are fundamental in character for harmonious use and occupation of the buyers of </w:t>
      </w:r>
      <w:r w:rsidR="0097285A" w:rsidRPr="00B106AA">
        <w:t xml:space="preserve">Independent </w:t>
      </w:r>
      <w:r w:rsidR="00622E39" w:rsidRPr="00B106AA">
        <w:t>F</w:t>
      </w:r>
      <w:r w:rsidRPr="00B106AA">
        <w:t>loors</w:t>
      </w:r>
      <w:r w:rsidR="004250BE" w:rsidRPr="00B106AA">
        <w:t xml:space="preserve"> </w:t>
      </w:r>
      <w:r w:rsidR="00622E39" w:rsidRPr="00B106AA">
        <w:t>R</w:t>
      </w:r>
      <w:r w:rsidR="004250BE" w:rsidRPr="00B106AA">
        <w:t xml:space="preserve">esidences </w:t>
      </w:r>
      <w:r w:rsidRPr="00B106AA">
        <w:t xml:space="preserve">in the Project. The said terms / conditions are for securing beneficial enjoyment of the owners of </w:t>
      </w:r>
      <w:r w:rsidR="0097285A" w:rsidRPr="00B106AA">
        <w:t xml:space="preserve">Independent </w:t>
      </w:r>
      <w:r w:rsidR="005E23EF" w:rsidRPr="00B106AA">
        <w:t>Floor Residence</w:t>
      </w:r>
      <w:r w:rsidRPr="00B106AA">
        <w:t xml:space="preserve">s in other and adjoining plots / row / Project and the </w:t>
      </w:r>
      <w:r w:rsidR="005A1C8F" w:rsidRPr="00B106AA">
        <w:t>Promoter</w:t>
      </w:r>
      <w:r w:rsidRPr="00B106AA">
        <w:t xml:space="preserve">. Any breach or deviation to the same shall have a material adverse implication to the rights and uses of the owners of </w:t>
      </w:r>
      <w:r w:rsidR="0097285A" w:rsidRPr="00B106AA">
        <w:t xml:space="preserve">Independent </w:t>
      </w:r>
      <w:r w:rsidR="00622E39" w:rsidRPr="00B106AA">
        <w:t>Floor Residence</w:t>
      </w:r>
      <w:r w:rsidR="004250BE" w:rsidRPr="00B106AA">
        <w:t>s</w:t>
      </w:r>
      <w:r w:rsidRPr="00B106AA">
        <w:t xml:space="preserve"> in other and adjoining plots / row/ Project and the Promoter, which is irreparable in nature. The Promoter and / or the </w:t>
      </w:r>
      <w:r w:rsidR="00622E39" w:rsidRPr="00B106AA">
        <w:t>A</w:t>
      </w:r>
      <w:r w:rsidRPr="00B106AA">
        <w:t xml:space="preserve">ssociation </w:t>
      </w:r>
      <w:r w:rsidR="00622E39" w:rsidRPr="00B106AA">
        <w:t xml:space="preserve">of Allottees </w:t>
      </w:r>
      <w:r w:rsidRPr="00B106AA">
        <w:t xml:space="preserve">and / or the owners of other </w:t>
      </w:r>
      <w:r w:rsidR="0097285A" w:rsidRPr="00B106AA">
        <w:t xml:space="preserve">Independent </w:t>
      </w:r>
      <w:r w:rsidR="00622E39" w:rsidRPr="00B106AA">
        <w:t>F</w:t>
      </w:r>
      <w:r w:rsidR="004250BE" w:rsidRPr="00B106AA">
        <w:t xml:space="preserve">loor </w:t>
      </w:r>
      <w:r w:rsidR="00622E39" w:rsidRPr="00B106AA">
        <w:t>R</w:t>
      </w:r>
      <w:r w:rsidR="005E23EF" w:rsidRPr="00B106AA">
        <w:t>esidence</w:t>
      </w:r>
      <w:r w:rsidR="004250BE" w:rsidRPr="00B106AA">
        <w:t>s</w:t>
      </w:r>
      <w:r w:rsidRPr="00B106AA">
        <w:t xml:space="preserve"> in the </w:t>
      </w:r>
      <w:r w:rsidR="00042FDB" w:rsidRPr="00B106AA">
        <w:t>P</w:t>
      </w:r>
      <w:r w:rsidRPr="00B106AA">
        <w:t>roject, shall at all times be vested with all remedies under law to restrict and injunct the Allottee</w:t>
      </w:r>
      <w:r w:rsidR="004250BE" w:rsidRPr="00B106AA">
        <w:t>(s)</w:t>
      </w:r>
      <w:r w:rsidRPr="00B106AA">
        <w:t xml:space="preserve"> from any breach or deviation to the said provision in 6.3.1 and also to require</w:t>
      </w:r>
      <w:r w:rsidR="00A3449C" w:rsidRPr="00B106AA">
        <w:t xml:space="preserve"> </w:t>
      </w:r>
      <w:r w:rsidRPr="00B106AA">
        <w:t>the Allottee(s) to cure the same.</w:t>
      </w:r>
    </w:p>
    <w:p w14:paraId="2D3B42F1" w14:textId="77777777" w:rsidR="00684AAE" w:rsidRPr="00B106AA" w:rsidRDefault="00684AAE" w:rsidP="00771734">
      <w:pPr>
        <w:pStyle w:val="BodyText"/>
        <w:ind w:left="720" w:hanging="720"/>
        <w:rPr>
          <w:sz w:val="22"/>
          <w:szCs w:val="22"/>
        </w:rPr>
      </w:pPr>
    </w:p>
    <w:p w14:paraId="5583E194" w14:textId="77777777" w:rsidR="00684AAE" w:rsidRPr="00B106AA" w:rsidRDefault="00684AAE" w:rsidP="00A3449C">
      <w:pPr>
        <w:pStyle w:val="ListParagraph"/>
        <w:numPr>
          <w:ilvl w:val="2"/>
          <w:numId w:val="8"/>
        </w:numPr>
        <w:ind w:left="720" w:hanging="720"/>
      </w:pPr>
      <w:r w:rsidRPr="00B106AA">
        <w:t>The Allottee(s) agrees and undertakes that the Project shall always be known as “</w:t>
      </w:r>
      <w:r w:rsidR="00250706" w:rsidRPr="00B106AA">
        <w:t>Smart World Gems</w:t>
      </w:r>
      <w:r w:rsidRPr="00B106AA">
        <w:t xml:space="preserve">” and the said name shall never be changed, either by the Allottee(s) and/or jointly by the Allottee(s) and other owners through the Association </w:t>
      </w:r>
      <w:r w:rsidR="00622E39" w:rsidRPr="00B106AA">
        <w:t xml:space="preserve">of Allottees </w:t>
      </w:r>
      <w:r w:rsidRPr="00B106AA">
        <w:t xml:space="preserve">in the Project. The Allottee(s) understands and agrees that since the above said brand name is associated to the </w:t>
      </w:r>
      <w:r w:rsidR="00525A32" w:rsidRPr="00B106AA">
        <w:t>P</w:t>
      </w:r>
      <w:r w:rsidRPr="00B106AA">
        <w:t xml:space="preserve">roject name, it shall be of utmost importance for the </w:t>
      </w:r>
      <w:r w:rsidR="005A1C8F" w:rsidRPr="00B106AA">
        <w:t>Promoter</w:t>
      </w:r>
      <w:r w:rsidRPr="00B106AA">
        <w:t xml:space="preserve">, that the </w:t>
      </w:r>
      <w:r w:rsidR="004250BE" w:rsidRPr="00B106AA">
        <w:t>P</w:t>
      </w:r>
      <w:r w:rsidRPr="00B106AA">
        <w:t xml:space="preserve">roject is maintained and managed at all times, even after handover to the </w:t>
      </w:r>
      <w:r w:rsidR="00604D11" w:rsidRPr="00B106AA">
        <w:t>A</w:t>
      </w:r>
      <w:r w:rsidRPr="00B106AA">
        <w:t xml:space="preserve">ssociation, in accordance with the branding policy, rules and guidelines, </w:t>
      </w:r>
      <w:r w:rsidR="004250BE" w:rsidRPr="00B106AA">
        <w:t>that may be</w:t>
      </w:r>
      <w:r w:rsidRPr="00B106AA">
        <w:t xml:space="preserve"> prepared and provided by the </w:t>
      </w:r>
      <w:r w:rsidR="004250BE" w:rsidRPr="00B106AA">
        <w:t xml:space="preserve">Promoter </w:t>
      </w:r>
      <w:r w:rsidRPr="00B106AA">
        <w:t xml:space="preserve">from time to time. The Allottee(s) agrees and acknowledges that this is a fundamental and material understanding to this </w:t>
      </w:r>
      <w:r w:rsidR="00416EDA" w:rsidRPr="00B106AA">
        <w:t xml:space="preserve">Agreement </w:t>
      </w:r>
      <w:r w:rsidR="004403A2" w:rsidRPr="00B106AA">
        <w:t>for</w:t>
      </w:r>
      <w:r w:rsidR="00416EDA" w:rsidRPr="00B106AA">
        <w:t xml:space="preserve"> </w:t>
      </w:r>
      <w:r w:rsidR="004403A2" w:rsidRPr="00B106AA">
        <w:t>Sale</w:t>
      </w:r>
      <w:r w:rsidRPr="00B106AA">
        <w:t xml:space="preserve">, and rights transferred herein and that shall be transferred under the </w:t>
      </w:r>
      <w:r w:rsidR="000F5521" w:rsidRPr="00B106AA">
        <w:lastRenderedPageBreak/>
        <w:t>C</w:t>
      </w:r>
      <w:r w:rsidRPr="00B106AA">
        <w:t xml:space="preserve">onveyance </w:t>
      </w:r>
      <w:r w:rsidR="000F5521" w:rsidRPr="00B106AA">
        <w:t>D</w:t>
      </w:r>
      <w:r w:rsidRPr="00B106AA">
        <w:t xml:space="preserve">eed, are subject to adherence of the same at all times. The </w:t>
      </w:r>
      <w:r w:rsidR="005A1C8F" w:rsidRPr="00B106AA">
        <w:t>Promoter</w:t>
      </w:r>
      <w:r w:rsidRPr="00B106AA">
        <w:t xml:space="preserve"> shall have a right (but not an obligation) to undertake periodic audits in respect of such adherence to the branding policy, rules and guidelines at all times. The Allottee(s) understands that the said brand name is associated to the </w:t>
      </w:r>
      <w:r w:rsidR="004B0CF4" w:rsidRPr="00B106AA">
        <w:t>P</w:t>
      </w:r>
      <w:r w:rsidRPr="00B106AA">
        <w:t xml:space="preserve">roject name alone, and the </w:t>
      </w:r>
      <w:r w:rsidR="00866F8C" w:rsidRPr="00B106AA">
        <w:t>Allottee(s)</w:t>
      </w:r>
      <w:r w:rsidRPr="00B106AA">
        <w:t xml:space="preserve"> or the association shall not be entitled under any manner to use the said brand name in any other manner whatsoever, including in prefix or suffix of the name of the Association.</w:t>
      </w:r>
    </w:p>
    <w:p w14:paraId="3F71D64A" w14:textId="77777777" w:rsidR="00097035" w:rsidRPr="00B106AA" w:rsidRDefault="00097035" w:rsidP="00771734">
      <w:pPr>
        <w:pStyle w:val="BodyText"/>
        <w:ind w:left="720" w:hanging="720"/>
        <w:rPr>
          <w:sz w:val="22"/>
          <w:szCs w:val="22"/>
        </w:rPr>
      </w:pPr>
    </w:p>
    <w:p w14:paraId="0D36A177" w14:textId="77777777" w:rsidR="00684AAE" w:rsidRPr="00B106AA" w:rsidRDefault="00684AAE" w:rsidP="00A3449C">
      <w:pPr>
        <w:pStyle w:val="Heading1"/>
        <w:numPr>
          <w:ilvl w:val="0"/>
          <w:numId w:val="10"/>
        </w:numPr>
        <w:ind w:left="720" w:hanging="720"/>
        <w:rPr>
          <w:sz w:val="22"/>
          <w:szCs w:val="22"/>
        </w:rPr>
      </w:pPr>
      <w:r w:rsidRPr="00B106AA">
        <w:rPr>
          <w:sz w:val="22"/>
          <w:szCs w:val="22"/>
        </w:rPr>
        <w:t xml:space="preserve">POSSESSION OF THE </w:t>
      </w:r>
      <w:r w:rsidR="005E23EF" w:rsidRPr="00B106AA">
        <w:rPr>
          <w:sz w:val="22"/>
          <w:szCs w:val="22"/>
        </w:rPr>
        <w:t>FLOOR RESIDENCE</w:t>
      </w:r>
      <w:r w:rsidRPr="00B106AA">
        <w:rPr>
          <w:sz w:val="22"/>
          <w:szCs w:val="22"/>
        </w:rPr>
        <w:t>:</w:t>
      </w:r>
    </w:p>
    <w:p w14:paraId="03DCF7C6" w14:textId="77777777" w:rsidR="00684AAE" w:rsidRPr="00B106AA" w:rsidRDefault="00684AAE" w:rsidP="00771734">
      <w:pPr>
        <w:pStyle w:val="BodyText"/>
        <w:ind w:left="720" w:hanging="720"/>
        <w:rPr>
          <w:b/>
          <w:sz w:val="22"/>
          <w:szCs w:val="22"/>
        </w:rPr>
      </w:pPr>
    </w:p>
    <w:p w14:paraId="4F1A1A7B" w14:textId="77777777" w:rsidR="00684AAE" w:rsidRPr="00B106AA" w:rsidRDefault="00684AAE" w:rsidP="00A3449C">
      <w:pPr>
        <w:pStyle w:val="ListParagraph"/>
        <w:numPr>
          <w:ilvl w:val="1"/>
          <w:numId w:val="10"/>
        </w:numPr>
        <w:ind w:left="720" w:hanging="720"/>
      </w:pPr>
      <w:r w:rsidRPr="00B106AA">
        <w:rPr>
          <w:b/>
        </w:rPr>
        <w:t xml:space="preserve">Schedule for possession of the </w:t>
      </w:r>
      <w:r w:rsidR="005E23EF" w:rsidRPr="00B106AA">
        <w:rPr>
          <w:b/>
        </w:rPr>
        <w:t>Floor Residence</w:t>
      </w:r>
      <w:r w:rsidRPr="00B106AA">
        <w:t>–</w:t>
      </w:r>
    </w:p>
    <w:p w14:paraId="3776B953" w14:textId="77777777" w:rsidR="00684AAE" w:rsidRPr="00B106AA" w:rsidRDefault="00684AAE" w:rsidP="00771734">
      <w:pPr>
        <w:pStyle w:val="BodyText"/>
        <w:ind w:left="720" w:hanging="720"/>
        <w:rPr>
          <w:sz w:val="22"/>
          <w:szCs w:val="22"/>
        </w:rPr>
      </w:pPr>
    </w:p>
    <w:p w14:paraId="60B07A6B" w14:textId="77777777" w:rsidR="00684AAE" w:rsidRPr="00B106AA" w:rsidRDefault="00684AAE" w:rsidP="00A3449C">
      <w:pPr>
        <w:pStyle w:val="BodyText"/>
        <w:numPr>
          <w:ilvl w:val="2"/>
          <w:numId w:val="10"/>
        </w:numPr>
        <w:ind w:left="1440" w:hanging="710"/>
        <w:jc w:val="both"/>
        <w:rPr>
          <w:sz w:val="22"/>
          <w:szCs w:val="22"/>
        </w:rPr>
      </w:pPr>
      <w:r w:rsidRPr="00B106AA">
        <w:rPr>
          <w:sz w:val="22"/>
          <w:szCs w:val="22"/>
        </w:rPr>
        <w:t xml:space="preserve">The </w:t>
      </w:r>
      <w:r w:rsidR="005A1C8F" w:rsidRPr="00B106AA">
        <w:rPr>
          <w:sz w:val="22"/>
          <w:szCs w:val="22"/>
        </w:rPr>
        <w:t>Promoter</w:t>
      </w:r>
      <w:r w:rsidRPr="00B106AA">
        <w:rPr>
          <w:sz w:val="22"/>
          <w:szCs w:val="22"/>
        </w:rPr>
        <w:t xml:space="preserve"> agrees and understands that timely delivery of possession of the </w:t>
      </w:r>
      <w:r w:rsidR="0097285A" w:rsidRPr="00B106AA">
        <w:rPr>
          <w:sz w:val="22"/>
          <w:szCs w:val="22"/>
        </w:rPr>
        <w:t xml:space="preserve">Independent </w:t>
      </w:r>
      <w:r w:rsidR="005E23EF" w:rsidRPr="00B106AA">
        <w:rPr>
          <w:sz w:val="22"/>
          <w:szCs w:val="22"/>
        </w:rPr>
        <w:t>Floor Residence</w:t>
      </w:r>
      <w:r w:rsidRPr="00B106AA">
        <w:rPr>
          <w:sz w:val="22"/>
          <w:szCs w:val="22"/>
        </w:rPr>
        <w:t xml:space="preserve"> </w:t>
      </w:r>
      <w:r w:rsidR="0097285A" w:rsidRPr="00B106AA">
        <w:rPr>
          <w:sz w:val="22"/>
          <w:szCs w:val="22"/>
        </w:rPr>
        <w:t>along with right to use the terrace, basement area and one car parking space</w:t>
      </w:r>
      <w:r w:rsidRPr="00B106AA">
        <w:rPr>
          <w:sz w:val="22"/>
          <w:szCs w:val="22"/>
        </w:rPr>
        <w:t>, is the essence of the Agreement.</w:t>
      </w:r>
    </w:p>
    <w:p w14:paraId="6D554FD5" w14:textId="77777777" w:rsidR="00684AAE" w:rsidRPr="00B106AA" w:rsidRDefault="00684AAE" w:rsidP="00771734">
      <w:pPr>
        <w:pStyle w:val="BodyText"/>
        <w:ind w:left="720" w:hanging="720"/>
        <w:rPr>
          <w:sz w:val="22"/>
          <w:szCs w:val="22"/>
        </w:rPr>
      </w:pPr>
    </w:p>
    <w:p w14:paraId="7CE48CF8" w14:textId="77777777" w:rsidR="00684AAE" w:rsidRPr="00B106AA" w:rsidRDefault="00684AAE" w:rsidP="00A3449C">
      <w:pPr>
        <w:pStyle w:val="BodyText"/>
        <w:numPr>
          <w:ilvl w:val="2"/>
          <w:numId w:val="10"/>
        </w:numPr>
        <w:ind w:left="1440" w:hanging="710"/>
        <w:jc w:val="both"/>
        <w:rPr>
          <w:sz w:val="22"/>
          <w:szCs w:val="22"/>
        </w:rPr>
      </w:pPr>
      <w:r w:rsidRPr="00B106AA">
        <w:rPr>
          <w:sz w:val="22"/>
          <w:szCs w:val="22"/>
        </w:rPr>
        <w:t xml:space="preserve">The Promoter assures to offer possession of the </w:t>
      </w:r>
      <w:r w:rsidR="0097285A" w:rsidRPr="00B106AA">
        <w:rPr>
          <w:sz w:val="22"/>
          <w:szCs w:val="22"/>
        </w:rPr>
        <w:t xml:space="preserve">Independent </w:t>
      </w:r>
      <w:r w:rsidR="005E23EF" w:rsidRPr="00B106AA">
        <w:rPr>
          <w:sz w:val="22"/>
          <w:szCs w:val="22"/>
        </w:rPr>
        <w:t>Floor Residence</w:t>
      </w:r>
      <w:r w:rsidRPr="00B106AA">
        <w:rPr>
          <w:sz w:val="22"/>
          <w:szCs w:val="22"/>
        </w:rPr>
        <w:t xml:space="preserve"> </w:t>
      </w:r>
      <w:r w:rsidR="0097285A" w:rsidRPr="00B106AA">
        <w:rPr>
          <w:sz w:val="22"/>
          <w:szCs w:val="22"/>
        </w:rPr>
        <w:t>along with right to use the terrace, basement area and one car parking space</w:t>
      </w:r>
      <w:r w:rsidR="004250BE" w:rsidRPr="00B106AA">
        <w:rPr>
          <w:sz w:val="22"/>
          <w:szCs w:val="22"/>
        </w:rPr>
        <w:t xml:space="preserve"> </w:t>
      </w:r>
      <w:r w:rsidRPr="00B106AA">
        <w:rPr>
          <w:sz w:val="22"/>
          <w:szCs w:val="22"/>
        </w:rPr>
        <w:t xml:space="preserve">as per agreed terms and conditions herein on or before the Completion Time Period unless there is delay due to Force Majeure Event, </w:t>
      </w:r>
      <w:r w:rsidR="004A1CAD" w:rsidRPr="00B106AA">
        <w:rPr>
          <w:sz w:val="22"/>
          <w:szCs w:val="22"/>
        </w:rPr>
        <w:t xml:space="preserve">reasons beyond the control of the </w:t>
      </w:r>
      <w:r w:rsidR="005A1C8F" w:rsidRPr="00B106AA">
        <w:rPr>
          <w:sz w:val="22"/>
          <w:szCs w:val="22"/>
        </w:rPr>
        <w:t>Promoter</w:t>
      </w:r>
      <w:r w:rsidR="004A1CAD" w:rsidRPr="00B106AA">
        <w:rPr>
          <w:sz w:val="22"/>
          <w:szCs w:val="22"/>
        </w:rPr>
        <w:t xml:space="preserve">, non-compliance on the part of the Allottee(s) including on account of any default on the part of the Allottee(s), </w:t>
      </w:r>
      <w:r w:rsidRPr="00B106AA">
        <w:rPr>
          <w:sz w:val="22"/>
          <w:szCs w:val="22"/>
        </w:rPr>
        <w:t xml:space="preserve">Court orders, Government policy/guidelines, decisions affecting the regular development of the  </w:t>
      </w:r>
      <w:r w:rsidR="00BA17E4" w:rsidRPr="00B106AA">
        <w:rPr>
          <w:sz w:val="22"/>
          <w:szCs w:val="22"/>
        </w:rPr>
        <w:t>P</w:t>
      </w:r>
      <w:r w:rsidRPr="00B106AA">
        <w:rPr>
          <w:sz w:val="22"/>
          <w:szCs w:val="22"/>
        </w:rPr>
        <w:t>roject or due to any event or reason, which is recognized as a ground for extension by the Authority. If, the completion of the</w:t>
      </w:r>
      <w:r w:rsidR="0059660C" w:rsidRPr="00B106AA">
        <w:rPr>
          <w:sz w:val="22"/>
          <w:szCs w:val="22"/>
        </w:rPr>
        <w:t xml:space="preserve"> </w:t>
      </w:r>
      <w:r w:rsidR="00B462B1" w:rsidRPr="00B106AA">
        <w:rPr>
          <w:sz w:val="22"/>
          <w:szCs w:val="22"/>
        </w:rPr>
        <w:t xml:space="preserve">Independent </w:t>
      </w:r>
      <w:r w:rsidR="0059660C" w:rsidRPr="00B106AA">
        <w:rPr>
          <w:sz w:val="22"/>
          <w:szCs w:val="22"/>
        </w:rPr>
        <w:t xml:space="preserve">Floor Residence </w:t>
      </w:r>
      <w:r w:rsidRPr="00B106AA">
        <w:rPr>
          <w:sz w:val="22"/>
          <w:szCs w:val="22"/>
        </w:rPr>
        <w:t xml:space="preserve">is delayed due to the above conditions, then the Allottee(s) agrees that the </w:t>
      </w:r>
      <w:r w:rsidR="005A1C8F" w:rsidRPr="00B106AA">
        <w:rPr>
          <w:sz w:val="22"/>
          <w:szCs w:val="22"/>
        </w:rPr>
        <w:t>Promoter</w:t>
      </w:r>
      <w:r w:rsidRPr="00B106AA">
        <w:rPr>
          <w:sz w:val="22"/>
          <w:szCs w:val="22"/>
        </w:rPr>
        <w:t xml:space="preserve"> shall be entitled to the extension of time for delivery of possession of the </w:t>
      </w:r>
      <w:r w:rsidR="00B462B1" w:rsidRPr="00B106AA">
        <w:rPr>
          <w:sz w:val="22"/>
          <w:szCs w:val="22"/>
        </w:rPr>
        <w:t xml:space="preserve">Independent </w:t>
      </w:r>
      <w:r w:rsidR="005E23EF" w:rsidRPr="00B106AA">
        <w:rPr>
          <w:sz w:val="22"/>
          <w:szCs w:val="22"/>
        </w:rPr>
        <w:t>Floor Residence</w:t>
      </w:r>
      <w:r w:rsidRPr="00B106AA">
        <w:rPr>
          <w:sz w:val="22"/>
          <w:szCs w:val="22"/>
        </w:rPr>
        <w:t xml:space="preserve"> </w:t>
      </w:r>
      <w:r w:rsidR="00B462B1" w:rsidRPr="00B106AA">
        <w:rPr>
          <w:sz w:val="22"/>
          <w:szCs w:val="22"/>
        </w:rPr>
        <w:t>along with right to use the terrace, basement area and one car parking space</w:t>
      </w:r>
      <w:r w:rsidR="004250BE" w:rsidRPr="00B106AA">
        <w:rPr>
          <w:sz w:val="22"/>
          <w:szCs w:val="22"/>
        </w:rPr>
        <w:t xml:space="preserve"> as may be approved by the competent authorities.</w:t>
      </w:r>
    </w:p>
    <w:p w14:paraId="67010A31" w14:textId="77777777" w:rsidR="00684AAE" w:rsidRPr="00B106AA" w:rsidRDefault="00684AAE" w:rsidP="00771734">
      <w:pPr>
        <w:pStyle w:val="BodyText"/>
        <w:ind w:left="720" w:hanging="720"/>
        <w:rPr>
          <w:sz w:val="22"/>
          <w:szCs w:val="22"/>
        </w:rPr>
      </w:pPr>
    </w:p>
    <w:p w14:paraId="2DF0DCA2" w14:textId="77777777" w:rsidR="00684AAE" w:rsidRPr="00B106AA" w:rsidRDefault="00684AAE" w:rsidP="00ED0AF7">
      <w:pPr>
        <w:pStyle w:val="BodyText"/>
        <w:numPr>
          <w:ilvl w:val="2"/>
          <w:numId w:val="10"/>
        </w:numPr>
        <w:ind w:left="1440" w:hanging="710"/>
        <w:jc w:val="both"/>
        <w:rPr>
          <w:sz w:val="22"/>
          <w:szCs w:val="22"/>
        </w:rPr>
      </w:pPr>
      <w:r w:rsidRPr="00B106AA">
        <w:rPr>
          <w:sz w:val="22"/>
          <w:szCs w:val="22"/>
        </w:rPr>
        <w:t xml:space="preserve">The Allottee(s) agrees and confirms that, in the event it becomes impossible for the </w:t>
      </w:r>
      <w:r w:rsidR="005A1C8F" w:rsidRPr="00B106AA">
        <w:rPr>
          <w:sz w:val="22"/>
          <w:szCs w:val="22"/>
        </w:rPr>
        <w:t>Promoter</w:t>
      </w:r>
      <w:r w:rsidRPr="00B106AA">
        <w:rPr>
          <w:sz w:val="22"/>
          <w:szCs w:val="22"/>
        </w:rPr>
        <w:t xml:space="preserve"> to implement the </w:t>
      </w:r>
      <w:r w:rsidR="00BA17E4" w:rsidRPr="00B106AA">
        <w:rPr>
          <w:sz w:val="22"/>
          <w:szCs w:val="22"/>
        </w:rPr>
        <w:t>P</w:t>
      </w:r>
      <w:r w:rsidRPr="00B106AA">
        <w:rPr>
          <w:sz w:val="22"/>
          <w:szCs w:val="22"/>
        </w:rPr>
        <w:t>roject due to Force Majeure Event and above mentioned conditions / events, then this allotment shall stand terminated and the Promoter shall</w:t>
      </w:r>
      <w:r w:rsidR="00B025F7" w:rsidRPr="00B106AA">
        <w:rPr>
          <w:sz w:val="22"/>
          <w:szCs w:val="22"/>
        </w:rPr>
        <w:t xml:space="preserve"> </w:t>
      </w:r>
      <w:r w:rsidRPr="00B106AA">
        <w:rPr>
          <w:sz w:val="22"/>
          <w:szCs w:val="22"/>
        </w:rPr>
        <w:t xml:space="preserve">refund to the Allottee(s), the extent of </w:t>
      </w:r>
      <w:r w:rsidR="0059660C" w:rsidRPr="00B106AA">
        <w:rPr>
          <w:sz w:val="22"/>
          <w:szCs w:val="22"/>
        </w:rPr>
        <w:t xml:space="preserve">Total </w:t>
      </w:r>
      <w:r w:rsidR="00C7137C" w:rsidRPr="00B106AA">
        <w:t xml:space="preserve"> Consideration Value</w:t>
      </w:r>
      <w:r w:rsidRPr="00B106AA">
        <w:rPr>
          <w:sz w:val="22"/>
          <w:szCs w:val="22"/>
        </w:rPr>
        <w:t xml:space="preserve"> received by the Promoter from the Allottee(s) till such date</w:t>
      </w:r>
      <w:r w:rsidR="00B05173" w:rsidRPr="00B106AA">
        <w:rPr>
          <w:sz w:val="22"/>
          <w:szCs w:val="22"/>
        </w:rPr>
        <w:t xml:space="preserve"> without interest</w:t>
      </w:r>
      <w:r w:rsidRPr="00B106AA">
        <w:rPr>
          <w:sz w:val="22"/>
          <w:szCs w:val="22"/>
        </w:rPr>
        <w:t xml:space="preserve">, within </w:t>
      </w:r>
      <w:r w:rsidR="00204FDD" w:rsidRPr="00B106AA">
        <w:rPr>
          <w:sz w:val="22"/>
          <w:szCs w:val="22"/>
        </w:rPr>
        <w:t>90</w:t>
      </w:r>
      <w:r w:rsidRPr="00B106AA">
        <w:rPr>
          <w:sz w:val="22"/>
          <w:szCs w:val="22"/>
        </w:rPr>
        <w:t xml:space="preserve"> days from the Promoter sending the termination letter / intimation / notice</w:t>
      </w:r>
      <w:r w:rsidR="00204FDD" w:rsidRPr="00B106AA">
        <w:rPr>
          <w:sz w:val="22"/>
          <w:szCs w:val="22"/>
        </w:rPr>
        <w:t xml:space="preserve"> and customer complying with requirements o</w:t>
      </w:r>
      <w:r w:rsidR="00E938E5" w:rsidRPr="00B106AA">
        <w:rPr>
          <w:sz w:val="22"/>
          <w:szCs w:val="22"/>
        </w:rPr>
        <w:t>f</w:t>
      </w:r>
      <w:r w:rsidR="00204FDD" w:rsidRPr="00B106AA">
        <w:rPr>
          <w:sz w:val="22"/>
          <w:szCs w:val="22"/>
        </w:rPr>
        <w:t xml:space="preserve"> executi</w:t>
      </w:r>
      <w:r w:rsidR="00E938E5" w:rsidRPr="00B106AA">
        <w:rPr>
          <w:sz w:val="22"/>
          <w:szCs w:val="22"/>
        </w:rPr>
        <w:t xml:space="preserve">ng relevant termination </w:t>
      </w:r>
      <w:r w:rsidR="00AC53B7" w:rsidRPr="00B106AA">
        <w:rPr>
          <w:sz w:val="22"/>
          <w:szCs w:val="22"/>
        </w:rPr>
        <w:t>documents</w:t>
      </w:r>
      <w:r w:rsidR="00E938E5" w:rsidRPr="00B106AA">
        <w:rPr>
          <w:sz w:val="22"/>
          <w:szCs w:val="22"/>
        </w:rPr>
        <w:t xml:space="preserve"> </w:t>
      </w:r>
      <w:r w:rsidR="00204FDD" w:rsidRPr="00B106AA">
        <w:rPr>
          <w:sz w:val="22"/>
          <w:szCs w:val="22"/>
        </w:rPr>
        <w:t>an</w:t>
      </w:r>
      <w:r w:rsidR="00E938E5" w:rsidRPr="00B106AA">
        <w:rPr>
          <w:sz w:val="22"/>
          <w:szCs w:val="22"/>
        </w:rPr>
        <w:t>d</w:t>
      </w:r>
      <w:r w:rsidR="00204FDD" w:rsidRPr="00B106AA">
        <w:rPr>
          <w:sz w:val="22"/>
          <w:szCs w:val="22"/>
        </w:rPr>
        <w:t xml:space="preserve"> return</w:t>
      </w:r>
      <w:r w:rsidR="00E938E5" w:rsidRPr="00B106AA">
        <w:rPr>
          <w:sz w:val="22"/>
          <w:szCs w:val="22"/>
        </w:rPr>
        <w:t>ing</w:t>
      </w:r>
      <w:r w:rsidR="00204FDD" w:rsidRPr="00B106AA">
        <w:rPr>
          <w:sz w:val="22"/>
          <w:szCs w:val="22"/>
        </w:rPr>
        <w:t xml:space="preserve"> of necessary </w:t>
      </w:r>
      <w:r w:rsidR="00AC53B7" w:rsidRPr="00B106AA">
        <w:rPr>
          <w:sz w:val="22"/>
          <w:szCs w:val="22"/>
        </w:rPr>
        <w:t xml:space="preserve">original </w:t>
      </w:r>
      <w:r w:rsidR="00204FDD" w:rsidRPr="00B106AA">
        <w:rPr>
          <w:sz w:val="22"/>
          <w:szCs w:val="22"/>
        </w:rPr>
        <w:t>documents as set forth in the said notice</w:t>
      </w:r>
      <w:r w:rsidRPr="00B106AA">
        <w:rPr>
          <w:sz w:val="22"/>
          <w:szCs w:val="22"/>
        </w:rPr>
        <w:t xml:space="preserve">. The Promoter shall intimate the Allottee(s) about such termination at least thirty days prior to such termination. After refund of the money paid by the Allottee(s), the Allottee(s) agrees that he/she shall not have any rights, claims etc. against the Promoter and that the Promoter shall be released and discharged from all its obligations and liabilities under this Agreement. It is also agreed that since this liability of refund has arisen on the Promoter due to no fault of the Promoter, therefore the said </w:t>
      </w:r>
      <w:r w:rsidR="00204FDD" w:rsidRPr="00B106AA">
        <w:rPr>
          <w:sz w:val="22"/>
          <w:szCs w:val="22"/>
        </w:rPr>
        <w:t>90</w:t>
      </w:r>
      <w:r w:rsidRPr="00B106AA">
        <w:rPr>
          <w:sz w:val="22"/>
          <w:szCs w:val="22"/>
        </w:rPr>
        <w:t xml:space="preserve"> days’ timeline may be reasonably extended in mutual discussion with the Allottee(s), if requested by the Promoter.</w:t>
      </w:r>
    </w:p>
    <w:p w14:paraId="0C4CFCBC" w14:textId="77777777" w:rsidR="00684AAE" w:rsidRPr="00B106AA" w:rsidRDefault="00684AAE" w:rsidP="00771734">
      <w:pPr>
        <w:pStyle w:val="BodyText"/>
        <w:ind w:left="720" w:hanging="720"/>
        <w:rPr>
          <w:sz w:val="22"/>
          <w:szCs w:val="22"/>
        </w:rPr>
      </w:pPr>
    </w:p>
    <w:p w14:paraId="00886F86" w14:textId="77777777" w:rsidR="00684AAE" w:rsidRPr="00B106AA" w:rsidRDefault="00684AAE" w:rsidP="00B025F7">
      <w:pPr>
        <w:pStyle w:val="ListParagraph"/>
        <w:numPr>
          <w:ilvl w:val="1"/>
          <w:numId w:val="10"/>
        </w:numPr>
        <w:ind w:left="720" w:hanging="720"/>
      </w:pPr>
      <w:r w:rsidRPr="00B106AA">
        <w:rPr>
          <w:b/>
        </w:rPr>
        <w:t xml:space="preserve">Procedure for taking possession of </w:t>
      </w:r>
      <w:r w:rsidR="00B2062C" w:rsidRPr="00B106AA">
        <w:rPr>
          <w:b/>
        </w:rPr>
        <w:t xml:space="preserve">Independent </w:t>
      </w:r>
      <w:r w:rsidR="005E23EF" w:rsidRPr="00B106AA">
        <w:rPr>
          <w:b/>
        </w:rPr>
        <w:t>Floor Residence</w:t>
      </w:r>
      <w:r w:rsidRPr="00B106AA">
        <w:t xml:space="preserve">– Upon obtaining the occupation certificate for the </w:t>
      </w:r>
      <w:r w:rsidR="003741C5" w:rsidRPr="00B106AA">
        <w:t>Project or part thereof (</w:t>
      </w:r>
      <w:r w:rsidR="003B2633" w:rsidRPr="00B106AA">
        <w:t>in</w:t>
      </w:r>
      <w:r w:rsidR="003741C5" w:rsidRPr="00B106AA">
        <w:t xml:space="preserve"> which the Said </w:t>
      </w:r>
      <w:r w:rsidR="00B2062C" w:rsidRPr="00B106AA">
        <w:t xml:space="preserve">Independent </w:t>
      </w:r>
      <w:r w:rsidR="005E23EF" w:rsidRPr="00B106AA">
        <w:t>Floor Residence</w:t>
      </w:r>
      <w:r w:rsidRPr="00B106AA">
        <w:t xml:space="preserve"> </w:t>
      </w:r>
      <w:r w:rsidR="003B2633" w:rsidRPr="00B106AA">
        <w:t xml:space="preserve">is located) </w:t>
      </w:r>
      <w:r w:rsidRPr="00B106AA">
        <w:t xml:space="preserve">and subject to the Allottee(s) having cleared all dues till such date, the Promoter shall offer in writing the possession of the </w:t>
      </w:r>
      <w:r w:rsidR="00B2062C" w:rsidRPr="00B106AA">
        <w:t xml:space="preserve">Independent </w:t>
      </w:r>
      <w:r w:rsidR="005E23EF" w:rsidRPr="00B106AA">
        <w:t>Floor Residence</w:t>
      </w:r>
      <w:r w:rsidRPr="00B106AA">
        <w:t xml:space="preserve"> (“</w:t>
      </w:r>
      <w:r w:rsidRPr="00B106AA">
        <w:rPr>
          <w:b/>
        </w:rPr>
        <w:t>Possession Notice</w:t>
      </w:r>
      <w:r w:rsidRPr="00B106AA">
        <w:t xml:space="preserve">”), to the Allottee(s) as per terms of this Agreement. The </w:t>
      </w:r>
      <w:r w:rsidR="005A1C8F" w:rsidRPr="00B106AA">
        <w:t>Promoter</w:t>
      </w:r>
      <w:r w:rsidRPr="00B106AA">
        <w:t xml:space="preserve"> agree to indemnify the Allottee(s) in case of failure of fulfillment of any of the provisions, formalities, documentation on part of the </w:t>
      </w:r>
      <w:r w:rsidR="005A1C8F" w:rsidRPr="00B106AA">
        <w:t>Promoter</w:t>
      </w:r>
      <w:r w:rsidRPr="00B106AA">
        <w:t xml:space="preserve">. The </w:t>
      </w:r>
      <w:r w:rsidR="005A1C8F" w:rsidRPr="00B106AA">
        <w:t>Promoter</w:t>
      </w:r>
      <w:r w:rsidRPr="00B106AA">
        <w:t xml:space="preserve"> shall provide a copy (on demand) of the occupation certificate or part thereof in respect of the </w:t>
      </w:r>
      <w:r w:rsidR="00B2062C" w:rsidRPr="00B106AA">
        <w:t xml:space="preserve">Independent </w:t>
      </w:r>
      <w:r w:rsidR="005E23EF" w:rsidRPr="00B106AA">
        <w:t>Floor Residence</w:t>
      </w:r>
      <w:r w:rsidRPr="00B106AA">
        <w:t xml:space="preserve"> to the Allottee(s) at the time of conveyance of the same. The Allottee(s), agree(s) to pay the maintenance charges and holding charges</w:t>
      </w:r>
      <w:r w:rsidR="00473FCD" w:rsidRPr="00B106AA">
        <w:t xml:space="preserve"> (if applicable)</w:t>
      </w:r>
      <w:r w:rsidRPr="00B106AA">
        <w:t xml:space="preserve"> as determined by the </w:t>
      </w:r>
      <w:r w:rsidR="005A1C8F" w:rsidRPr="00B106AA">
        <w:t>Promoter</w:t>
      </w:r>
      <w:r w:rsidRPr="00B106AA">
        <w:t xml:space="preserve"> / </w:t>
      </w:r>
      <w:r w:rsidRPr="00B106AA">
        <w:lastRenderedPageBreak/>
        <w:t>Association of Allottee(s) / Competent Authority, as the case may be in accordance with the terms herein.</w:t>
      </w:r>
    </w:p>
    <w:p w14:paraId="0D2B1623" w14:textId="77777777" w:rsidR="00684AAE" w:rsidRPr="00B106AA" w:rsidRDefault="00684AAE" w:rsidP="00771734">
      <w:pPr>
        <w:pStyle w:val="BodyText"/>
        <w:ind w:left="720" w:hanging="720"/>
        <w:rPr>
          <w:sz w:val="22"/>
          <w:szCs w:val="22"/>
        </w:rPr>
      </w:pPr>
    </w:p>
    <w:p w14:paraId="48FD07DE" w14:textId="77777777" w:rsidR="00684AAE" w:rsidRPr="00B106AA" w:rsidRDefault="00684AAE" w:rsidP="00B025F7">
      <w:pPr>
        <w:pStyle w:val="ListParagraph"/>
        <w:numPr>
          <w:ilvl w:val="1"/>
          <w:numId w:val="10"/>
        </w:numPr>
        <w:ind w:left="720" w:hanging="720"/>
      </w:pPr>
      <w:r w:rsidRPr="00B106AA">
        <w:rPr>
          <w:b/>
        </w:rPr>
        <w:t xml:space="preserve">Failure of Allottee(s)to take Possession of the </w:t>
      </w:r>
      <w:r w:rsidR="005E23EF" w:rsidRPr="00B106AA">
        <w:rPr>
          <w:b/>
        </w:rPr>
        <w:t>Floor Residence</w:t>
      </w:r>
      <w:r w:rsidRPr="00B106AA">
        <w:t>–</w:t>
      </w:r>
      <w:r w:rsidRPr="00B106AA">
        <w:rPr>
          <w:b/>
        </w:rPr>
        <w:t xml:space="preserve"> </w:t>
      </w:r>
      <w:r w:rsidRPr="00B106AA">
        <w:t>Upon receiving a Possession Notice from the Promoter as per Clause 7.2</w:t>
      </w:r>
      <w:r w:rsidR="003B2633" w:rsidRPr="00B106AA">
        <w:t xml:space="preserve"> above</w:t>
      </w:r>
      <w:r w:rsidRPr="00B106AA">
        <w:t xml:space="preserve">, the Allottee(s) shall take possession of the </w:t>
      </w:r>
      <w:r w:rsidR="00E40A2D" w:rsidRPr="00B106AA">
        <w:t xml:space="preserve">Said </w:t>
      </w:r>
      <w:r w:rsidR="005C04F4" w:rsidRPr="00B106AA">
        <w:t xml:space="preserve">Independent </w:t>
      </w:r>
      <w:r w:rsidR="005E23EF" w:rsidRPr="00B106AA">
        <w:t>Floor Residence</w:t>
      </w:r>
      <w:r w:rsidRPr="00B106AA">
        <w:t xml:space="preserve"> from the Promoter by executing necessary indemnities, undertakings and such other documentation and making all up to date payments as prescribed in this Agreement or as required by the Promoter and after paying to the Promoter all such components / portions of the Total </w:t>
      </w:r>
      <w:r w:rsidR="00C7137C" w:rsidRPr="00B106AA">
        <w:t>Consideration Value</w:t>
      </w:r>
      <w:r w:rsidRPr="00B106AA">
        <w:t xml:space="preserve"> that are due and payable by the Allottee, executing the conveyance deed with the </w:t>
      </w:r>
      <w:r w:rsidR="005A1C8F" w:rsidRPr="00B106AA">
        <w:t>Promoter</w:t>
      </w:r>
      <w:r w:rsidRPr="00B106AA">
        <w:t xml:space="preserve"> in the format prescribed (“</w:t>
      </w:r>
      <w:r w:rsidRPr="00B106AA">
        <w:rPr>
          <w:b/>
        </w:rPr>
        <w:t>Conveyance Deed</w:t>
      </w:r>
      <w:r w:rsidRPr="00B106AA">
        <w:t xml:space="preserve">”) and getting the same duly stamped and registered with the Sub-registrar of Assurances, Gurugram within the time period as mentioned by the </w:t>
      </w:r>
      <w:r w:rsidR="005A1C8F" w:rsidRPr="00B106AA">
        <w:t>Promoter</w:t>
      </w:r>
      <w:r w:rsidRPr="00B106AA">
        <w:t xml:space="preserve"> in the Possession Notice (“</w:t>
      </w:r>
      <w:r w:rsidRPr="00B106AA">
        <w:rPr>
          <w:b/>
        </w:rPr>
        <w:t>Possession Notice Expiry Date</w:t>
      </w:r>
      <w:r w:rsidRPr="00B106AA">
        <w:t xml:space="preserve">”). Subsequently, the </w:t>
      </w:r>
      <w:r w:rsidR="005A1C8F" w:rsidRPr="00B106AA">
        <w:t>Promoter</w:t>
      </w:r>
      <w:r w:rsidRPr="00B106AA">
        <w:t xml:space="preserve"> shall give possession of the </w:t>
      </w:r>
      <w:r w:rsidR="005C04F4" w:rsidRPr="00B106AA">
        <w:t xml:space="preserve">Independent </w:t>
      </w:r>
      <w:r w:rsidR="005E23EF" w:rsidRPr="00B106AA">
        <w:t>Floor Residence</w:t>
      </w:r>
      <w:r w:rsidRPr="00B106AA">
        <w:t xml:space="preserve"> to the Allottee(s) as per the terms and conditions of the Agreement.</w:t>
      </w:r>
    </w:p>
    <w:p w14:paraId="2E23BC1C" w14:textId="77777777" w:rsidR="00684AAE" w:rsidRPr="00B106AA" w:rsidRDefault="00684AAE" w:rsidP="00771734">
      <w:pPr>
        <w:pStyle w:val="BodyText"/>
        <w:ind w:left="720" w:hanging="720"/>
        <w:rPr>
          <w:sz w:val="22"/>
          <w:szCs w:val="22"/>
        </w:rPr>
      </w:pPr>
    </w:p>
    <w:p w14:paraId="2BF441E9" w14:textId="77777777" w:rsidR="00684AAE" w:rsidRPr="00B106AA" w:rsidRDefault="00684AAE" w:rsidP="00B025F7">
      <w:pPr>
        <w:pStyle w:val="BodyText"/>
        <w:ind w:left="720"/>
        <w:jc w:val="both"/>
        <w:rPr>
          <w:sz w:val="22"/>
          <w:szCs w:val="22"/>
        </w:rPr>
      </w:pPr>
      <w:r w:rsidRPr="00B106AA">
        <w:rPr>
          <w:sz w:val="22"/>
          <w:szCs w:val="22"/>
        </w:rPr>
        <w:t>In case the Allottee fails to comply with the essential documentation, undertaking etc. or fails to take possession within the time provided in the Possession Notice</w:t>
      </w:r>
      <w:r w:rsidR="004A1CAD" w:rsidRPr="00B106AA">
        <w:rPr>
          <w:sz w:val="22"/>
          <w:szCs w:val="22"/>
        </w:rPr>
        <w:t xml:space="preserve"> or is in breach of any of the obligations under this Agreement</w:t>
      </w:r>
      <w:r w:rsidRPr="00B106AA">
        <w:rPr>
          <w:sz w:val="22"/>
          <w:szCs w:val="22"/>
        </w:rPr>
        <w:t xml:space="preserve">, such Allottee </w:t>
      </w:r>
      <w:r w:rsidR="00071B79" w:rsidRPr="00B106AA">
        <w:rPr>
          <w:sz w:val="22"/>
          <w:szCs w:val="22"/>
        </w:rPr>
        <w:t xml:space="preserve">shall </w:t>
      </w:r>
      <w:r w:rsidRPr="00B106AA">
        <w:rPr>
          <w:sz w:val="22"/>
          <w:szCs w:val="22"/>
        </w:rPr>
        <w:t xml:space="preserve">be liable to pay holding charges per month at the rate of Rs. </w:t>
      </w:r>
      <w:r w:rsidR="008B7282" w:rsidRPr="00B106AA">
        <w:rPr>
          <w:sz w:val="22"/>
          <w:szCs w:val="22"/>
        </w:rPr>
        <w:t>100</w:t>
      </w:r>
      <w:r w:rsidRPr="00B106AA">
        <w:rPr>
          <w:sz w:val="22"/>
          <w:szCs w:val="22"/>
        </w:rPr>
        <w:t xml:space="preserve">/- per </w:t>
      </w:r>
      <w:r w:rsidR="006A6F2D" w:rsidRPr="00B106AA">
        <w:rPr>
          <w:sz w:val="22"/>
          <w:szCs w:val="22"/>
        </w:rPr>
        <w:t xml:space="preserve">sq ft </w:t>
      </w:r>
      <w:r w:rsidRPr="00B106AA">
        <w:rPr>
          <w:sz w:val="22"/>
          <w:szCs w:val="22"/>
        </w:rPr>
        <w:t xml:space="preserve">of the </w:t>
      </w:r>
      <w:r w:rsidR="00071B79" w:rsidRPr="00B106AA">
        <w:rPr>
          <w:sz w:val="22"/>
          <w:szCs w:val="22"/>
        </w:rPr>
        <w:t xml:space="preserve">Carpet </w:t>
      </w:r>
      <w:r w:rsidRPr="00B106AA">
        <w:rPr>
          <w:sz w:val="22"/>
          <w:szCs w:val="22"/>
        </w:rPr>
        <w:t xml:space="preserve">Area of the </w:t>
      </w:r>
      <w:r w:rsidR="005C04F4" w:rsidRPr="00B106AA">
        <w:rPr>
          <w:sz w:val="22"/>
          <w:szCs w:val="22"/>
        </w:rPr>
        <w:t xml:space="preserve">Independent </w:t>
      </w:r>
      <w:r w:rsidR="005E23EF" w:rsidRPr="00B106AA">
        <w:rPr>
          <w:sz w:val="22"/>
          <w:szCs w:val="22"/>
        </w:rPr>
        <w:t>Floor Residence</w:t>
      </w:r>
      <w:r w:rsidR="00071B79" w:rsidRPr="00B106AA">
        <w:rPr>
          <w:sz w:val="22"/>
          <w:szCs w:val="22"/>
        </w:rPr>
        <w:t xml:space="preserve"> </w:t>
      </w:r>
      <w:r w:rsidRPr="00B106AA">
        <w:rPr>
          <w:sz w:val="22"/>
          <w:szCs w:val="22"/>
        </w:rPr>
        <w:t>(“</w:t>
      </w:r>
      <w:r w:rsidRPr="00B106AA">
        <w:rPr>
          <w:b/>
          <w:sz w:val="22"/>
          <w:szCs w:val="22"/>
        </w:rPr>
        <w:t>Holding Charges</w:t>
      </w:r>
      <w:r w:rsidRPr="00B106AA">
        <w:rPr>
          <w:sz w:val="22"/>
          <w:szCs w:val="22"/>
        </w:rPr>
        <w:t xml:space="preserve">”) as mentioned in </w:t>
      </w:r>
      <w:r w:rsidRPr="00B106AA">
        <w:rPr>
          <w:b/>
          <w:sz w:val="22"/>
          <w:szCs w:val="22"/>
        </w:rPr>
        <w:t>Schedule-V</w:t>
      </w:r>
      <w:r w:rsidR="00E24FA9" w:rsidRPr="00B106AA">
        <w:rPr>
          <w:b/>
          <w:sz w:val="22"/>
          <w:szCs w:val="22"/>
        </w:rPr>
        <w:t>I</w:t>
      </w:r>
      <w:r w:rsidRPr="00B106AA">
        <w:rPr>
          <w:b/>
          <w:sz w:val="22"/>
          <w:szCs w:val="22"/>
        </w:rPr>
        <w:t xml:space="preserve"> </w:t>
      </w:r>
      <w:r w:rsidRPr="00B106AA">
        <w:rPr>
          <w:sz w:val="22"/>
          <w:szCs w:val="22"/>
        </w:rPr>
        <w:t>herein along with applicable maintenance charges towards upkeep and maintenance of the Common Area</w:t>
      </w:r>
      <w:r w:rsidR="009A14BC" w:rsidRPr="00B106AA">
        <w:rPr>
          <w:sz w:val="22"/>
          <w:szCs w:val="22"/>
        </w:rPr>
        <w:t>s</w:t>
      </w:r>
      <w:r w:rsidRPr="00B106AA">
        <w:rPr>
          <w:sz w:val="22"/>
          <w:szCs w:val="22"/>
        </w:rPr>
        <w:t xml:space="preserve"> </w:t>
      </w:r>
      <w:r w:rsidR="006301BD" w:rsidRPr="00B106AA">
        <w:rPr>
          <w:sz w:val="22"/>
          <w:szCs w:val="22"/>
        </w:rPr>
        <w:t xml:space="preserve">within the Subject Plot </w:t>
      </w:r>
      <w:r w:rsidR="00A47B02" w:rsidRPr="00B106AA">
        <w:rPr>
          <w:sz w:val="22"/>
          <w:szCs w:val="22"/>
        </w:rPr>
        <w:t xml:space="preserve">and Common Areas &amp; Facilities in the Project </w:t>
      </w:r>
      <w:r w:rsidRPr="00B106AA">
        <w:rPr>
          <w:sz w:val="22"/>
          <w:szCs w:val="22"/>
        </w:rPr>
        <w:t xml:space="preserve">for the period of such delay, which shall be payable by the Allottee within the time period stipulated. During the period of delay, the </w:t>
      </w:r>
      <w:r w:rsidR="005C04F4" w:rsidRPr="00B106AA">
        <w:rPr>
          <w:sz w:val="22"/>
          <w:szCs w:val="22"/>
        </w:rPr>
        <w:t xml:space="preserve">Independent </w:t>
      </w:r>
      <w:r w:rsidR="005E23EF" w:rsidRPr="00B106AA">
        <w:rPr>
          <w:sz w:val="22"/>
          <w:szCs w:val="22"/>
        </w:rPr>
        <w:t>Floor Residence</w:t>
      </w:r>
      <w:r w:rsidRPr="00B106AA">
        <w:rPr>
          <w:sz w:val="22"/>
          <w:szCs w:val="22"/>
        </w:rPr>
        <w:t xml:space="preserve"> shall remain locked and shall continue to be in possession of the </w:t>
      </w:r>
      <w:r w:rsidR="005A1C8F" w:rsidRPr="00B106AA">
        <w:rPr>
          <w:sz w:val="22"/>
          <w:szCs w:val="22"/>
        </w:rPr>
        <w:t>Promoter</w:t>
      </w:r>
      <w:r w:rsidRPr="00B106AA">
        <w:rPr>
          <w:sz w:val="22"/>
          <w:szCs w:val="22"/>
        </w:rPr>
        <w:t xml:space="preserve"> but at the sole risk, responsibility and cost of the Allottee(s) in relation to its deterioration in physical condition.</w:t>
      </w:r>
    </w:p>
    <w:p w14:paraId="549142E9" w14:textId="77777777" w:rsidR="00684AAE" w:rsidRPr="00B106AA" w:rsidRDefault="00684AAE" w:rsidP="00771734">
      <w:pPr>
        <w:pStyle w:val="BodyText"/>
        <w:ind w:left="720" w:hanging="720"/>
        <w:rPr>
          <w:sz w:val="22"/>
          <w:szCs w:val="22"/>
        </w:rPr>
      </w:pPr>
    </w:p>
    <w:p w14:paraId="63C0D87B" w14:textId="77777777" w:rsidR="00684AAE" w:rsidRPr="00B106AA" w:rsidRDefault="00684AAE" w:rsidP="00B025F7">
      <w:pPr>
        <w:pStyle w:val="BodyText"/>
        <w:ind w:left="720"/>
        <w:jc w:val="both"/>
        <w:rPr>
          <w:sz w:val="22"/>
          <w:szCs w:val="22"/>
        </w:rPr>
      </w:pPr>
      <w:r w:rsidRPr="00B106AA">
        <w:rPr>
          <w:sz w:val="22"/>
          <w:szCs w:val="22"/>
        </w:rPr>
        <w:t>Refusal to fulfill any of the conditions listed above by the Allottee(s) shall amount to a</w:t>
      </w:r>
      <w:r w:rsidR="00B025F7" w:rsidRPr="00B106AA">
        <w:rPr>
          <w:sz w:val="22"/>
          <w:szCs w:val="22"/>
        </w:rPr>
        <w:t xml:space="preserve"> </w:t>
      </w:r>
      <w:r w:rsidRPr="00B106AA">
        <w:rPr>
          <w:sz w:val="22"/>
          <w:szCs w:val="22"/>
        </w:rPr>
        <w:t>breach of this Agreement.</w:t>
      </w:r>
    </w:p>
    <w:p w14:paraId="783DDFD7" w14:textId="77777777" w:rsidR="00684AAE" w:rsidRPr="00B106AA" w:rsidRDefault="00684AAE" w:rsidP="00771734">
      <w:pPr>
        <w:pStyle w:val="BodyText"/>
        <w:ind w:left="720" w:hanging="720"/>
        <w:rPr>
          <w:sz w:val="22"/>
          <w:szCs w:val="22"/>
        </w:rPr>
      </w:pPr>
    </w:p>
    <w:p w14:paraId="78C1304A" w14:textId="77777777" w:rsidR="00684AAE" w:rsidRPr="00B106AA" w:rsidRDefault="00684AAE" w:rsidP="00B025F7">
      <w:pPr>
        <w:pStyle w:val="Heading1"/>
        <w:numPr>
          <w:ilvl w:val="1"/>
          <w:numId w:val="10"/>
        </w:numPr>
        <w:ind w:left="720" w:hanging="720"/>
        <w:rPr>
          <w:sz w:val="22"/>
          <w:szCs w:val="22"/>
        </w:rPr>
      </w:pPr>
      <w:r w:rsidRPr="00B106AA">
        <w:rPr>
          <w:sz w:val="22"/>
          <w:szCs w:val="22"/>
        </w:rPr>
        <w:t>Possession by the Allottee(s)–</w:t>
      </w:r>
    </w:p>
    <w:p w14:paraId="26668A62" w14:textId="77777777" w:rsidR="00684AAE" w:rsidRPr="00B106AA" w:rsidRDefault="00684AAE" w:rsidP="00771734">
      <w:pPr>
        <w:pStyle w:val="BodyText"/>
        <w:ind w:left="720" w:hanging="720"/>
        <w:rPr>
          <w:b/>
          <w:sz w:val="22"/>
          <w:szCs w:val="22"/>
        </w:rPr>
      </w:pPr>
    </w:p>
    <w:p w14:paraId="46D7A30C" w14:textId="77777777" w:rsidR="00684AAE" w:rsidRPr="00B106AA" w:rsidRDefault="00684AAE" w:rsidP="00B025F7">
      <w:pPr>
        <w:pStyle w:val="BodyText"/>
        <w:ind w:left="720"/>
        <w:jc w:val="both"/>
        <w:rPr>
          <w:sz w:val="22"/>
          <w:szCs w:val="22"/>
        </w:rPr>
      </w:pPr>
      <w:r w:rsidRPr="00B106AA">
        <w:rPr>
          <w:sz w:val="22"/>
          <w:szCs w:val="22"/>
        </w:rPr>
        <w:t xml:space="preserve">After obtaining the occupation certificate and handing over physical possession of the </w:t>
      </w:r>
      <w:r w:rsidR="005C04F4" w:rsidRPr="00B106AA">
        <w:rPr>
          <w:sz w:val="22"/>
          <w:szCs w:val="22"/>
        </w:rPr>
        <w:t xml:space="preserve">Independent </w:t>
      </w:r>
      <w:r w:rsidR="005E23EF" w:rsidRPr="00B106AA">
        <w:rPr>
          <w:sz w:val="22"/>
          <w:szCs w:val="22"/>
        </w:rPr>
        <w:t>Floor Residence</w:t>
      </w:r>
      <w:r w:rsidRPr="00B106AA">
        <w:rPr>
          <w:sz w:val="22"/>
          <w:szCs w:val="22"/>
        </w:rPr>
        <w:t xml:space="preserve"> to the Allottee(s), it shall be the responsibility of the </w:t>
      </w:r>
      <w:r w:rsidR="005A1C8F" w:rsidRPr="00B106AA">
        <w:rPr>
          <w:sz w:val="22"/>
          <w:szCs w:val="22"/>
        </w:rPr>
        <w:t>Promoter</w:t>
      </w:r>
      <w:r w:rsidRPr="00B106AA">
        <w:rPr>
          <w:sz w:val="22"/>
          <w:szCs w:val="22"/>
        </w:rPr>
        <w:t xml:space="preserve"> to hand over the necessary documents and plans</w:t>
      </w:r>
      <w:r w:rsidR="004250BE" w:rsidRPr="00B106AA">
        <w:rPr>
          <w:sz w:val="22"/>
          <w:szCs w:val="22"/>
        </w:rPr>
        <w:t xml:space="preserve"> relating to the</w:t>
      </w:r>
      <w:r w:rsidRPr="00B106AA">
        <w:rPr>
          <w:sz w:val="22"/>
          <w:szCs w:val="22"/>
        </w:rPr>
        <w:t xml:space="preserve"> Subject Plot to the Association of Allottees, within such time period as prescribed under the Act/ Rules.</w:t>
      </w:r>
    </w:p>
    <w:p w14:paraId="5996EE35" w14:textId="77777777" w:rsidR="00684AAE" w:rsidRPr="00B106AA" w:rsidRDefault="00684AAE" w:rsidP="00771734">
      <w:pPr>
        <w:pStyle w:val="BodyText"/>
        <w:ind w:left="720" w:hanging="720"/>
        <w:rPr>
          <w:sz w:val="22"/>
          <w:szCs w:val="22"/>
        </w:rPr>
      </w:pPr>
    </w:p>
    <w:p w14:paraId="0E3D41D8" w14:textId="77777777" w:rsidR="00684AAE" w:rsidRPr="00B106AA" w:rsidRDefault="00684AAE" w:rsidP="00B025F7">
      <w:pPr>
        <w:pStyle w:val="Heading1"/>
        <w:numPr>
          <w:ilvl w:val="1"/>
          <w:numId w:val="10"/>
        </w:numPr>
        <w:ind w:left="720" w:hanging="720"/>
        <w:rPr>
          <w:sz w:val="22"/>
          <w:szCs w:val="22"/>
        </w:rPr>
      </w:pPr>
      <w:r w:rsidRPr="00B106AA">
        <w:rPr>
          <w:sz w:val="22"/>
          <w:szCs w:val="22"/>
        </w:rPr>
        <w:t>Cancellation/surrender/withdrawal by the Allottee(s)–</w:t>
      </w:r>
    </w:p>
    <w:p w14:paraId="5F13C619" w14:textId="77777777" w:rsidR="00684AAE" w:rsidRPr="00B106AA" w:rsidRDefault="00684AAE" w:rsidP="00771734">
      <w:pPr>
        <w:pStyle w:val="BodyText"/>
        <w:ind w:left="720" w:hanging="720"/>
        <w:rPr>
          <w:b/>
          <w:sz w:val="22"/>
          <w:szCs w:val="22"/>
        </w:rPr>
      </w:pPr>
    </w:p>
    <w:p w14:paraId="14A383A1" w14:textId="77777777" w:rsidR="00684AAE" w:rsidRPr="00B106AA" w:rsidRDefault="00684AAE" w:rsidP="00B025F7">
      <w:pPr>
        <w:pStyle w:val="BodyText"/>
        <w:ind w:left="720"/>
        <w:jc w:val="both"/>
        <w:rPr>
          <w:sz w:val="22"/>
          <w:szCs w:val="22"/>
        </w:rPr>
      </w:pPr>
      <w:r w:rsidRPr="00B106AA">
        <w:rPr>
          <w:sz w:val="22"/>
          <w:szCs w:val="22"/>
        </w:rPr>
        <w:t>The Allottee(s) shall have the right to cancel/ withdraw its allotment in the Project as provided in the Act and as set out in Clause 9.1 and 9.2 herein below:</w:t>
      </w:r>
    </w:p>
    <w:p w14:paraId="5FFD6318" w14:textId="77777777" w:rsidR="00684AAE" w:rsidRPr="00B106AA" w:rsidRDefault="00684AAE" w:rsidP="00771734">
      <w:pPr>
        <w:pStyle w:val="BodyText"/>
        <w:ind w:left="720" w:hanging="720"/>
        <w:rPr>
          <w:sz w:val="22"/>
          <w:szCs w:val="22"/>
        </w:rPr>
      </w:pPr>
    </w:p>
    <w:p w14:paraId="16CF84FC" w14:textId="77777777" w:rsidR="001C4591" w:rsidRPr="00B106AA" w:rsidRDefault="00684AAE" w:rsidP="001C4591">
      <w:pPr>
        <w:pStyle w:val="ListParagraph"/>
        <w:numPr>
          <w:ilvl w:val="1"/>
          <w:numId w:val="10"/>
        </w:numPr>
        <w:ind w:left="720" w:hanging="720"/>
      </w:pPr>
      <w:r w:rsidRPr="00B106AA">
        <w:t xml:space="preserve">Provided that where the Allottee(s) proposes to cancel/ withdraw from the Project without </w:t>
      </w:r>
      <w:r w:rsidR="00932F12" w:rsidRPr="00B106AA">
        <w:t>an event of default by the</w:t>
      </w:r>
      <w:r w:rsidRPr="00B106AA">
        <w:t xml:space="preserve"> </w:t>
      </w:r>
      <w:r w:rsidR="005A1C8F" w:rsidRPr="00B106AA">
        <w:t>Promoter</w:t>
      </w:r>
      <w:r w:rsidR="00932F12" w:rsidRPr="00B106AA">
        <w:t xml:space="preserve"> which entitled the Allottee to cancel / terminate</w:t>
      </w:r>
      <w:r w:rsidRPr="00B106AA">
        <w:t xml:space="preserve">, </w:t>
      </w:r>
      <w:r w:rsidR="00932F12" w:rsidRPr="00B106AA">
        <w:t xml:space="preserve">then </w:t>
      </w:r>
      <w:r w:rsidRPr="00B106AA">
        <w:t xml:space="preserve">the </w:t>
      </w:r>
      <w:r w:rsidR="005A1C8F" w:rsidRPr="00B106AA">
        <w:t>Promoter</w:t>
      </w:r>
      <w:r w:rsidRPr="00B106AA">
        <w:t xml:space="preserve"> herein </w:t>
      </w:r>
      <w:r w:rsidR="00B025F7" w:rsidRPr="00B106AA">
        <w:t xml:space="preserve">are </w:t>
      </w:r>
      <w:r w:rsidRPr="00B106AA">
        <w:t xml:space="preserve">entitled to forfeit (i) the </w:t>
      </w:r>
      <w:r w:rsidR="008239B8" w:rsidRPr="00B106AA">
        <w:t>Earnest Money</w:t>
      </w:r>
      <w:r w:rsidRPr="00B106AA">
        <w:t xml:space="preserve"> paid for the allotment along with the Interest and penalties / damages</w:t>
      </w:r>
      <w:r w:rsidR="009A14BC" w:rsidRPr="00B106AA">
        <w:t xml:space="preserve"> </w:t>
      </w:r>
      <w:r w:rsidRPr="00B106AA">
        <w:t xml:space="preserve">(received or due) on any delayed payment / non-payment by the Allottee(s) (in terms of Clause 9.3 hereinafter) at the rate prescribed under the Act and Rules, </w:t>
      </w:r>
      <w:r w:rsidR="0019526A" w:rsidRPr="00B106AA">
        <w:t xml:space="preserve">(ii) brokerage paid to the broker </w:t>
      </w:r>
      <w:r w:rsidR="00474A04" w:rsidRPr="00B106AA">
        <w:t xml:space="preserve">by the Promoter </w:t>
      </w:r>
      <w:r w:rsidR="0019526A" w:rsidRPr="00B106AA">
        <w:t>in case the booking is made by the Allottee through a broker, and (iii) amounts equivalent to the</w:t>
      </w:r>
      <w:r w:rsidR="00283490" w:rsidRPr="00B106AA">
        <w:t xml:space="preserve"> value of any other </w:t>
      </w:r>
      <w:r w:rsidR="007376C1" w:rsidRPr="00B106AA">
        <w:t xml:space="preserve">items, coupons and vouchers </w:t>
      </w:r>
      <w:r w:rsidR="00283490" w:rsidRPr="00B106AA">
        <w:t xml:space="preserve">given to the Allottee </w:t>
      </w:r>
      <w:r w:rsidR="00CE6E9E" w:rsidRPr="00B106AA">
        <w:t>by the Pr</w:t>
      </w:r>
      <w:r w:rsidR="003233D6" w:rsidRPr="00B106AA">
        <w:t>o</w:t>
      </w:r>
      <w:r w:rsidR="00CE6E9E" w:rsidRPr="00B106AA">
        <w:t>moter</w:t>
      </w:r>
      <w:r w:rsidR="00AD3547" w:rsidRPr="00B106AA">
        <w:t xml:space="preserve">, </w:t>
      </w:r>
      <w:r w:rsidRPr="00B106AA">
        <w:t xml:space="preserve">from the </w:t>
      </w:r>
      <w:r w:rsidR="003F2439" w:rsidRPr="00B106AA">
        <w:t xml:space="preserve">Total </w:t>
      </w:r>
      <w:r w:rsidR="00C7137C" w:rsidRPr="00B106AA">
        <w:t>Consideration Value</w:t>
      </w:r>
      <w:r w:rsidR="003F2439" w:rsidRPr="00B106AA">
        <w:t xml:space="preserve"> an</w:t>
      </w:r>
      <w:r w:rsidR="00474A04" w:rsidRPr="00B106AA">
        <w:t xml:space="preserve">d </w:t>
      </w:r>
      <w:r w:rsidRPr="00B106AA">
        <w:t xml:space="preserve">refund the balance amount </w:t>
      </w:r>
      <w:r w:rsidR="00C86175" w:rsidRPr="00B106AA">
        <w:t>received from the Allottee(s)</w:t>
      </w:r>
      <w:r w:rsidRPr="00B106AA">
        <w:t xml:space="preserve">, within 90 (ninety) days of </w:t>
      </w:r>
      <w:r w:rsidR="00932F12" w:rsidRPr="00B106AA">
        <w:t>issuance of acceptance of cancellation</w:t>
      </w:r>
      <w:r w:rsidR="00932F12" w:rsidRPr="00B106AA">
        <w:rPr>
          <w:b/>
        </w:rPr>
        <w:t xml:space="preserve"> </w:t>
      </w:r>
      <w:r w:rsidRPr="00B106AA">
        <w:t xml:space="preserve">by the </w:t>
      </w:r>
      <w:r w:rsidR="005A1C8F" w:rsidRPr="00B106AA">
        <w:t>Promoter</w:t>
      </w:r>
      <w:r w:rsidRPr="00B106AA">
        <w:t xml:space="preserve"> </w:t>
      </w:r>
      <w:r w:rsidR="00932F12" w:rsidRPr="00B106AA">
        <w:t xml:space="preserve">pursuant to the </w:t>
      </w:r>
      <w:r w:rsidRPr="00B106AA">
        <w:t xml:space="preserve">request </w:t>
      </w:r>
      <w:r w:rsidR="00932F12" w:rsidRPr="00B106AA">
        <w:t xml:space="preserve">made by the </w:t>
      </w:r>
      <w:r w:rsidRPr="00B106AA">
        <w:t xml:space="preserve">Allottee(s). It is clarified that the </w:t>
      </w:r>
      <w:r w:rsidR="005A1C8F" w:rsidRPr="00B106AA">
        <w:t>Promoter</w:t>
      </w:r>
      <w:r w:rsidRPr="00B106AA">
        <w:t xml:space="preserve"> shall under no circumstance be liable to return / refund any portion of the Applicable Taxes or development charges / any pass through charges paid/ incurred by </w:t>
      </w:r>
      <w:r w:rsidRPr="00B106AA">
        <w:lastRenderedPageBreak/>
        <w:t xml:space="preserve">the Allottee(s) to the </w:t>
      </w:r>
      <w:r w:rsidR="005A1C8F" w:rsidRPr="00B106AA">
        <w:t>Promoter</w:t>
      </w:r>
      <w:r w:rsidRPr="00B106AA">
        <w:t xml:space="preserve"> or any </w:t>
      </w:r>
      <w:r w:rsidR="009A14BC" w:rsidRPr="00B106AA">
        <w:t>Government Authority</w:t>
      </w:r>
      <w:r w:rsidRPr="00B106AA">
        <w:t xml:space="preserve">, except if any refund of GST is received by Promoter from any </w:t>
      </w:r>
      <w:r w:rsidR="00C86175" w:rsidRPr="00B106AA">
        <w:t>G</w:t>
      </w:r>
      <w:r w:rsidRPr="00B106AA">
        <w:t xml:space="preserve">overnment </w:t>
      </w:r>
      <w:r w:rsidR="00C86175" w:rsidRPr="00B106AA">
        <w:t>A</w:t>
      </w:r>
      <w:r w:rsidRPr="00B106AA">
        <w:t xml:space="preserve">uthority on amounts that were paid by the Allottee(s) over and above the </w:t>
      </w:r>
      <w:r w:rsidR="008239B8" w:rsidRPr="00B106AA">
        <w:t>Earnest Money</w:t>
      </w:r>
      <w:r w:rsidRPr="00B106AA">
        <w:t xml:space="preserve">, the </w:t>
      </w:r>
      <w:r w:rsidR="005A1C8F" w:rsidRPr="00B106AA">
        <w:t>Promoter</w:t>
      </w:r>
      <w:r w:rsidRPr="00B106AA">
        <w:t xml:space="preserve"> shall refund the same to the </w:t>
      </w:r>
      <w:r w:rsidR="00CF13AA" w:rsidRPr="00B106AA">
        <w:t>Allottee(s)</w:t>
      </w:r>
      <w:r w:rsidRPr="00B106AA">
        <w:t xml:space="preserve"> within 90 days of receipt of the same.</w:t>
      </w:r>
      <w:r w:rsidR="001C4591" w:rsidRPr="00B106AA">
        <w:t xml:space="preserve"> Furthermore, in every case where the Allottee(s) has obtained a loan/ finance from a bank, financial institution or any other source and for which a tripartite agreement has also been executed by the Promoter (if any), it is agreed by the Allottee(s) that, the aforesaid amounts so finalized shall be refunded to the Allotee(s) / bank/ financial institution as may be provided in the tripartite agreement.</w:t>
      </w:r>
    </w:p>
    <w:p w14:paraId="322D754A" w14:textId="77777777" w:rsidR="00684AAE" w:rsidRPr="00B106AA" w:rsidRDefault="00684AAE" w:rsidP="00771734">
      <w:pPr>
        <w:pStyle w:val="BodyText"/>
        <w:ind w:left="720" w:hanging="720"/>
        <w:rPr>
          <w:sz w:val="22"/>
          <w:szCs w:val="22"/>
        </w:rPr>
      </w:pPr>
    </w:p>
    <w:p w14:paraId="14F96523" w14:textId="77777777" w:rsidR="00684AAE" w:rsidRPr="00B106AA" w:rsidRDefault="00684AAE" w:rsidP="00B025F7">
      <w:pPr>
        <w:pStyle w:val="Heading1"/>
        <w:numPr>
          <w:ilvl w:val="1"/>
          <w:numId w:val="10"/>
        </w:numPr>
        <w:ind w:left="720" w:hanging="720"/>
        <w:rPr>
          <w:sz w:val="22"/>
          <w:szCs w:val="22"/>
        </w:rPr>
      </w:pPr>
      <w:r w:rsidRPr="00B106AA">
        <w:rPr>
          <w:sz w:val="22"/>
          <w:szCs w:val="22"/>
        </w:rPr>
        <w:t>Refund of money and interest at such rate as may be prescribed, payment of interest at such rate as may be prescribed or payment of Compensation–</w:t>
      </w:r>
    </w:p>
    <w:p w14:paraId="3EA9AD9B" w14:textId="77777777" w:rsidR="00684AAE" w:rsidRPr="00B106AA" w:rsidRDefault="00684AAE" w:rsidP="00771734">
      <w:pPr>
        <w:pStyle w:val="BodyText"/>
        <w:ind w:left="720" w:hanging="720"/>
        <w:rPr>
          <w:b/>
          <w:sz w:val="22"/>
          <w:szCs w:val="22"/>
        </w:rPr>
      </w:pPr>
    </w:p>
    <w:p w14:paraId="0E75EE80" w14:textId="77777777" w:rsidR="00684AAE" w:rsidRPr="00B106AA" w:rsidRDefault="00684AAE" w:rsidP="00B025F7">
      <w:pPr>
        <w:pStyle w:val="BodyText"/>
        <w:ind w:left="720"/>
        <w:jc w:val="both"/>
        <w:rPr>
          <w:sz w:val="22"/>
          <w:szCs w:val="22"/>
        </w:rPr>
      </w:pPr>
      <w:r w:rsidRPr="00B106AA">
        <w:rPr>
          <w:sz w:val="22"/>
          <w:szCs w:val="22"/>
        </w:rPr>
        <w:t xml:space="preserve">The Promoter shall compensate the Allottee(s) in case of any loss caused to him due to defective title of the Subject Plot, on which the </w:t>
      </w:r>
      <w:r w:rsidR="00D020E2" w:rsidRPr="00B106AA">
        <w:rPr>
          <w:sz w:val="22"/>
          <w:szCs w:val="22"/>
        </w:rPr>
        <w:t xml:space="preserve">Independent </w:t>
      </w:r>
      <w:r w:rsidR="005E23EF" w:rsidRPr="00B106AA">
        <w:rPr>
          <w:sz w:val="22"/>
          <w:szCs w:val="22"/>
        </w:rPr>
        <w:t>Floor Residence</w:t>
      </w:r>
      <w:r w:rsidRPr="00B106AA">
        <w:rPr>
          <w:sz w:val="22"/>
          <w:szCs w:val="22"/>
        </w:rPr>
        <w:t xml:space="preserve"> is being developed/ has been developed, in the manner as provided under the Act and the claim for interest and compensation under this provision shall not be barred by limitation provided under any law for the time being in force;</w:t>
      </w:r>
    </w:p>
    <w:p w14:paraId="5D4B5A26" w14:textId="77777777" w:rsidR="00684AAE" w:rsidRPr="00B106AA" w:rsidRDefault="00684AAE" w:rsidP="00771734">
      <w:pPr>
        <w:pStyle w:val="BodyText"/>
        <w:ind w:left="720" w:hanging="720"/>
        <w:rPr>
          <w:sz w:val="22"/>
          <w:szCs w:val="22"/>
        </w:rPr>
      </w:pPr>
    </w:p>
    <w:p w14:paraId="2ECE3FBE" w14:textId="77777777" w:rsidR="00684AAE" w:rsidRPr="00B106AA" w:rsidRDefault="00684AAE" w:rsidP="00B025F7">
      <w:pPr>
        <w:pStyle w:val="BodyText"/>
        <w:ind w:left="720"/>
        <w:jc w:val="both"/>
        <w:rPr>
          <w:sz w:val="22"/>
          <w:szCs w:val="22"/>
        </w:rPr>
      </w:pPr>
      <w:r w:rsidRPr="00B106AA">
        <w:rPr>
          <w:sz w:val="22"/>
          <w:szCs w:val="22"/>
        </w:rPr>
        <w:t xml:space="preserve">Except for occurrence of a Force Majeure Event, Court orders, policies / guidelines of Competent Authorities, decisions affecting the regular development of the </w:t>
      </w:r>
      <w:r w:rsidR="00D020E2" w:rsidRPr="00B106AA">
        <w:rPr>
          <w:sz w:val="22"/>
          <w:szCs w:val="22"/>
        </w:rPr>
        <w:t xml:space="preserve">Independent </w:t>
      </w:r>
      <w:r w:rsidR="00C86175" w:rsidRPr="00B106AA">
        <w:rPr>
          <w:sz w:val="22"/>
          <w:szCs w:val="22"/>
        </w:rPr>
        <w:t>Floor Residence</w:t>
      </w:r>
      <w:r w:rsidRPr="00B106AA">
        <w:rPr>
          <w:sz w:val="22"/>
          <w:szCs w:val="22"/>
        </w:rPr>
        <w:t xml:space="preserve">, or any other event / reason of delay in offer of possession recognized or allowed in this regard by the Authority, if the </w:t>
      </w:r>
      <w:r w:rsidR="005A1C8F" w:rsidRPr="00B106AA">
        <w:rPr>
          <w:sz w:val="22"/>
          <w:szCs w:val="22"/>
        </w:rPr>
        <w:t>Promoter</w:t>
      </w:r>
      <w:r w:rsidRPr="00B106AA">
        <w:rPr>
          <w:sz w:val="22"/>
          <w:szCs w:val="22"/>
        </w:rPr>
        <w:t xml:space="preserve"> fails to complete or is unable to give possession of the </w:t>
      </w:r>
      <w:r w:rsidR="00D020E2" w:rsidRPr="00B106AA">
        <w:rPr>
          <w:sz w:val="22"/>
          <w:szCs w:val="22"/>
        </w:rPr>
        <w:t xml:space="preserve">Independent </w:t>
      </w:r>
      <w:r w:rsidR="005E23EF" w:rsidRPr="00B106AA">
        <w:rPr>
          <w:sz w:val="22"/>
          <w:szCs w:val="22"/>
        </w:rPr>
        <w:t>Floor Residence</w:t>
      </w:r>
      <w:r w:rsidRPr="00B106AA">
        <w:rPr>
          <w:sz w:val="22"/>
          <w:szCs w:val="22"/>
        </w:rPr>
        <w:t>:</w:t>
      </w:r>
    </w:p>
    <w:p w14:paraId="397030FE" w14:textId="77777777" w:rsidR="00684AAE" w:rsidRPr="00B106AA" w:rsidRDefault="00684AAE" w:rsidP="00771734">
      <w:pPr>
        <w:pStyle w:val="BodyText"/>
        <w:ind w:left="720" w:hanging="720"/>
        <w:rPr>
          <w:sz w:val="22"/>
          <w:szCs w:val="22"/>
        </w:rPr>
      </w:pPr>
    </w:p>
    <w:p w14:paraId="2014595E" w14:textId="77777777" w:rsidR="00684AAE" w:rsidRPr="00B106AA" w:rsidRDefault="00684AAE" w:rsidP="00B025F7">
      <w:pPr>
        <w:pStyle w:val="ListParagraph"/>
        <w:numPr>
          <w:ilvl w:val="2"/>
          <w:numId w:val="10"/>
        </w:numPr>
        <w:ind w:left="1440" w:hanging="720"/>
      </w:pPr>
      <w:r w:rsidRPr="00B106AA">
        <w:t>in accordance with the terms of this Agreement, duly completed by the date specified in Clause 7.1; or</w:t>
      </w:r>
    </w:p>
    <w:p w14:paraId="47B51D80" w14:textId="77777777" w:rsidR="00684AAE" w:rsidRPr="00B106AA" w:rsidRDefault="00684AAE" w:rsidP="00771734">
      <w:pPr>
        <w:pStyle w:val="BodyText"/>
        <w:ind w:left="720" w:hanging="720"/>
        <w:rPr>
          <w:sz w:val="22"/>
          <w:szCs w:val="22"/>
        </w:rPr>
      </w:pPr>
    </w:p>
    <w:p w14:paraId="0A3993BE" w14:textId="77777777" w:rsidR="00C86175" w:rsidRPr="00B106AA" w:rsidRDefault="00684AAE" w:rsidP="00B025F7">
      <w:pPr>
        <w:pStyle w:val="ListParagraph"/>
        <w:numPr>
          <w:ilvl w:val="2"/>
          <w:numId w:val="10"/>
        </w:numPr>
        <w:ind w:left="1440" w:hanging="720"/>
      </w:pPr>
      <w:r w:rsidRPr="00B106AA">
        <w:t xml:space="preserve">due to discontinuance of its business as a developer on account of </w:t>
      </w:r>
      <w:r w:rsidR="00283490" w:rsidRPr="00B106AA">
        <w:t xml:space="preserve">permanent and irrevocable </w:t>
      </w:r>
      <w:r w:rsidRPr="00B106AA">
        <w:t xml:space="preserve">suspension or revocation of the registration under the Act; </w:t>
      </w:r>
    </w:p>
    <w:p w14:paraId="5DE58423" w14:textId="77777777" w:rsidR="00C86175" w:rsidRPr="00B106AA" w:rsidRDefault="00C86175" w:rsidP="00C86175">
      <w:pPr>
        <w:pStyle w:val="ListParagraph"/>
      </w:pPr>
    </w:p>
    <w:p w14:paraId="490B21AF" w14:textId="77777777" w:rsidR="00684AAE" w:rsidRPr="00B106AA" w:rsidRDefault="00C86175" w:rsidP="00C86175">
      <w:pPr>
        <w:ind w:left="630"/>
        <w:jc w:val="both"/>
      </w:pPr>
      <w:r w:rsidRPr="00B106AA">
        <w:t>T</w:t>
      </w:r>
      <w:r w:rsidR="00071932" w:rsidRPr="00B106AA">
        <w:t>he Promoter shall be liable, on demand to the</w:t>
      </w:r>
      <w:r w:rsidR="00071932" w:rsidRPr="00B106AA">
        <w:rPr>
          <w:spacing w:val="1"/>
        </w:rPr>
        <w:t xml:space="preserve"> </w:t>
      </w:r>
      <w:r w:rsidR="003B0420" w:rsidRPr="00B106AA">
        <w:t>Allottee</w:t>
      </w:r>
      <w:r w:rsidR="00071932" w:rsidRPr="00B106AA">
        <w:t>, in case the Allottee wishes to withdraw from the Project, without prejudice to any other remedy available, to</w:t>
      </w:r>
      <w:r w:rsidR="00071932" w:rsidRPr="00B106AA">
        <w:rPr>
          <w:spacing w:val="1"/>
        </w:rPr>
        <w:t xml:space="preserve"> </w:t>
      </w:r>
      <w:r w:rsidR="00071932" w:rsidRPr="00B106AA">
        <w:t xml:space="preserve">return the </w:t>
      </w:r>
      <w:r w:rsidR="00A749A7" w:rsidRPr="00B106AA">
        <w:t xml:space="preserve">Total </w:t>
      </w:r>
      <w:r w:rsidR="00C7137C" w:rsidRPr="00B106AA">
        <w:t>Consideration Value</w:t>
      </w:r>
      <w:r w:rsidR="00071932" w:rsidRPr="00B106AA">
        <w:t xml:space="preserve"> received by </w:t>
      </w:r>
      <w:r w:rsidR="00225B1F" w:rsidRPr="00B106AA">
        <w:t>the Promoter</w:t>
      </w:r>
      <w:r w:rsidR="00071932" w:rsidRPr="00B106AA">
        <w:t xml:space="preserve"> in respect of</w:t>
      </w:r>
      <w:r w:rsidR="00071932" w:rsidRPr="00B106AA">
        <w:rPr>
          <w:spacing w:val="1"/>
        </w:rPr>
        <w:t xml:space="preserve"> </w:t>
      </w:r>
      <w:r w:rsidR="00071932" w:rsidRPr="00B106AA">
        <w:t>the</w:t>
      </w:r>
      <w:r w:rsidR="00071932" w:rsidRPr="00B106AA">
        <w:rPr>
          <w:spacing w:val="1"/>
        </w:rPr>
        <w:t xml:space="preserve"> </w:t>
      </w:r>
      <w:r w:rsidR="00D020E2" w:rsidRPr="00B106AA">
        <w:rPr>
          <w:spacing w:val="1"/>
        </w:rPr>
        <w:t xml:space="preserve">Independent </w:t>
      </w:r>
      <w:r w:rsidR="005E23EF" w:rsidRPr="00B106AA">
        <w:t>Floor Residence</w:t>
      </w:r>
      <w:r w:rsidR="00071932" w:rsidRPr="00B106AA">
        <w:t>, with interest at the rate prescribed in the</w:t>
      </w:r>
      <w:r w:rsidR="00071932" w:rsidRPr="00B106AA">
        <w:rPr>
          <w:spacing w:val="1"/>
        </w:rPr>
        <w:t xml:space="preserve"> </w:t>
      </w:r>
      <w:r w:rsidR="00071932" w:rsidRPr="00B106AA">
        <w:t xml:space="preserve">Rules including compensation in the manner as provided under the Act within </w:t>
      </w:r>
      <w:r w:rsidR="000236BC" w:rsidRPr="00B106AA">
        <w:t>90 (</w:t>
      </w:r>
      <w:r w:rsidR="00071932" w:rsidRPr="00B106AA">
        <w:rPr>
          <w:bCs/>
        </w:rPr>
        <w:t>ninety</w:t>
      </w:r>
      <w:r w:rsidR="000236BC" w:rsidRPr="00B106AA">
        <w:rPr>
          <w:bCs/>
        </w:rPr>
        <w:t>)</w:t>
      </w:r>
      <w:r w:rsidR="00071932" w:rsidRPr="00B106AA">
        <w:rPr>
          <w:b/>
        </w:rPr>
        <w:t xml:space="preserve"> </w:t>
      </w:r>
      <w:r w:rsidR="00071932" w:rsidRPr="00B106AA">
        <w:t>days of it</w:t>
      </w:r>
      <w:r w:rsidR="00071932" w:rsidRPr="00B106AA">
        <w:rPr>
          <w:spacing w:val="1"/>
        </w:rPr>
        <w:t xml:space="preserve"> </w:t>
      </w:r>
      <w:r w:rsidR="00071932" w:rsidRPr="00B106AA">
        <w:t>becoming</w:t>
      </w:r>
      <w:r w:rsidR="00071932" w:rsidRPr="00B106AA">
        <w:rPr>
          <w:spacing w:val="-2"/>
        </w:rPr>
        <w:t xml:space="preserve"> </w:t>
      </w:r>
      <w:r w:rsidR="00071932" w:rsidRPr="00B106AA">
        <w:t>due</w:t>
      </w:r>
      <w:r w:rsidR="00684AAE" w:rsidRPr="00B106AA">
        <w:t>.</w:t>
      </w:r>
    </w:p>
    <w:p w14:paraId="4B1810CA" w14:textId="77777777" w:rsidR="00684AAE" w:rsidRPr="00B106AA" w:rsidRDefault="00684AAE" w:rsidP="00771734">
      <w:pPr>
        <w:pStyle w:val="BodyText"/>
        <w:ind w:left="720" w:hanging="720"/>
        <w:rPr>
          <w:sz w:val="22"/>
          <w:szCs w:val="22"/>
        </w:rPr>
      </w:pPr>
    </w:p>
    <w:p w14:paraId="7548E388" w14:textId="77777777" w:rsidR="00684AAE" w:rsidRPr="00B106AA" w:rsidRDefault="00F65927" w:rsidP="00932F12">
      <w:pPr>
        <w:pStyle w:val="BodyText"/>
        <w:ind w:left="630"/>
        <w:jc w:val="both"/>
        <w:rPr>
          <w:sz w:val="22"/>
          <w:szCs w:val="22"/>
        </w:rPr>
      </w:pPr>
      <w:r w:rsidRPr="00B106AA">
        <w:rPr>
          <w:sz w:val="22"/>
          <w:szCs w:val="22"/>
        </w:rPr>
        <w:t xml:space="preserve">Provided </w:t>
      </w:r>
      <w:r w:rsidR="00684AAE" w:rsidRPr="00B106AA">
        <w:rPr>
          <w:sz w:val="22"/>
          <w:szCs w:val="22"/>
        </w:rPr>
        <w:t xml:space="preserve">that if the Allottee(s) does not intend to withdraw from the Project, the </w:t>
      </w:r>
      <w:r w:rsidR="005A1C8F" w:rsidRPr="00B106AA">
        <w:rPr>
          <w:sz w:val="22"/>
          <w:szCs w:val="22"/>
        </w:rPr>
        <w:t>Promoter</w:t>
      </w:r>
      <w:r w:rsidR="00B025F7" w:rsidRPr="00B106AA">
        <w:rPr>
          <w:sz w:val="22"/>
          <w:szCs w:val="22"/>
        </w:rPr>
        <w:t xml:space="preserve"> </w:t>
      </w:r>
      <w:r w:rsidR="00684AAE" w:rsidRPr="00B106AA">
        <w:rPr>
          <w:sz w:val="22"/>
          <w:szCs w:val="22"/>
        </w:rPr>
        <w:t xml:space="preserve">shall pay the Allottee(s) the Interest for every month of delay, till the offer of possession of the </w:t>
      </w:r>
      <w:r w:rsidR="00D01C33" w:rsidRPr="00B106AA">
        <w:rPr>
          <w:sz w:val="22"/>
          <w:szCs w:val="22"/>
        </w:rPr>
        <w:t xml:space="preserve">Independent </w:t>
      </w:r>
      <w:r w:rsidR="005E23EF" w:rsidRPr="00B106AA">
        <w:rPr>
          <w:sz w:val="22"/>
          <w:szCs w:val="22"/>
        </w:rPr>
        <w:t>Floor Residence</w:t>
      </w:r>
      <w:r w:rsidR="00684AAE" w:rsidRPr="00B106AA">
        <w:rPr>
          <w:sz w:val="22"/>
          <w:szCs w:val="22"/>
        </w:rPr>
        <w:t xml:space="preserve">, which shall be paid by the </w:t>
      </w:r>
      <w:r w:rsidR="005A1C8F" w:rsidRPr="00B106AA">
        <w:rPr>
          <w:sz w:val="22"/>
          <w:szCs w:val="22"/>
        </w:rPr>
        <w:t>Promoter</w:t>
      </w:r>
      <w:r w:rsidR="00684AAE" w:rsidRPr="00B106AA">
        <w:rPr>
          <w:sz w:val="22"/>
          <w:szCs w:val="22"/>
        </w:rPr>
        <w:t xml:space="preserve"> to the Allottee upon becoming due within the timeline as prescribed under applicable laws.</w:t>
      </w:r>
    </w:p>
    <w:p w14:paraId="084DC38F" w14:textId="77777777" w:rsidR="00071B79" w:rsidRPr="00B106AA" w:rsidRDefault="00071B79" w:rsidP="00771734">
      <w:pPr>
        <w:pStyle w:val="BodyText"/>
        <w:ind w:left="720" w:hanging="720"/>
        <w:rPr>
          <w:sz w:val="22"/>
          <w:szCs w:val="22"/>
        </w:rPr>
      </w:pPr>
    </w:p>
    <w:p w14:paraId="2A53EED6" w14:textId="77777777" w:rsidR="00684AAE" w:rsidRPr="00B106AA" w:rsidRDefault="00684AAE" w:rsidP="00B025F7">
      <w:pPr>
        <w:pStyle w:val="Heading1"/>
        <w:numPr>
          <w:ilvl w:val="0"/>
          <w:numId w:val="10"/>
        </w:numPr>
        <w:ind w:left="720" w:hanging="720"/>
        <w:rPr>
          <w:sz w:val="22"/>
          <w:szCs w:val="22"/>
        </w:rPr>
      </w:pPr>
      <w:r w:rsidRPr="00B106AA">
        <w:rPr>
          <w:sz w:val="22"/>
          <w:szCs w:val="22"/>
        </w:rPr>
        <w:t>REPRESENTATIONS</w:t>
      </w:r>
      <w:r w:rsidR="005142D2" w:rsidRPr="00B106AA">
        <w:rPr>
          <w:sz w:val="22"/>
          <w:szCs w:val="22"/>
        </w:rPr>
        <w:t>, COVENANTS</w:t>
      </w:r>
      <w:r w:rsidRPr="00B106AA">
        <w:rPr>
          <w:sz w:val="22"/>
          <w:szCs w:val="22"/>
        </w:rPr>
        <w:t xml:space="preserve"> AND WARRANTIES OF THE PROMOTER</w:t>
      </w:r>
      <w:r w:rsidR="005142D2" w:rsidRPr="00B106AA">
        <w:rPr>
          <w:sz w:val="22"/>
          <w:szCs w:val="22"/>
        </w:rPr>
        <w:t xml:space="preserve"> AND ALLOTEE(S)</w:t>
      </w:r>
      <w:r w:rsidRPr="00B106AA">
        <w:rPr>
          <w:sz w:val="22"/>
          <w:szCs w:val="22"/>
        </w:rPr>
        <w:t>:</w:t>
      </w:r>
    </w:p>
    <w:p w14:paraId="70FE4FD2" w14:textId="77777777" w:rsidR="00684AAE" w:rsidRPr="00B106AA" w:rsidRDefault="00684AAE" w:rsidP="00771734">
      <w:pPr>
        <w:pStyle w:val="BodyText"/>
        <w:ind w:left="720" w:hanging="720"/>
        <w:rPr>
          <w:b/>
          <w:sz w:val="22"/>
          <w:szCs w:val="22"/>
        </w:rPr>
      </w:pPr>
    </w:p>
    <w:p w14:paraId="67492173" w14:textId="77777777" w:rsidR="00684AAE" w:rsidRPr="00B106AA" w:rsidRDefault="00684AAE" w:rsidP="00E8403B">
      <w:pPr>
        <w:pStyle w:val="BodyText"/>
        <w:numPr>
          <w:ilvl w:val="1"/>
          <w:numId w:val="10"/>
        </w:numPr>
        <w:ind w:left="709" w:hanging="709"/>
        <w:jc w:val="both"/>
        <w:rPr>
          <w:sz w:val="22"/>
          <w:szCs w:val="22"/>
        </w:rPr>
      </w:pPr>
      <w:r w:rsidRPr="00B106AA">
        <w:rPr>
          <w:sz w:val="22"/>
          <w:szCs w:val="22"/>
        </w:rPr>
        <w:t>The Promoter hereby represents and warrants to the Allottee(s) as follows:</w:t>
      </w:r>
    </w:p>
    <w:p w14:paraId="7B9523D9" w14:textId="77777777" w:rsidR="00684AAE" w:rsidRPr="00B106AA" w:rsidRDefault="00684AAE" w:rsidP="00771734">
      <w:pPr>
        <w:pStyle w:val="BodyText"/>
        <w:ind w:left="720" w:hanging="720"/>
        <w:rPr>
          <w:sz w:val="22"/>
          <w:szCs w:val="22"/>
        </w:rPr>
      </w:pPr>
    </w:p>
    <w:p w14:paraId="238D2B54" w14:textId="77777777" w:rsidR="00684AAE" w:rsidRPr="00B106AA" w:rsidRDefault="00C86175" w:rsidP="00771734">
      <w:pPr>
        <w:pStyle w:val="ListParagraph"/>
        <w:numPr>
          <w:ilvl w:val="0"/>
          <w:numId w:val="7"/>
        </w:numPr>
        <w:tabs>
          <w:tab w:val="left" w:pos="1521"/>
        </w:tabs>
        <w:ind w:left="720" w:hanging="720"/>
      </w:pPr>
      <w:r w:rsidRPr="00B106AA">
        <w:t>Owner-1</w:t>
      </w:r>
      <w:r w:rsidR="00D01C33" w:rsidRPr="00B106AA">
        <w:t>/Promoter</w:t>
      </w:r>
      <w:r w:rsidRPr="00B106AA">
        <w:t xml:space="preserve"> </w:t>
      </w:r>
      <w:r w:rsidR="00684AAE" w:rsidRPr="00B106AA">
        <w:t>ha</w:t>
      </w:r>
      <w:r w:rsidR="005A1C8F" w:rsidRPr="00B106AA">
        <w:t>s</w:t>
      </w:r>
      <w:r w:rsidR="00684AAE" w:rsidRPr="00B106AA">
        <w:t xml:space="preserve"> absolute, clear and marketable title with respect to the Subject Plot;</w:t>
      </w:r>
      <w:r w:rsidRPr="00B106AA">
        <w:t xml:space="preserve"> the Promoter has</w:t>
      </w:r>
      <w:r w:rsidR="00684AAE" w:rsidRPr="00B106AA">
        <w:t xml:space="preserve"> the requisite rights to carry out development upon the Subject Plot and absolute, actual, physical and legal possession of the Subject Plot for the Project;</w:t>
      </w:r>
    </w:p>
    <w:p w14:paraId="79C3F3C7" w14:textId="77777777" w:rsidR="00684AAE" w:rsidRPr="00B106AA" w:rsidRDefault="00684AAE" w:rsidP="00771734">
      <w:pPr>
        <w:pStyle w:val="BodyText"/>
        <w:ind w:left="720" w:hanging="720"/>
        <w:rPr>
          <w:sz w:val="22"/>
          <w:szCs w:val="22"/>
        </w:rPr>
      </w:pPr>
    </w:p>
    <w:p w14:paraId="6D6C1752" w14:textId="77777777" w:rsidR="00684AAE" w:rsidRPr="00B106AA" w:rsidRDefault="00684AAE" w:rsidP="00771734">
      <w:pPr>
        <w:pStyle w:val="ListParagraph"/>
        <w:numPr>
          <w:ilvl w:val="0"/>
          <w:numId w:val="7"/>
        </w:numPr>
        <w:tabs>
          <w:tab w:val="left" w:pos="1521"/>
        </w:tabs>
        <w:ind w:left="720" w:hanging="720"/>
      </w:pPr>
      <w:r w:rsidRPr="00B106AA">
        <w:t xml:space="preserve">The </w:t>
      </w:r>
      <w:r w:rsidR="005A1C8F" w:rsidRPr="00B106AA">
        <w:t>Promoter</w:t>
      </w:r>
      <w:r w:rsidRPr="00B106AA">
        <w:t xml:space="preserve"> </w:t>
      </w:r>
      <w:r w:rsidR="00F65927" w:rsidRPr="00B106AA">
        <w:t>ha</w:t>
      </w:r>
      <w:r w:rsidR="005A1C8F" w:rsidRPr="00B106AA">
        <w:t>s</w:t>
      </w:r>
      <w:r w:rsidRPr="00B106AA">
        <w:t xml:space="preserve"> lawful rights and requisite approvals from the Competent Authorities to carry out development of the Project as have been explained under this Agreement;</w:t>
      </w:r>
    </w:p>
    <w:p w14:paraId="66C792B5" w14:textId="77777777" w:rsidR="00684AAE" w:rsidRPr="00B106AA" w:rsidRDefault="00684AAE" w:rsidP="00771734">
      <w:pPr>
        <w:pStyle w:val="BodyText"/>
        <w:ind w:left="720" w:hanging="720"/>
        <w:rPr>
          <w:sz w:val="22"/>
          <w:szCs w:val="22"/>
        </w:rPr>
      </w:pPr>
    </w:p>
    <w:p w14:paraId="11541594" w14:textId="77777777" w:rsidR="00684AAE" w:rsidRPr="00B106AA" w:rsidRDefault="00F65927" w:rsidP="00771734">
      <w:pPr>
        <w:pStyle w:val="ListParagraph"/>
        <w:numPr>
          <w:ilvl w:val="0"/>
          <w:numId w:val="7"/>
        </w:numPr>
        <w:tabs>
          <w:tab w:val="left" w:pos="1521"/>
        </w:tabs>
        <w:ind w:left="720" w:hanging="720"/>
      </w:pPr>
      <w:r w:rsidRPr="00B106AA">
        <w:t xml:space="preserve">All </w:t>
      </w:r>
      <w:r w:rsidR="00684AAE" w:rsidRPr="00B106AA">
        <w:t xml:space="preserve">approvals, licenses, sanctions and permissions issued by the Competent Authorities with respect to the Project and the </w:t>
      </w:r>
      <w:r w:rsidR="00D01C33" w:rsidRPr="00B106AA">
        <w:t xml:space="preserve">Independent </w:t>
      </w:r>
      <w:r w:rsidR="005E23EF" w:rsidRPr="00B106AA">
        <w:t>Floor Residence</w:t>
      </w:r>
      <w:r w:rsidR="00684AAE" w:rsidRPr="00B106AA">
        <w:t xml:space="preserve"> are valid and subsisting and have </w:t>
      </w:r>
      <w:r w:rsidR="00684AAE" w:rsidRPr="00B106AA">
        <w:lastRenderedPageBreak/>
        <w:t>been obtained by following due process of law.</w:t>
      </w:r>
    </w:p>
    <w:p w14:paraId="61CC90DA" w14:textId="77777777" w:rsidR="00684AAE" w:rsidRPr="00B106AA" w:rsidRDefault="00684AAE" w:rsidP="00771734">
      <w:pPr>
        <w:pStyle w:val="BodyText"/>
        <w:ind w:left="720" w:hanging="720"/>
        <w:rPr>
          <w:sz w:val="22"/>
          <w:szCs w:val="22"/>
        </w:rPr>
      </w:pPr>
    </w:p>
    <w:p w14:paraId="7FDDDCF9" w14:textId="77777777" w:rsidR="00684AAE" w:rsidRPr="00B106AA" w:rsidRDefault="00684AAE" w:rsidP="00F65927">
      <w:pPr>
        <w:pStyle w:val="BodyText"/>
        <w:ind w:left="720"/>
        <w:jc w:val="both"/>
        <w:rPr>
          <w:sz w:val="22"/>
          <w:szCs w:val="22"/>
        </w:rPr>
      </w:pPr>
      <w:r w:rsidRPr="00B106AA">
        <w:rPr>
          <w:sz w:val="22"/>
          <w:szCs w:val="22"/>
        </w:rPr>
        <w:t xml:space="preserve">Further, the </w:t>
      </w:r>
      <w:r w:rsidR="005A1C8F" w:rsidRPr="00B106AA">
        <w:rPr>
          <w:sz w:val="22"/>
          <w:szCs w:val="22"/>
        </w:rPr>
        <w:t>Promoter</w:t>
      </w:r>
      <w:r w:rsidRPr="00B106AA">
        <w:rPr>
          <w:sz w:val="22"/>
          <w:szCs w:val="22"/>
        </w:rPr>
        <w:t xml:space="preserve"> </w:t>
      </w:r>
      <w:r w:rsidR="00F65927" w:rsidRPr="00B106AA">
        <w:rPr>
          <w:sz w:val="22"/>
          <w:szCs w:val="22"/>
        </w:rPr>
        <w:t>ha</w:t>
      </w:r>
      <w:r w:rsidR="005A1C8F" w:rsidRPr="00B106AA">
        <w:rPr>
          <w:sz w:val="22"/>
          <w:szCs w:val="22"/>
        </w:rPr>
        <w:t>s</w:t>
      </w:r>
      <w:r w:rsidR="00F65927" w:rsidRPr="00B106AA">
        <w:rPr>
          <w:sz w:val="22"/>
          <w:szCs w:val="22"/>
        </w:rPr>
        <w:t xml:space="preserve"> </w:t>
      </w:r>
      <w:r w:rsidRPr="00B106AA">
        <w:rPr>
          <w:sz w:val="22"/>
          <w:szCs w:val="22"/>
        </w:rPr>
        <w:t xml:space="preserve">been and shall, at all times, remain to be in compliance with all the applicable laws in relation to the Project while carrying out the activities and development in its domain including construction of the </w:t>
      </w:r>
      <w:r w:rsidR="00C76295" w:rsidRPr="00B106AA">
        <w:rPr>
          <w:sz w:val="22"/>
          <w:szCs w:val="22"/>
        </w:rPr>
        <w:t xml:space="preserve">Independent </w:t>
      </w:r>
      <w:r w:rsidR="005E23EF" w:rsidRPr="00B106AA">
        <w:rPr>
          <w:sz w:val="22"/>
          <w:szCs w:val="22"/>
        </w:rPr>
        <w:t>Floor Residence</w:t>
      </w:r>
      <w:r w:rsidR="006975E4" w:rsidRPr="00B106AA">
        <w:rPr>
          <w:sz w:val="22"/>
          <w:szCs w:val="22"/>
        </w:rPr>
        <w:t>,</w:t>
      </w:r>
      <w:r w:rsidRPr="00B106AA">
        <w:rPr>
          <w:sz w:val="22"/>
          <w:szCs w:val="22"/>
        </w:rPr>
        <w:t xml:space="preserve"> Common Areas within the Subject Plot</w:t>
      </w:r>
      <w:r w:rsidR="00C86175" w:rsidRPr="00B106AA">
        <w:rPr>
          <w:sz w:val="22"/>
          <w:szCs w:val="22"/>
        </w:rPr>
        <w:t>.</w:t>
      </w:r>
    </w:p>
    <w:p w14:paraId="7D733E3B" w14:textId="77777777" w:rsidR="00684AAE" w:rsidRPr="00B106AA" w:rsidRDefault="00684AAE" w:rsidP="00771734">
      <w:pPr>
        <w:pStyle w:val="BodyText"/>
        <w:ind w:left="720" w:hanging="720"/>
        <w:rPr>
          <w:sz w:val="22"/>
          <w:szCs w:val="22"/>
        </w:rPr>
      </w:pPr>
    </w:p>
    <w:p w14:paraId="49274E5A" w14:textId="77777777" w:rsidR="00684AAE" w:rsidRPr="00B106AA" w:rsidRDefault="00684AAE" w:rsidP="00771734">
      <w:pPr>
        <w:pStyle w:val="ListParagraph"/>
        <w:numPr>
          <w:ilvl w:val="0"/>
          <w:numId w:val="7"/>
        </w:numPr>
        <w:tabs>
          <w:tab w:val="left" w:pos="1521"/>
        </w:tabs>
        <w:ind w:left="720" w:hanging="720"/>
      </w:pPr>
      <w:r w:rsidRPr="00B106AA">
        <w:t xml:space="preserve">The </w:t>
      </w:r>
      <w:r w:rsidR="005A1C8F" w:rsidRPr="00B106AA">
        <w:t>Promoter</w:t>
      </w:r>
      <w:r w:rsidRPr="00B106AA">
        <w:t xml:space="preserve"> </w:t>
      </w:r>
      <w:r w:rsidR="00F65927" w:rsidRPr="00B106AA">
        <w:t>ha</w:t>
      </w:r>
      <w:r w:rsidR="005A1C8F" w:rsidRPr="00B106AA">
        <w:t>s</w:t>
      </w:r>
      <w:r w:rsidRPr="00B106AA">
        <w:t xml:space="preserve"> the right to enter into this Agreement and has not committed or knowingly omitted to perform any act or thing, whereby the right, title and interest of the Allottee(s) created herein, may be prejudicially affected;</w:t>
      </w:r>
    </w:p>
    <w:p w14:paraId="03F5A259" w14:textId="77777777" w:rsidR="00684AAE" w:rsidRPr="00B106AA" w:rsidRDefault="00684AAE" w:rsidP="00771734">
      <w:pPr>
        <w:pStyle w:val="BodyText"/>
        <w:ind w:left="720" w:hanging="720"/>
        <w:rPr>
          <w:sz w:val="22"/>
          <w:szCs w:val="22"/>
        </w:rPr>
      </w:pPr>
    </w:p>
    <w:p w14:paraId="0161E709" w14:textId="77777777" w:rsidR="00684AAE" w:rsidRPr="00B106AA" w:rsidRDefault="00684AAE" w:rsidP="00771734">
      <w:pPr>
        <w:pStyle w:val="ListParagraph"/>
        <w:numPr>
          <w:ilvl w:val="0"/>
          <w:numId w:val="7"/>
        </w:numPr>
        <w:tabs>
          <w:tab w:val="left" w:pos="1521"/>
        </w:tabs>
        <w:ind w:left="720" w:hanging="720"/>
      </w:pPr>
      <w:r w:rsidRPr="00B106AA">
        <w:t xml:space="preserve">The </w:t>
      </w:r>
      <w:r w:rsidR="005A1C8F" w:rsidRPr="00B106AA">
        <w:t>Promoter</w:t>
      </w:r>
      <w:r w:rsidRPr="00B106AA">
        <w:t xml:space="preserve"> </w:t>
      </w:r>
      <w:r w:rsidR="00F65927" w:rsidRPr="00B106AA">
        <w:t>ha</w:t>
      </w:r>
      <w:r w:rsidR="005A1C8F" w:rsidRPr="00B106AA">
        <w:t>s</w:t>
      </w:r>
      <w:r w:rsidRPr="00B106AA">
        <w:t xml:space="preserve"> not entered into any agreement for sale and/or development agreement or any other agreement/ arrangement with any person or party with respect to the Project and the </w:t>
      </w:r>
      <w:r w:rsidR="00660819" w:rsidRPr="00B106AA">
        <w:t xml:space="preserve">Said </w:t>
      </w:r>
      <w:r w:rsidR="00C76295" w:rsidRPr="00B106AA">
        <w:t xml:space="preserve">Independent </w:t>
      </w:r>
      <w:r w:rsidR="005E23EF" w:rsidRPr="00B106AA">
        <w:t>Floor Residence</w:t>
      </w:r>
      <w:r w:rsidRPr="00B106AA">
        <w:t xml:space="preserve"> which will, in any manner, prejudicially affect the rights of Allottee(s) under this Agreement;</w:t>
      </w:r>
    </w:p>
    <w:p w14:paraId="23E8E850" w14:textId="77777777" w:rsidR="00684AAE" w:rsidRPr="00B106AA" w:rsidRDefault="00684AAE" w:rsidP="00771734">
      <w:pPr>
        <w:pStyle w:val="BodyText"/>
        <w:ind w:left="720" w:hanging="720"/>
        <w:rPr>
          <w:sz w:val="22"/>
          <w:szCs w:val="22"/>
        </w:rPr>
      </w:pPr>
    </w:p>
    <w:p w14:paraId="392506B4" w14:textId="77777777" w:rsidR="00684AAE" w:rsidRPr="00B106AA" w:rsidRDefault="00684AAE" w:rsidP="00771734">
      <w:pPr>
        <w:pStyle w:val="ListParagraph"/>
        <w:numPr>
          <w:ilvl w:val="0"/>
          <w:numId w:val="7"/>
        </w:numPr>
        <w:tabs>
          <w:tab w:val="left" w:pos="1521"/>
        </w:tabs>
        <w:ind w:left="720" w:hanging="720"/>
      </w:pPr>
      <w:r w:rsidRPr="00B106AA">
        <w:t xml:space="preserve">The </w:t>
      </w:r>
      <w:r w:rsidR="005A1C8F" w:rsidRPr="00B106AA">
        <w:t>Promoter</w:t>
      </w:r>
      <w:r w:rsidRPr="00B106AA">
        <w:t xml:space="preserve"> confirms that the </w:t>
      </w:r>
      <w:r w:rsidR="005A1C8F" w:rsidRPr="00B106AA">
        <w:t>Promoter</w:t>
      </w:r>
      <w:r w:rsidRPr="00B106AA">
        <w:t xml:space="preserve"> </w:t>
      </w:r>
      <w:r w:rsidR="00660819" w:rsidRPr="00B106AA">
        <w:t>is</w:t>
      </w:r>
      <w:r w:rsidR="00F65927" w:rsidRPr="00B106AA">
        <w:t xml:space="preserve"> </w:t>
      </w:r>
      <w:r w:rsidRPr="00B106AA">
        <w:t xml:space="preserve">not restricted in any manner whatsoever from selling the </w:t>
      </w:r>
      <w:r w:rsidR="00660819" w:rsidRPr="00B106AA">
        <w:t xml:space="preserve">Said </w:t>
      </w:r>
      <w:r w:rsidR="00C76295" w:rsidRPr="00B106AA">
        <w:t xml:space="preserve">Independent </w:t>
      </w:r>
      <w:r w:rsidR="005E23EF" w:rsidRPr="00B106AA">
        <w:t>Floor Residence</w:t>
      </w:r>
      <w:r w:rsidRPr="00B106AA">
        <w:t xml:space="preserve"> to the Allottee(s) in the manner contemplated in this Agreement;</w:t>
      </w:r>
    </w:p>
    <w:p w14:paraId="5C7EEADD" w14:textId="77777777" w:rsidR="00684AAE" w:rsidRPr="00B106AA" w:rsidRDefault="00684AAE" w:rsidP="00771734">
      <w:pPr>
        <w:pStyle w:val="BodyText"/>
        <w:ind w:left="720" w:hanging="720"/>
        <w:rPr>
          <w:sz w:val="22"/>
          <w:szCs w:val="22"/>
        </w:rPr>
      </w:pPr>
    </w:p>
    <w:p w14:paraId="0C04FCC0" w14:textId="77777777" w:rsidR="00F65927" w:rsidRPr="00B106AA" w:rsidRDefault="00684AAE" w:rsidP="00ED0AF7">
      <w:pPr>
        <w:pStyle w:val="ListParagraph"/>
        <w:numPr>
          <w:ilvl w:val="0"/>
          <w:numId w:val="7"/>
        </w:numPr>
        <w:tabs>
          <w:tab w:val="left" w:pos="1521"/>
        </w:tabs>
        <w:ind w:left="720" w:hanging="720"/>
      </w:pPr>
      <w:r w:rsidRPr="00B106AA">
        <w:t xml:space="preserve">At the time of execution of the </w:t>
      </w:r>
      <w:r w:rsidR="00AC1C28" w:rsidRPr="00B106AA">
        <w:t>C</w:t>
      </w:r>
      <w:r w:rsidRPr="00B106AA">
        <w:t xml:space="preserve">onveyance </w:t>
      </w:r>
      <w:r w:rsidR="00AC1C28" w:rsidRPr="00B106AA">
        <w:t>Deed</w:t>
      </w:r>
      <w:r w:rsidRPr="00B106AA">
        <w:t xml:space="preserve">, the </w:t>
      </w:r>
      <w:r w:rsidR="005A1C8F" w:rsidRPr="00B106AA">
        <w:t>Promoter</w:t>
      </w:r>
      <w:r w:rsidRPr="00B106AA">
        <w:t xml:space="preserve"> shall handover lawful, vacant, peaceful, physical possession of the </w:t>
      </w:r>
      <w:r w:rsidR="005E23EF" w:rsidRPr="00B106AA">
        <w:t>Floor Residence</w:t>
      </w:r>
      <w:r w:rsidR="0059660C" w:rsidRPr="00B106AA">
        <w:t>,</w:t>
      </w:r>
      <w:r w:rsidRPr="00B106AA">
        <w:t xml:space="preserve"> </w:t>
      </w:r>
      <w:r w:rsidR="00C76295" w:rsidRPr="00B106AA">
        <w:t xml:space="preserve">along with right to use the terrace, basement area and one car parking space </w:t>
      </w:r>
      <w:r w:rsidRPr="00B106AA">
        <w:t>to the Allottee(s);</w:t>
      </w:r>
      <w:r w:rsidR="00F65927" w:rsidRPr="00B106AA">
        <w:t xml:space="preserve"> </w:t>
      </w:r>
    </w:p>
    <w:p w14:paraId="36610AC5" w14:textId="77777777" w:rsidR="00F65927" w:rsidRPr="00B106AA" w:rsidRDefault="00F65927" w:rsidP="00F65927">
      <w:pPr>
        <w:pStyle w:val="ListParagraph"/>
      </w:pPr>
    </w:p>
    <w:p w14:paraId="43E70A2C" w14:textId="77777777" w:rsidR="00684AAE" w:rsidRPr="00B106AA" w:rsidRDefault="00C86175" w:rsidP="00ED0AF7">
      <w:pPr>
        <w:pStyle w:val="ListParagraph"/>
        <w:numPr>
          <w:ilvl w:val="0"/>
          <w:numId w:val="7"/>
        </w:numPr>
        <w:tabs>
          <w:tab w:val="left" w:pos="1521"/>
        </w:tabs>
        <w:ind w:left="720" w:hanging="720"/>
      </w:pPr>
      <w:r w:rsidRPr="00B106AA">
        <w:t>The Subject Plot is</w:t>
      </w:r>
      <w:r w:rsidR="00684AAE" w:rsidRPr="00B106AA">
        <w:t xml:space="preserve"> not the subject matter of any HUF and that no part thereof is owned by any minor and/or no minor has any right, title and claim over the Subject Plot;</w:t>
      </w:r>
    </w:p>
    <w:p w14:paraId="117E1553" w14:textId="77777777" w:rsidR="00684AAE" w:rsidRPr="00B106AA" w:rsidRDefault="00684AAE" w:rsidP="00771734">
      <w:pPr>
        <w:pStyle w:val="BodyText"/>
        <w:ind w:left="720" w:hanging="720"/>
        <w:rPr>
          <w:sz w:val="22"/>
          <w:szCs w:val="22"/>
        </w:rPr>
      </w:pPr>
    </w:p>
    <w:p w14:paraId="2D04D4BD" w14:textId="77777777" w:rsidR="00684AAE" w:rsidRPr="00B106AA" w:rsidRDefault="00684AAE" w:rsidP="00771734">
      <w:pPr>
        <w:pStyle w:val="ListParagraph"/>
        <w:numPr>
          <w:ilvl w:val="0"/>
          <w:numId w:val="7"/>
        </w:numPr>
        <w:tabs>
          <w:tab w:val="left" w:pos="1521"/>
        </w:tabs>
        <w:ind w:left="720" w:hanging="720"/>
      </w:pPr>
      <w:r w:rsidRPr="00B106AA">
        <w:t xml:space="preserve">The </w:t>
      </w:r>
      <w:r w:rsidR="005A1C8F" w:rsidRPr="00B106AA">
        <w:t>Promoter</w:t>
      </w:r>
      <w:r w:rsidRPr="00B106AA">
        <w:t xml:space="preserve"> </w:t>
      </w:r>
      <w:r w:rsidR="00F20183" w:rsidRPr="00B106AA">
        <w:t>ha</w:t>
      </w:r>
      <w:r w:rsidR="005A1C8F" w:rsidRPr="00B106AA">
        <w:t>s</w:t>
      </w:r>
      <w:r w:rsidR="00F20183" w:rsidRPr="00B106AA">
        <w:t xml:space="preserve"> </w:t>
      </w:r>
      <w:r w:rsidRPr="00B106AA">
        <w:t>duly paid and shall continue to pay and discharge all governmental dues, rates, charges and Applicable Taxes and other monies, levies, impositions, premiums, damages and/or penalties and other outgoings, whatsoever; which it is liable to pay and has collected from the Allottee(s)</w:t>
      </w:r>
      <w:r w:rsidR="00660819" w:rsidRPr="00B106AA">
        <w:t>,</w:t>
      </w:r>
      <w:r w:rsidRPr="00B106AA">
        <w:t xml:space="preserve"> payable with respect to the Project to the Competent Authorities till the offer of possession of the </w:t>
      </w:r>
      <w:r w:rsidR="00660819" w:rsidRPr="00B106AA">
        <w:t xml:space="preserve">Said </w:t>
      </w:r>
      <w:r w:rsidR="00BB0CC4" w:rsidRPr="00B106AA">
        <w:t xml:space="preserve">Independent </w:t>
      </w:r>
      <w:r w:rsidR="005E23EF" w:rsidRPr="00B106AA">
        <w:t>Floor Residence</w:t>
      </w:r>
      <w:r w:rsidRPr="00B106AA">
        <w:t xml:space="preserve"> </w:t>
      </w:r>
      <w:r w:rsidR="00BB0CC4" w:rsidRPr="00B106AA">
        <w:t xml:space="preserve">along with right to use the terrace, basement area and one car parking space </w:t>
      </w:r>
      <w:r w:rsidRPr="00B106AA">
        <w:t>within the Subject Plot (equipped with all the specifications, amenities and facilities)</w:t>
      </w:r>
      <w:r w:rsidR="00125A95" w:rsidRPr="00B106AA">
        <w:t>, Common Area</w:t>
      </w:r>
      <w:r w:rsidR="00D703FC" w:rsidRPr="00B106AA">
        <w:t>s</w:t>
      </w:r>
      <w:r w:rsidR="00125A95" w:rsidRPr="00B106AA">
        <w:t xml:space="preserve"> </w:t>
      </w:r>
      <w:r w:rsidR="007F24D3" w:rsidRPr="00B106AA">
        <w:t xml:space="preserve">&amp; Facilities </w:t>
      </w:r>
      <w:r w:rsidR="00125A95" w:rsidRPr="00B106AA">
        <w:t xml:space="preserve">of the </w:t>
      </w:r>
      <w:r w:rsidR="00660819" w:rsidRPr="00B106AA">
        <w:t xml:space="preserve">Subject Plot/ </w:t>
      </w:r>
      <w:r w:rsidR="00B87BFF" w:rsidRPr="00B106AA">
        <w:t xml:space="preserve">Plotted Colony </w:t>
      </w:r>
      <w:r w:rsidRPr="00B106AA">
        <w:t>to the Allottee(s) and the Association of Allottees or the Competent Authority, as the case may be, as provided under the Rules;</w:t>
      </w:r>
    </w:p>
    <w:p w14:paraId="2D622A5B" w14:textId="77777777" w:rsidR="003C14C2" w:rsidRPr="00B106AA" w:rsidRDefault="003C14C2" w:rsidP="0007580B">
      <w:pPr>
        <w:pStyle w:val="ListParagraph"/>
      </w:pPr>
    </w:p>
    <w:p w14:paraId="29FFBAC7" w14:textId="77777777" w:rsidR="003C14C2" w:rsidRPr="00B106AA" w:rsidRDefault="003C14C2" w:rsidP="00771734">
      <w:pPr>
        <w:pStyle w:val="ListParagraph"/>
        <w:numPr>
          <w:ilvl w:val="0"/>
          <w:numId w:val="7"/>
        </w:numPr>
        <w:tabs>
          <w:tab w:val="left" w:pos="1521"/>
        </w:tabs>
        <w:ind w:left="720" w:hanging="720"/>
      </w:pPr>
      <w:r w:rsidRPr="00B106AA">
        <w:t>Owner 1</w:t>
      </w:r>
      <w:r w:rsidR="00B91B7E" w:rsidRPr="00B106AA">
        <w:t xml:space="preserve"> and/or </w:t>
      </w:r>
      <w:r w:rsidR="00D703FC" w:rsidRPr="00B106AA">
        <w:t xml:space="preserve">Owner </w:t>
      </w:r>
      <w:r w:rsidRPr="00B106AA">
        <w:t xml:space="preserve">2 have secured the </w:t>
      </w:r>
      <w:r w:rsidR="00B771A3" w:rsidRPr="00B106AA">
        <w:t>P</w:t>
      </w:r>
      <w:r w:rsidRPr="00B106AA">
        <w:t xml:space="preserve">roject finance by mortgaging the </w:t>
      </w:r>
      <w:r w:rsidR="00685E5F" w:rsidRPr="00B106AA">
        <w:t>Subject Plot</w:t>
      </w:r>
      <w:r w:rsidRPr="00B106AA">
        <w:t xml:space="preserve"> on which the said floor is being developed with </w:t>
      </w:r>
      <w:r w:rsidR="005308A2" w:rsidRPr="00B106AA">
        <w:t>Piramal Capital and Housing Finance Limited</w:t>
      </w:r>
      <w:r w:rsidRPr="00B106AA">
        <w:t>.</w:t>
      </w:r>
    </w:p>
    <w:p w14:paraId="52AD3657" w14:textId="77777777" w:rsidR="007D3972" w:rsidRPr="00B106AA" w:rsidRDefault="007D3972" w:rsidP="00771734">
      <w:pPr>
        <w:pStyle w:val="BodyText"/>
        <w:ind w:left="720" w:hanging="720"/>
        <w:rPr>
          <w:sz w:val="22"/>
          <w:szCs w:val="22"/>
        </w:rPr>
      </w:pPr>
    </w:p>
    <w:p w14:paraId="5A0A7D79" w14:textId="77777777" w:rsidR="00DC1671" w:rsidRPr="00B106AA" w:rsidRDefault="00DC1671" w:rsidP="00E8403B">
      <w:pPr>
        <w:pStyle w:val="BodyText"/>
        <w:numPr>
          <w:ilvl w:val="1"/>
          <w:numId w:val="10"/>
        </w:numPr>
        <w:ind w:left="709" w:hanging="709"/>
        <w:rPr>
          <w:sz w:val="22"/>
          <w:szCs w:val="22"/>
        </w:rPr>
      </w:pPr>
      <w:r w:rsidRPr="00B106AA">
        <w:rPr>
          <w:sz w:val="22"/>
          <w:szCs w:val="22"/>
        </w:rPr>
        <w:t>The Allottee(s) agrees, confirms, and warrants to the Promoter as follows:</w:t>
      </w:r>
    </w:p>
    <w:p w14:paraId="5F7C6AF0" w14:textId="77777777" w:rsidR="00DC1671" w:rsidRPr="00B106AA" w:rsidRDefault="00DC1671" w:rsidP="00E8403B">
      <w:pPr>
        <w:pStyle w:val="BodyText"/>
        <w:ind w:left="709"/>
        <w:rPr>
          <w:sz w:val="22"/>
          <w:szCs w:val="22"/>
        </w:rPr>
      </w:pPr>
    </w:p>
    <w:p w14:paraId="431F6D2D" w14:textId="77777777" w:rsidR="00EA1EE9" w:rsidRPr="00B106AA" w:rsidRDefault="00EA1EE9" w:rsidP="00E8403B">
      <w:pPr>
        <w:pStyle w:val="BodyText"/>
        <w:numPr>
          <w:ilvl w:val="2"/>
          <w:numId w:val="10"/>
        </w:numPr>
        <w:ind w:left="709" w:hanging="709"/>
        <w:jc w:val="both"/>
        <w:rPr>
          <w:sz w:val="22"/>
          <w:szCs w:val="22"/>
        </w:rPr>
      </w:pPr>
      <w:r w:rsidRPr="00B106AA">
        <w:rPr>
          <w:sz w:val="22"/>
          <w:szCs w:val="22"/>
        </w:rPr>
        <w:t xml:space="preserve">The Allottee(s) shall from the expiry of stipulated date in Possession Notice Expiry Date be liable to bear all costs and expenses to keep the </w:t>
      </w:r>
      <w:r w:rsidR="00BB0CC4" w:rsidRPr="00B106AA">
        <w:rPr>
          <w:sz w:val="22"/>
          <w:szCs w:val="22"/>
        </w:rPr>
        <w:t xml:space="preserve">Independent </w:t>
      </w:r>
      <w:r w:rsidRPr="00B106AA">
        <w:rPr>
          <w:sz w:val="22"/>
          <w:szCs w:val="22"/>
        </w:rPr>
        <w:t xml:space="preserve">Floor Residence in a good and tenantable state and condition. The Allottee(s) may carry out, at his/ her/ their own cost and expenses, all internal repairs to the Said </w:t>
      </w:r>
      <w:r w:rsidR="00BB0CC4" w:rsidRPr="00B106AA">
        <w:rPr>
          <w:sz w:val="22"/>
          <w:szCs w:val="22"/>
        </w:rPr>
        <w:t xml:space="preserve">Independent </w:t>
      </w:r>
      <w:r w:rsidRPr="00B106AA">
        <w:rPr>
          <w:sz w:val="22"/>
          <w:szCs w:val="22"/>
        </w:rPr>
        <w:t xml:space="preserve">Floor Residence and maintain the same and not do or suffer to be done anything in or to the Said </w:t>
      </w:r>
      <w:r w:rsidR="00BB0CC4" w:rsidRPr="00B106AA">
        <w:rPr>
          <w:sz w:val="22"/>
          <w:szCs w:val="22"/>
        </w:rPr>
        <w:t xml:space="preserve">Independent </w:t>
      </w:r>
      <w:r w:rsidRPr="00B106AA">
        <w:rPr>
          <w:sz w:val="22"/>
          <w:szCs w:val="22"/>
        </w:rPr>
        <w:t>Floor Residence or in the Project which may be against the rules, regulations and by-laws of the Association of Allotees or the Competent Authority. In the event the Allottee(s) is guilty of any act or omission in contravention of this provision,  the  Allottee(s) shall  be  responsible  and  liable  for  the  breach  and  also  for  the consequential loss or damage, to the Promoter or Association of Allotees or the Competent Authority, as the case may be.</w:t>
      </w:r>
    </w:p>
    <w:p w14:paraId="27AC3815" w14:textId="77777777" w:rsidR="00EA1EE9" w:rsidRPr="00B106AA" w:rsidRDefault="00EA1EE9" w:rsidP="00E8403B">
      <w:pPr>
        <w:pStyle w:val="BodyText"/>
        <w:ind w:left="709"/>
        <w:jc w:val="both"/>
        <w:rPr>
          <w:sz w:val="22"/>
          <w:szCs w:val="22"/>
        </w:rPr>
      </w:pPr>
    </w:p>
    <w:p w14:paraId="14F04437" w14:textId="77777777" w:rsidR="00EA1EE9" w:rsidRPr="00B106AA" w:rsidRDefault="00EA1EE9" w:rsidP="00E8403B">
      <w:pPr>
        <w:pStyle w:val="BodyText"/>
        <w:numPr>
          <w:ilvl w:val="2"/>
          <w:numId w:val="10"/>
        </w:numPr>
        <w:ind w:left="709" w:hanging="709"/>
        <w:jc w:val="both"/>
        <w:rPr>
          <w:sz w:val="22"/>
          <w:szCs w:val="22"/>
        </w:rPr>
      </w:pPr>
      <w:r w:rsidRPr="00B106AA">
        <w:rPr>
          <w:sz w:val="22"/>
          <w:szCs w:val="22"/>
        </w:rPr>
        <w:t xml:space="preserve">The Allottee undertakes not to sub-divide the Said </w:t>
      </w:r>
      <w:r w:rsidR="00BB0CC4" w:rsidRPr="00B106AA">
        <w:rPr>
          <w:sz w:val="22"/>
          <w:szCs w:val="22"/>
        </w:rPr>
        <w:t xml:space="preserve">Independent </w:t>
      </w:r>
      <w:r w:rsidRPr="00B106AA">
        <w:rPr>
          <w:sz w:val="22"/>
          <w:szCs w:val="22"/>
        </w:rPr>
        <w:t xml:space="preserve">Floor Residence. The Allottee(s) shall neither cause or allow to be done any structural changes or alteration to the </w:t>
      </w:r>
      <w:r w:rsidRPr="00B106AA">
        <w:rPr>
          <w:sz w:val="22"/>
          <w:szCs w:val="22"/>
        </w:rPr>
        <w:lastRenderedPageBreak/>
        <w:t xml:space="preserve">superstructure, floor, ceiling, walls, beams, columns, walls etc. of the Said </w:t>
      </w:r>
      <w:r w:rsidR="00BB0CC4" w:rsidRPr="00B106AA">
        <w:rPr>
          <w:sz w:val="22"/>
          <w:szCs w:val="22"/>
        </w:rPr>
        <w:t xml:space="preserve">Independent </w:t>
      </w:r>
      <w:r w:rsidRPr="00B106AA">
        <w:rPr>
          <w:sz w:val="22"/>
          <w:szCs w:val="22"/>
        </w:rPr>
        <w:t xml:space="preserve">Floor Residence nor remove any walls or change the position of the doors and windows, increase the area of the Said </w:t>
      </w:r>
      <w:r w:rsidR="00BB0CC4" w:rsidRPr="00B106AA">
        <w:rPr>
          <w:sz w:val="22"/>
          <w:szCs w:val="22"/>
        </w:rPr>
        <w:t xml:space="preserve">Independent </w:t>
      </w:r>
      <w:r w:rsidRPr="00B106AA">
        <w:rPr>
          <w:sz w:val="22"/>
          <w:szCs w:val="22"/>
        </w:rPr>
        <w:t xml:space="preserve">Floor Residence by enclosing balcony or any part thereof or to the exterior of the Said </w:t>
      </w:r>
      <w:r w:rsidR="00BB0CC4" w:rsidRPr="00B106AA">
        <w:rPr>
          <w:sz w:val="22"/>
          <w:szCs w:val="22"/>
        </w:rPr>
        <w:t xml:space="preserve">Independent </w:t>
      </w:r>
      <w:r w:rsidRPr="00B106AA">
        <w:rPr>
          <w:sz w:val="22"/>
          <w:szCs w:val="22"/>
        </w:rPr>
        <w:t xml:space="preserve">Floor Residence, whether temporary or of a permanent nature. </w:t>
      </w:r>
    </w:p>
    <w:p w14:paraId="6075A980" w14:textId="77777777" w:rsidR="00EA1EE9" w:rsidRPr="00B106AA" w:rsidRDefault="00EA1EE9" w:rsidP="00E8403B">
      <w:pPr>
        <w:pStyle w:val="BodyText"/>
        <w:ind w:left="709"/>
        <w:jc w:val="both"/>
        <w:rPr>
          <w:sz w:val="22"/>
          <w:szCs w:val="22"/>
        </w:rPr>
      </w:pPr>
    </w:p>
    <w:p w14:paraId="1CF48432" w14:textId="77777777" w:rsidR="00EA1EE9" w:rsidRPr="00B106AA" w:rsidRDefault="00EA1EE9" w:rsidP="00E8403B">
      <w:pPr>
        <w:pStyle w:val="BodyText"/>
        <w:numPr>
          <w:ilvl w:val="2"/>
          <w:numId w:val="10"/>
        </w:numPr>
        <w:ind w:left="709" w:hanging="709"/>
        <w:jc w:val="both"/>
        <w:rPr>
          <w:sz w:val="22"/>
          <w:szCs w:val="22"/>
        </w:rPr>
      </w:pPr>
      <w:r w:rsidRPr="00B106AA">
        <w:rPr>
          <w:sz w:val="22"/>
          <w:szCs w:val="22"/>
        </w:rPr>
        <w:t xml:space="preserve">The Allottee(s) shall not store in the Said </w:t>
      </w:r>
      <w:r w:rsidR="00BB0CC4" w:rsidRPr="00B106AA">
        <w:rPr>
          <w:sz w:val="22"/>
          <w:szCs w:val="22"/>
        </w:rPr>
        <w:t xml:space="preserve">Independent </w:t>
      </w:r>
      <w:r w:rsidRPr="00B106AA">
        <w:rPr>
          <w:sz w:val="22"/>
          <w:szCs w:val="22"/>
        </w:rPr>
        <w:t xml:space="preserve">Floor Residence or bring into the Project any goods or articles of hazardous, combustible or dangerous nature or are so heavy as to damage the construction or structure of the Project or which is objected to by the Promoter or the Association of Allottees. If any damage is caused to the Said </w:t>
      </w:r>
      <w:r w:rsidR="00BB0CC4" w:rsidRPr="00B106AA">
        <w:rPr>
          <w:sz w:val="22"/>
          <w:szCs w:val="22"/>
        </w:rPr>
        <w:t xml:space="preserve">Independent </w:t>
      </w:r>
      <w:r w:rsidRPr="00B106AA">
        <w:rPr>
          <w:sz w:val="22"/>
          <w:szCs w:val="22"/>
        </w:rPr>
        <w:t>Floor Residence, Building, Common Areas etc. or to the Project on account of any act, negligence or default on part of the Allottee(s) or his/ her/ their employees, agents, servants, guests, or invitees, the Allottee(s) shall be liable and responsible for the consequences thereof, including the obligation to pay for the rectification of loss and/ or damage caused as may be levied by the Promoter or the Association of Allotees or Maintenance Agency, as the case may be, whose decision in this regard shall be final and binding on the Allottee(s).</w:t>
      </w:r>
    </w:p>
    <w:p w14:paraId="6B802CD5" w14:textId="77777777" w:rsidR="00EA1EE9" w:rsidRPr="00B106AA" w:rsidRDefault="00EA1EE9" w:rsidP="00E8403B">
      <w:pPr>
        <w:pStyle w:val="BodyText"/>
        <w:ind w:left="709"/>
        <w:jc w:val="both"/>
        <w:rPr>
          <w:sz w:val="22"/>
          <w:szCs w:val="22"/>
        </w:rPr>
      </w:pPr>
    </w:p>
    <w:p w14:paraId="2F44C9D6" w14:textId="77777777" w:rsidR="00EA1EE9" w:rsidRPr="00B106AA" w:rsidRDefault="00EA1EE9" w:rsidP="00E8403B">
      <w:pPr>
        <w:pStyle w:val="BodyText"/>
        <w:numPr>
          <w:ilvl w:val="2"/>
          <w:numId w:val="10"/>
        </w:numPr>
        <w:ind w:left="709" w:hanging="709"/>
        <w:jc w:val="both"/>
        <w:rPr>
          <w:sz w:val="22"/>
          <w:szCs w:val="22"/>
        </w:rPr>
      </w:pPr>
      <w:r w:rsidRPr="00B106AA">
        <w:rPr>
          <w:sz w:val="22"/>
          <w:szCs w:val="22"/>
        </w:rPr>
        <w:t xml:space="preserve">The Maintenance Agency / Association of Allottees shall have rights of unrestricted access to all Common Areas, and Car Parking Spaces for providing necessary maintenance services. The Allottee(s) shall permit the Promoter, Association of </w:t>
      </w:r>
      <w:r w:rsidR="00B36FB2" w:rsidRPr="00B106AA">
        <w:rPr>
          <w:sz w:val="22"/>
          <w:szCs w:val="22"/>
        </w:rPr>
        <w:t>Allottees</w:t>
      </w:r>
      <w:r w:rsidRPr="00B106AA">
        <w:rPr>
          <w:sz w:val="22"/>
          <w:szCs w:val="22"/>
        </w:rPr>
        <w:t xml:space="preserve"> and/ or the Maintenance  Agency  and  their  representatives,  surveyors,  architects, agents etc. at all reasonable times to enter into and upon the Said </w:t>
      </w:r>
      <w:r w:rsidR="00B36FB2" w:rsidRPr="00B106AA">
        <w:rPr>
          <w:sz w:val="22"/>
          <w:szCs w:val="22"/>
        </w:rPr>
        <w:t xml:space="preserve">Independent </w:t>
      </w:r>
      <w:r w:rsidRPr="00B106AA">
        <w:rPr>
          <w:sz w:val="22"/>
          <w:szCs w:val="22"/>
        </w:rPr>
        <w:t>Floor Residence</w:t>
      </w:r>
      <w:r w:rsidR="00684C1C" w:rsidRPr="00B106AA">
        <w:rPr>
          <w:sz w:val="22"/>
          <w:szCs w:val="22"/>
        </w:rPr>
        <w:t>/Other Independent Floor Residence</w:t>
      </w:r>
      <w:r w:rsidRPr="00B106AA">
        <w:rPr>
          <w:sz w:val="22"/>
          <w:szCs w:val="22"/>
        </w:rPr>
        <w:t xml:space="preserve"> or any part thereof to view, inspect and examine the state and condition thereof. Provided however, that in case of emergency the Promoter, Association of Allottee(s) and/or the Maintenance Agency and their representatives, surveyors, architects, agents etc. may enter into or upon the Said </w:t>
      </w:r>
      <w:r w:rsidR="00684C1C" w:rsidRPr="00B106AA">
        <w:rPr>
          <w:sz w:val="22"/>
          <w:szCs w:val="22"/>
        </w:rPr>
        <w:t xml:space="preserve">Independent </w:t>
      </w:r>
      <w:r w:rsidRPr="00B106AA">
        <w:rPr>
          <w:sz w:val="22"/>
          <w:szCs w:val="22"/>
        </w:rPr>
        <w:t>Floor Residence at any time during day or night.</w:t>
      </w:r>
    </w:p>
    <w:p w14:paraId="7CFFE44A" w14:textId="77777777" w:rsidR="00EA1EE9" w:rsidRPr="00B106AA" w:rsidRDefault="00EA1EE9" w:rsidP="00E8403B">
      <w:pPr>
        <w:pStyle w:val="BodyText"/>
        <w:ind w:left="709"/>
        <w:jc w:val="both"/>
        <w:rPr>
          <w:sz w:val="22"/>
          <w:szCs w:val="22"/>
        </w:rPr>
      </w:pPr>
    </w:p>
    <w:p w14:paraId="7FE5EB02" w14:textId="77777777" w:rsidR="00EA1EE9" w:rsidRPr="00B106AA" w:rsidRDefault="00EA1EE9" w:rsidP="00E8403B">
      <w:pPr>
        <w:pStyle w:val="BodyText"/>
        <w:numPr>
          <w:ilvl w:val="2"/>
          <w:numId w:val="10"/>
        </w:numPr>
        <w:ind w:left="709" w:hanging="709"/>
        <w:jc w:val="both"/>
        <w:rPr>
          <w:sz w:val="22"/>
          <w:szCs w:val="22"/>
        </w:rPr>
      </w:pPr>
      <w:r w:rsidRPr="00B106AA">
        <w:rPr>
          <w:sz w:val="22"/>
          <w:szCs w:val="22"/>
        </w:rPr>
        <w:t xml:space="preserve">The Allottee(s) agrees and undertakes that he/ she/ they shall not, after taking over the possession of the Said </w:t>
      </w:r>
      <w:r w:rsidR="00684C1C" w:rsidRPr="00B106AA">
        <w:rPr>
          <w:sz w:val="22"/>
          <w:szCs w:val="22"/>
        </w:rPr>
        <w:t xml:space="preserve">Independent </w:t>
      </w:r>
      <w:r w:rsidRPr="00B106AA">
        <w:rPr>
          <w:sz w:val="22"/>
          <w:szCs w:val="22"/>
        </w:rPr>
        <w:t xml:space="preserve">Floor Residence or at any time thereafter, object to the Promoter constructing and /or continuing with construction at the Project and/or of other building(s) / structure(s) inside the Project on the </w:t>
      </w:r>
      <w:r w:rsidR="00685E5F" w:rsidRPr="00B106AA">
        <w:rPr>
          <w:sz w:val="22"/>
          <w:szCs w:val="22"/>
        </w:rPr>
        <w:t>Licenced Land</w:t>
      </w:r>
      <w:r w:rsidRPr="00B106AA">
        <w:rPr>
          <w:sz w:val="22"/>
          <w:szCs w:val="22"/>
        </w:rPr>
        <w:t>, as may be permitted under the applicable laws.</w:t>
      </w:r>
    </w:p>
    <w:p w14:paraId="32759CF2" w14:textId="77777777" w:rsidR="00EA1EE9" w:rsidRPr="00B106AA" w:rsidRDefault="00EA1EE9" w:rsidP="00E8403B">
      <w:pPr>
        <w:pStyle w:val="BodyText"/>
        <w:ind w:left="709"/>
        <w:jc w:val="both"/>
        <w:rPr>
          <w:sz w:val="22"/>
          <w:szCs w:val="22"/>
        </w:rPr>
      </w:pPr>
    </w:p>
    <w:p w14:paraId="6512B512" w14:textId="77777777" w:rsidR="00EA1EE9" w:rsidRPr="00B106AA" w:rsidRDefault="00EA1EE9" w:rsidP="00E8403B">
      <w:pPr>
        <w:pStyle w:val="BodyText"/>
        <w:numPr>
          <w:ilvl w:val="2"/>
          <w:numId w:val="10"/>
        </w:numPr>
        <w:ind w:left="709" w:hanging="709"/>
        <w:jc w:val="both"/>
        <w:rPr>
          <w:sz w:val="22"/>
          <w:szCs w:val="22"/>
        </w:rPr>
      </w:pPr>
      <w:r w:rsidRPr="00B106AA">
        <w:rPr>
          <w:sz w:val="22"/>
          <w:szCs w:val="22"/>
        </w:rPr>
        <w:t>The Allottee(s) acknowledge(s), agree(s) and undertake(s) that the Allottee(s) shall neither hold the Promoter or any of its sister concerns/ affiliates liable/ responsible for any representation(s)/ commitment(s)/offer(s) made by any third party to the Allottee(s) nor make any claims/demands on the Promoter or any of its sister concerns/ affiliates with respect thereto.</w:t>
      </w:r>
    </w:p>
    <w:p w14:paraId="19B9667B" w14:textId="77777777" w:rsidR="00EA1EE9" w:rsidRPr="00B106AA" w:rsidRDefault="00EA1EE9" w:rsidP="00E8403B">
      <w:pPr>
        <w:pStyle w:val="BodyText"/>
        <w:ind w:left="709"/>
        <w:jc w:val="both"/>
        <w:rPr>
          <w:sz w:val="22"/>
          <w:szCs w:val="22"/>
        </w:rPr>
      </w:pPr>
    </w:p>
    <w:p w14:paraId="789D4895" w14:textId="77777777" w:rsidR="00EA1EE9" w:rsidRPr="00B106AA" w:rsidRDefault="00EA1EE9" w:rsidP="00EA1EE9">
      <w:pPr>
        <w:pStyle w:val="BodyText"/>
        <w:numPr>
          <w:ilvl w:val="2"/>
          <w:numId w:val="10"/>
        </w:numPr>
        <w:ind w:left="709" w:hanging="709"/>
        <w:jc w:val="both"/>
        <w:rPr>
          <w:color w:val="1F1F1E"/>
          <w:sz w:val="22"/>
        </w:rPr>
      </w:pPr>
      <w:r w:rsidRPr="00B106AA">
        <w:rPr>
          <w:color w:val="1F1F1E"/>
          <w:sz w:val="22"/>
        </w:rPr>
        <w:t>The Allottee(s) hereby agrees and undertakes to be a member of the Association of Allottees and to observe and perform all the rules, regulations of the Association of Allottee(s) that may be specified in detail under the by-laws of the Association of Allottees, including but not limited to the following:</w:t>
      </w:r>
    </w:p>
    <w:p w14:paraId="44F67C68" w14:textId="77777777" w:rsidR="00EA1EE9" w:rsidRPr="00B106AA" w:rsidRDefault="00EA1EE9" w:rsidP="00EA1EE9">
      <w:pPr>
        <w:pStyle w:val="ListParagraph"/>
        <w:tabs>
          <w:tab w:val="left" w:pos="1521"/>
        </w:tabs>
        <w:ind w:left="709" w:firstLine="0"/>
        <w:rPr>
          <w:color w:val="1F1F1E"/>
        </w:rPr>
      </w:pPr>
    </w:p>
    <w:p w14:paraId="3F0F7A6C" w14:textId="77777777" w:rsidR="00EA1EE9" w:rsidRPr="00B106AA" w:rsidRDefault="00EA1EE9" w:rsidP="00E8403B">
      <w:pPr>
        <w:pStyle w:val="ListParagraph"/>
        <w:numPr>
          <w:ilvl w:val="2"/>
          <w:numId w:val="36"/>
        </w:numPr>
        <w:ind w:left="709" w:hanging="709"/>
        <w:rPr>
          <w:color w:val="1F1F1E"/>
        </w:rPr>
      </w:pPr>
      <w:r w:rsidRPr="00B106AA">
        <w:rPr>
          <w:color w:val="1F1F1E"/>
        </w:rPr>
        <w:t xml:space="preserve">The lobbies, entrances and stairways of the buildings </w:t>
      </w:r>
      <w:r w:rsidR="00684C1C" w:rsidRPr="00B106AA">
        <w:rPr>
          <w:color w:val="1F1F1E"/>
        </w:rPr>
        <w:t xml:space="preserve">on the Said Plot </w:t>
      </w:r>
      <w:r w:rsidRPr="00B106AA">
        <w:rPr>
          <w:color w:val="1F1F1E"/>
        </w:rPr>
        <w:t xml:space="preserve">in the Project shall not be obstructed or used for any purpose other than ingress to and egress from the Said Floor Residence/ </w:t>
      </w:r>
      <w:r w:rsidR="00684C1C" w:rsidRPr="00B106AA">
        <w:rPr>
          <w:color w:val="1F1F1E"/>
        </w:rPr>
        <w:t xml:space="preserve">Other Independent </w:t>
      </w:r>
      <w:r w:rsidRPr="00B106AA">
        <w:rPr>
          <w:color w:val="1F1F1E"/>
        </w:rPr>
        <w:t>Floor Residence;</w:t>
      </w:r>
    </w:p>
    <w:p w14:paraId="4FD85681" w14:textId="77777777" w:rsidR="00EA1EE9" w:rsidRPr="00B106AA" w:rsidRDefault="00EA1EE9" w:rsidP="00EA1EE9">
      <w:pPr>
        <w:pStyle w:val="ListParagraph"/>
        <w:ind w:left="709" w:firstLine="0"/>
        <w:rPr>
          <w:color w:val="1F1F1E"/>
        </w:rPr>
      </w:pPr>
    </w:p>
    <w:p w14:paraId="397B6177" w14:textId="77777777" w:rsidR="00EA1EE9" w:rsidRPr="00B106AA" w:rsidRDefault="00EA1EE9" w:rsidP="00E8403B">
      <w:pPr>
        <w:pStyle w:val="ListParagraph"/>
        <w:numPr>
          <w:ilvl w:val="2"/>
          <w:numId w:val="36"/>
        </w:numPr>
        <w:ind w:left="720" w:hanging="720"/>
        <w:rPr>
          <w:color w:val="1F1F1E"/>
        </w:rPr>
      </w:pPr>
      <w:r w:rsidRPr="00B106AA">
        <w:rPr>
          <w:color w:val="1F1F1E"/>
        </w:rPr>
        <w:t xml:space="preserve">The Allottee(s) shall not make or permit any disturbing noises in the Project or do or permit anything to be done therein which will interfere with the rights comfort or convenience of other allottees/ occupants. The Allottee(s) shall not use any loud speaker in the Said </w:t>
      </w:r>
      <w:r w:rsidR="00E43B75" w:rsidRPr="00B106AA">
        <w:rPr>
          <w:color w:val="1F1F1E"/>
        </w:rPr>
        <w:t xml:space="preserve">Independent </w:t>
      </w:r>
      <w:r w:rsidRPr="00B106AA">
        <w:rPr>
          <w:color w:val="1F1F1E"/>
        </w:rPr>
        <w:t>Floor Residence which shall disturb or annoy other allottee / occupants in the Project;</w:t>
      </w:r>
    </w:p>
    <w:p w14:paraId="4D56DA76" w14:textId="77777777" w:rsidR="00EA1EE9" w:rsidRPr="00B106AA" w:rsidRDefault="00EA1EE9" w:rsidP="00EA1EE9">
      <w:pPr>
        <w:pStyle w:val="ListParagraph"/>
        <w:ind w:left="709" w:firstLine="0"/>
        <w:rPr>
          <w:color w:val="1F1F1E"/>
        </w:rPr>
      </w:pPr>
    </w:p>
    <w:p w14:paraId="1807BE9B" w14:textId="77777777" w:rsidR="00EA1EE9" w:rsidRPr="00B106AA" w:rsidRDefault="00EA1EE9" w:rsidP="00E8403B">
      <w:pPr>
        <w:pStyle w:val="ListParagraph"/>
        <w:numPr>
          <w:ilvl w:val="2"/>
          <w:numId w:val="36"/>
        </w:numPr>
        <w:ind w:left="709" w:hanging="709"/>
        <w:rPr>
          <w:color w:val="1F1F1E"/>
        </w:rPr>
      </w:pPr>
      <w:r w:rsidRPr="00B106AA">
        <w:rPr>
          <w:color w:val="1F1F1E"/>
        </w:rPr>
        <w:t xml:space="preserve">The Allottee(s) shall keep the Said </w:t>
      </w:r>
      <w:r w:rsidR="00E43B75" w:rsidRPr="00B106AA">
        <w:rPr>
          <w:color w:val="1F1F1E"/>
        </w:rPr>
        <w:t xml:space="preserve">Independent </w:t>
      </w:r>
      <w:r w:rsidRPr="00B106AA">
        <w:rPr>
          <w:color w:val="1F1F1E"/>
        </w:rPr>
        <w:t>Floor Residence in a good state of preservation and cleanliness and shall not throw or permit to be thrown there from or from the doors, windows, terraces, balconies thereof any dirt or other substances;</w:t>
      </w:r>
    </w:p>
    <w:p w14:paraId="7C27FCB3" w14:textId="77777777" w:rsidR="00EA1EE9" w:rsidRPr="00B106AA" w:rsidRDefault="00EA1EE9" w:rsidP="00EA1EE9">
      <w:pPr>
        <w:pStyle w:val="ListParagraph"/>
        <w:ind w:left="709" w:firstLine="0"/>
        <w:rPr>
          <w:color w:val="1F1F1E"/>
        </w:rPr>
      </w:pPr>
    </w:p>
    <w:p w14:paraId="2516484E" w14:textId="77777777" w:rsidR="00EA1EE9" w:rsidRPr="00B106AA" w:rsidRDefault="00EA1EE9" w:rsidP="00E8403B">
      <w:pPr>
        <w:pStyle w:val="ListParagraph"/>
        <w:numPr>
          <w:ilvl w:val="2"/>
          <w:numId w:val="36"/>
        </w:numPr>
        <w:ind w:left="709" w:hanging="709"/>
        <w:rPr>
          <w:color w:val="1F1F1E"/>
        </w:rPr>
      </w:pPr>
      <w:r w:rsidRPr="00B106AA">
        <w:rPr>
          <w:color w:val="1F1F1E"/>
        </w:rPr>
        <w:lastRenderedPageBreak/>
        <w:t>No article shall be allowed to be placed in the staircase landings or fire towers or fire refuge area nor shall anything be hung or shaken from the floor, windows, terraces or balconies or place upon the window grills of the Building in the Project. No fences or partitions shall be placed or affixed to any terrace without the prior approval of the Promoter/ Association of Allottee(s);</w:t>
      </w:r>
    </w:p>
    <w:p w14:paraId="62E093C1" w14:textId="77777777" w:rsidR="00EA1EE9" w:rsidRPr="00B106AA" w:rsidRDefault="00EA1EE9" w:rsidP="00EA1EE9">
      <w:pPr>
        <w:pStyle w:val="ListParagraph"/>
        <w:ind w:left="709" w:firstLine="0"/>
        <w:rPr>
          <w:color w:val="1F1F1E"/>
        </w:rPr>
      </w:pPr>
    </w:p>
    <w:p w14:paraId="5C912E86" w14:textId="77777777" w:rsidR="00EA1EE9" w:rsidRPr="00B106AA" w:rsidRDefault="00EA1EE9" w:rsidP="00E8403B">
      <w:pPr>
        <w:pStyle w:val="ListParagraph"/>
        <w:numPr>
          <w:ilvl w:val="2"/>
          <w:numId w:val="36"/>
        </w:numPr>
        <w:ind w:left="709" w:hanging="709"/>
        <w:rPr>
          <w:color w:val="1F1F1E"/>
        </w:rPr>
      </w:pPr>
      <w:r w:rsidRPr="00B106AA">
        <w:rPr>
          <w:color w:val="1F1F1E"/>
        </w:rPr>
        <w:t>No shades awnings, window guards, ventilators or air conditioning devices shall be used in or about the Building in the Project except such as may be approved by the Promoter / Association of Allottee(s);</w:t>
      </w:r>
    </w:p>
    <w:p w14:paraId="48B2BB99" w14:textId="77777777" w:rsidR="00EA1EE9" w:rsidRPr="00B106AA" w:rsidRDefault="00EA1EE9" w:rsidP="00EA1EE9">
      <w:pPr>
        <w:pStyle w:val="ListParagraph"/>
        <w:ind w:left="709" w:firstLine="0"/>
        <w:rPr>
          <w:color w:val="1F1F1E"/>
        </w:rPr>
      </w:pPr>
    </w:p>
    <w:p w14:paraId="0BD3AC29" w14:textId="77777777" w:rsidR="00EA1EE9" w:rsidRPr="00B106AA" w:rsidRDefault="00EA1EE9" w:rsidP="00E8403B">
      <w:pPr>
        <w:pStyle w:val="ListParagraph"/>
        <w:numPr>
          <w:ilvl w:val="2"/>
          <w:numId w:val="36"/>
        </w:numPr>
        <w:ind w:left="720" w:hanging="720"/>
        <w:rPr>
          <w:color w:val="1F1F1E"/>
        </w:rPr>
      </w:pPr>
      <w:r w:rsidRPr="00B106AA">
        <w:rPr>
          <w:color w:val="1F1F1E"/>
        </w:rPr>
        <w:t>Water-closets and other water apparatus in the Project shall not be used for any purpose other than those for which they were constructed nor shall any sweepings, rubbish, rags or any other article be thrown into the same. Any damage resulting from misuse of any of the water-closets or apparatus shall be paid for by the Allottee(s) if found to be in default;</w:t>
      </w:r>
    </w:p>
    <w:p w14:paraId="528050A0" w14:textId="77777777" w:rsidR="00EA1EE9" w:rsidRPr="00B106AA" w:rsidRDefault="00EA1EE9" w:rsidP="00EA1EE9">
      <w:pPr>
        <w:pStyle w:val="ListParagraph"/>
        <w:ind w:left="709" w:firstLine="0"/>
        <w:rPr>
          <w:color w:val="1F1F1E"/>
        </w:rPr>
      </w:pPr>
    </w:p>
    <w:p w14:paraId="1FA1D8A7" w14:textId="6209713C" w:rsidR="00EA1EE9" w:rsidRPr="00B106AA" w:rsidRDefault="00EA1EE9" w:rsidP="00E8403B">
      <w:pPr>
        <w:pStyle w:val="ListParagraph"/>
        <w:numPr>
          <w:ilvl w:val="2"/>
          <w:numId w:val="36"/>
        </w:numPr>
        <w:ind w:left="720" w:hanging="720"/>
        <w:rPr>
          <w:color w:val="1F1F1E"/>
        </w:rPr>
      </w:pPr>
      <w:r w:rsidRPr="00B106AA">
        <w:rPr>
          <w:color w:val="1F1F1E"/>
        </w:rPr>
        <w:t xml:space="preserve">No bird or animal shall be kept or </w:t>
      </w:r>
      <w:r w:rsidR="00C627A0" w:rsidRPr="00B106AA">
        <w:rPr>
          <w:color w:val="1F1F1E"/>
        </w:rPr>
        <w:t>harbored</w:t>
      </w:r>
      <w:r w:rsidRPr="00B106AA">
        <w:rPr>
          <w:color w:val="1F1F1E"/>
        </w:rPr>
        <w:t xml:space="preserve"> in the Common Areas </w:t>
      </w:r>
      <w:r w:rsidR="002A652E" w:rsidRPr="00B106AA">
        <w:rPr>
          <w:color w:val="1F1F1E"/>
        </w:rPr>
        <w:t xml:space="preserve">of the Building and </w:t>
      </w:r>
      <w:r w:rsidRPr="00B106AA">
        <w:rPr>
          <w:color w:val="1F1F1E"/>
        </w:rPr>
        <w:t>in the Project. In no event shall dogs and other pets be permitted on elevators or in any other part of the Project unless they are accompanied by someone;</w:t>
      </w:r>
    </w:p>
    <w:p w14:paraId="1F013FEF" w14:textId="77777777" w:rsidR="00EA1EE9" w:rsidRPr="00B106AA" w:rsidRDefault="00EA1EE9" w:rsidP="00EA1EE9">
      <w:pPr>
        <w:pStyle w:val="ListParagraph"/>
        <w:ind w:left="709" w:firstLine="0"/>
        <w:rPr>
          <w:color w:val="1F1F1E"/>
        </w:rPr>
      </w:pPr>
    </w:p>
    <w:p w14:paraId="0DFE6F52" w14:textId="77777777" w:rsidR="00EA1EE9" w:rsidRPr="00B106AA" w:rsidRDefault="00EA1EE9" w:rsidP="00E8403B">
      <w:pPr>
        <w:pStyle w:val="ListParagraph"/>
        <w:numPr>
          <w:ilvl w:val="2"/>
          <w:numId w:val="36"/>
        </w:numPr>
        <w:ind w:left="709" w:hanging="709"/>
        <w:rPr>
          <w:color w:val="1F1F1E"/>
        </w:rPr>
      </w:pPr>
      <w:r w:rsidRPr="00B106AA">
        <w:rPr>
          <w:color w:val="1F1F1E"/>
        </w:rPr>
        <w:t xml:space="preserve">Garbage and refuse from the Said </w:t>
      </w:r>
      <w:r w:rsidR="002A652E" w:rsidRPr="00B106AA">
        <w:rPr>
          <w:color w:val="1F1F1E"/>
        </w:rPr>
        <w:t xml:space="preserve">Independent </w:t>
      </w:r>
      <w:r w:rsidRPr="00B106AA">
        <w:rPr>
          <w:color w:val="1F1F1E"/>
        </w:rPr>
        <w:t>Floor Residence shall be deposited in such place only in the Project and at such time and in such manner as the Promoter / Association of Allottee(s) / Maintenance Agency may direct;</w:t>
      </w:r>
    </w:p>
    <w:p w14:paraId="750158CE" w14:textId="77777777" w:rsidR="00EA1EE9" w:rsidRPr="00B106AA" w:rsidRDefault="00EA1EE9" w:rsidP="00EA1EE9">
      <w:pPr>
        <w:pStyle w:val="ListParagraph"/>
        <w:ind w:left="709" w:firstLine="0"/>
        <w:rPr>
          <w:color w:val="1F1F1E"/>
        </w:rPr>
      </w:pPr>
    </w:p>
    <w:p w14:paraId="4FB8C3A2" w14:textId="77777777" w:rsidR="00EA1EE9" w:rsidRPr="00B106AA" w:rsidRDefault="00EA1EE9" w:rsidP="00E8403B">
      <w:pPr>
        <w:pStyle w:val="ListParagraph"/>
        <w:numPr>
          <w:ilvl w:val="2"/>
          <w:numId w:val="36"/>
        </w:numPr>
        <w:ind w:left="720" w:hanging="720"/>
        <w:rPr>
          <w:color w:val="1F1F1E"/>
        </w:rPr>
      </w:pPr>
      <w:r w:rsidRPr="00B106AA">
        <w:rPr>
          <w:color w:val="1F1F1E"/>
        </w:rPr>
        <w:t xml:space="preserve">No vehicle belonging to a Allottee(s) or to a family member, guest, tenant, employee of the Allottee(s) shall be parked in the open space or in such manner as to impede or prevent ready access to the entrance of the </w:t>
      </w:r>
      <w:r w:rsidR="002A652E" w:rsidRPr="00B106AA">
        <w:rPr>
          <w:color w:val="1F1F1E"/>
        </w:rPr>
        <w:t>Building/</w:t>
      </w:r>
      <w:r w:rsidRPr="00B106AA">
        <w:rPr>
          <w:color w:val="1F1F1E"/>
        </w:rPr>
        <w:t>Project; and</w:t>
      </w:r>
    </w:p>
    <w:p w14:paraId="7E35EDCC" w14:textId="77777777" w:rsidR="00EA1EE9" w:rsidRPr="00B106AA" w:rsidRDefault="00EA1EE9" w:rsidP="00EA1EE9">
      <w:pPr>
        <w:pStyle w:val="ListParagraph"/>
        <w:ind w:left="709" w:firstLine="0"/>
        <w:rPr>
          <w:color w:val="1F1F1E"/>
        </w:rPr>
      </w:pPr>
    </w:p>
    <w:p w14:paraId="75F0A40A" w14:textId="77777777" w:rsidR="00EA1EE9" w:rsidRPr="00B106AA" w:rsidRDefault="00EA1EE9" w:rsidP="00EA1EE9">
      <w:pPr>
        <w:pStyle w:val="BodyText"/>
        <w:numPr>
          <w:ilvl w:val="1"/>
          <w:numId w:val="10"/>
        </w:numPr>
        <w:ind w:left="709" w:hanging="709"/>
        <w:jc w:val="both"/>
        <w:rPr>
          <w:b/>
          <w:sz w:val="20"/>
          <w:szCs w:val="22"/>
        </w:rPr>
      </w:pPr>
      <w:r w:rsidRPr="00B106AA">
        <w:rPr>
          <w:color w:val="1F1F1E"/>
          <w:sz w:val="22"/>
        </w:rPr>
        <w:t>The Allottee(s) shall adhere to the rules and regulations mentioned at (i) to (vii) herein above and such further rules and regulations as may be made out by the Promoter/ Association of Allottees/ Maintenance Agency from time to time. The Allottee(s) shall also pay and contribute regularly and punctually towards all charges, costs, fees, subscription or other out-goings as may be demanded or called upon by the Association of Allottee(s) or Maintenance Agency, as the case may be.</w:t>
      </w:r>
    </w:p>
    <w:p w14:paraId="2BD21A6E" w14:textId="77777777" w:rsidR="00EA1EE9" w:rsidRPr="00B106AA" w:rsidRDefault="00EA1EE9" w:rsidP="00EA1EE9">
      <w:pPr>
        <w:pStyle w:val="BodyText"/>
        <w:ind w:left="709"/>
        <w:rPr>
          <w:b/>
          <w:sz w:val="22"/>
          <w:szCs w:val="22"/>
        </w:rPr>
      </w:pPr>
    </w:p>
    <w:p w14:paraId="364CBF1C" w14:textId="77777777" w:rsidR="007D3972" w:rsidRPr="00B106AA" w:rsidRDefault="007D3972" w:rsidP="00E8403B">
      <w:pPr>
        <w:pStyle w:val="BodyText"/>
        <w:numPr>
          <w:ilvl w:val="1"/>
          <w:numId w:val="10"/>
        </w:numPr>
        <w:ind w:left="709" w:hanging="709"/>
        <w:rPr>
          <w:b/>
          <w:sz w:val="22"/>
          <w:szCs w:val="22"/>
        </w:rPr>
      </w:pPr>
      <w:r w:rsidRPr="00B106AA">
        <w:rPr>
          <w:b/>
          <w:sz w:val="22"/>
          <w:szCs w:val="22"/>
        </w:rPr>
        <w:t>Anti-Money Laundering</w:t>
      </w:r>
      <w:r w:rsidR="00B8237B" w:rsidRPr="00B106AA">
        <w:rPr>
          <w:b/>
          <w:sz w:val="22"/>
          <w:szCs w:val="22"/>
        </w:rPr>
        <w:t>:</w:t>
      </w:r>
    </w:p>
    <w:p w14:paraId="394C6426" w14:textId="77777777" w:rsidR="00FD02CF" w:rsidRPr="00B106AA" w:rsidRDefault="00FD02CF" w:rsidP="00E8403B">
      <w:pPr>
        <w:pStyle w:val="BodyText"/>
        <w:ind w:left="709"/>
        <w:rPr>
          <w:b/>
          <w:sz w:val="22"/>
          <w:szCs w:val="22"/>
        </w:rPr>
      </w:pPr>
    </w:p>
    <w:p w14:paraId="42AACA84" w14:textId="77777777" w:rsidR="00B8237B" w:rsidRPr="00B106AA" w:rsidRDefault="007D3972" w:rsidP="00E8403B">
      <w:pPr>
        <w:pStyle w:val="BodyText"/>
        <w:numPr>
          <w:ilvl w:val="2"/>
          <w:numId w:val="10"/>
        </w:numPr>
        <w:ind w:left="709" w:hanging="709"/>
        <w:jc w:val="both"/>
        <w:rPr>
          <w:sz w:val="22"/>
          <w:szCs w:val="22"/>
        </w:rPr>
      </w:pPr>
      <w:r w:rsidRPr="00B106AA">
        <w:rPr>
          <w:sz w:val="22"/>
          <w:szCs w:val="22"/>
        </w:rPr>
        <w:t>The Allottee</w:t>
      </w:r>
      <w:r w:rsidR="00B8237B" w:rsidRPr="00B106AA">
        <w:rPr>
          <w:sz w:val="22"/>
          <w:szCs w:val="22"/>
        </w:rPr>
        <w:t>(s)</w:t>
      </w:r>
      <w:r w:rsidRPr="00B106AA">
        <w:rPr>
          <w:sz w:val="22"/>
          <w:szCs w:val="22"/>
        </w:rPr>
        <w:t xml:space="preserve"> hereby declare(s), agree(s) and confirm(s) that the monies paid/payable by the Allottee</w:t>
      </w:r>
      <w:r w:rsidR="00B8237B" w:rsidRPr="00B106AA">
        <w:rPr>
          <w:sz w:val="22"/>
          <w:szCs w:val="22"/>
        </w:rPr>
        <w:t>(s)</w:t>
      </w:r>
      <w:r w:rsidRPr="00B106AA">
        <w:rPr>
          <w:sz w:val="22"/>
          <w:szCs w:val="22"/>
        </w:rPr>
        <w:t xml:space="preserve"> under this Agreement towards the </w:t>
      </w:r>
      <w:r w:rsidR="00275855" w:rsidRPr="00B106AA">
        <w:rPr>
          <w:sz w:val="22"/>
          <w:szCs w:val="22"/>
        </w:rPr>
        <w:t xml:space="preserve">Said </w:t>
      </w:r>
      <w:r w:rsidR="0031650D" w:rsidRPr="00B106AA">
        <w:rPr>
          <w:sz w:val="22"/>
          <w:szCs w:val="22"/>
        </w:rPr>
        <w:t xml:space="preserve">Independent </w:t>
      </w:r>
      <w:r w:rsidR="00B8237B" w:rsidRPr="00B106AA">
        <w:rPr>
          <w:sz w:val="22"/>
          <w:szCs w:val="22"/>
        </w:rPr>
        <w:t>Floor Residence</w:t>
      </w:r>
      <w:r w:rsidRPr="00B106AA">
        <w:rPr>
          <w:sz w:val="22"/>
          <w:szCs w:val="22"/>
        </w:rPr>
        <w:t xml:space="preserve"> is not involved directly or indirectly to any proceeds of the scheduled offence and is/are not designed for the purpose of any contravention or evasion of the provisions of the Prevention of Money Laundering Act, 2002, rules, regulations, notifications, guidelines or directions of any other statutory authority passed from and/or amended from time to time (collectively “</w:t>
      </w:r>
      <w:r w:rsidRPr="00B106AA">
        <w:rPr>
          <w:b/>
          <w:sz w:val="22"/>
          <w:szCs w:val="22"/>
        </w:rPr>
        <w:t>Anti Money Laundering</w:t>
      </w:r>
      <w:r w:rsidRPr="00B106AA">
        <w:rPr>
          <w:sz w:val="22"/>
          <w:szCs w:val="22"/>
        </w:rPr>
        <w:t>”).</w:t>
      </w:r>
    </w:p>
    <w:p w14:paraId="2D27F316" w14:textId="77777777" w:rsidR="00B8237B" w:rsidRPr="00B106AA" w:rsidRDefault="00B8237B" w:rsidP="00E8403B">
      <w:pPr>
        <w:pStyle w:val="BodyText"/>
        <w:ind w:left="709"/>
        <w:jc w:val="both"/>
        <w:rPr>
          <w:sz w:val="22"/>
          <w:szCs w:val="22"/>
        </w:rPr>
      </w:pPr>
    </w:p>
    <w:p w14:paraId="70A55141" w14:textId="77777777" w:rsidR="00DC009B" w:rsidRPr="00B106AA" w:rsidRDefault="007D3972" w:rsidP="00E8403B">
      <w:pPr>
        <w:pStyle w:val="BodyText"/>
        <w:numPr>
          <w:ilvl w:val="2"/>
          <w:numId w:val="10"/>
        </w:numPr>
        <w:ind w:left="709" w:hanging="709"/>
        <w:jc w:val="both"/>
        <w:rPr>
          <w:sz w:val="22"/>
          <w:szCs w:val="22"/>
        </w:rPr>
      </w:pPr>
      <w:r w:rsidRPr="00B106AA">
        <w:rPr>
          <w:sz w:val="22"/>
          <w:szCs w:val="22"/>
        </w:rPr>
        <w:t>The Allottee</w:t>
      </w:r>
      <w:r w:rsidR="00B8237B" w:rsidRPr="00B106AA">
        <w:rPr>
          <w:sz w:val="22"/>
          <w:szCs w:val="22"/>
        </w:rPr>
        <w:t>(s)</w:t>
      </w:r>
      <w:r w:rsidRPr="00B106AA">
        <w:rPr>
          <w:sz w:val="22"/>
          <w:szCs w:val="22"/>
        </w:rPr>
        <w:t xml:space="preserve"> further declare(s) and authorize(s) the </w:t>
      </w:r>
      <w:r w:rsidR="00B8237B" w:rsidRPr="00B106AA">
        <w:rPr>
          <w:sz w:val="22"/>
          <w:szCs w:val="22"/>
        </w:rPr>
        <w:t>Promoter</w:t>
      </w:r>
      <w:r w:rsidRPr="00B106AA">
        <w:rPr>
          <w:sz w:val="22"/>
          <w:szCs w:val="22"/>
        </w:rPr>
        <w:t xml:space="preserve"> to give personal information of the Allottee</w:t>
      </w:r>
      <w:r w:rsidR="00B8237B" w:rsidRPr="00B106AA">
        <w:rPr>
          <w:sz w:val="22"/>
          <w:szCs w:val="22"/>
        </w:rPr>
        <w:t>(s)</w:t>
      </w:r>
      <w:r w:rsidRPr="00B106AA">
        <w:rPr>
          <w:sz w:val="22"/>
          <w:szCs w:val="22"/>
        </w:rPr>
        <w:t xml:space="preserve"> to any statutory authority as may be required from time to time. The Allottee</w:t>
      </w:r>
      <w:r w:rsidR="00DC009B" w:rsidRPr="00B106AA">
        <w:rPr>
          <w:sz w:val="22"/>
          <w:szCs w:val="22"/>
        </w:rPr>
        <w:t>(s)</w:t>
      </w:r>
      <w:r w:rsidRPr="00B106AA">
        <w:rPr>
          <w:sz w:val="22"/>
          <w:szCs w:val="22"/>
        </w:rPr>
        <w:t xml:space="preserve"> further affirms that the information/ details provided is/are true and correct in all respect and nothing has been withheld including any material facts within his/her/their/its knowledge.</w:t>
      </w:r>
    </w:p>
    <w:p w14:paraId="112B28A5" w14:textId="77777777" w:rsidR="00DC009B" w:rsidRPr="00B106AA" w:rsidRDefault="00DC009B" w:rsidP="00E8403B">
      <w:pPr>
        <w:pStyle w:val="BodyText"/>
        <w:ind w:left="709"/>
        <w:jc w:val="both"/>
        <w:rPr>
          <w:sz w:val="22"/>
          <w:szCs w:val="22"/>
        </w:rPr>
      </w:pPr>
    </w:p>
    <w:p w14:paraId="3FC30980" w14:textId="77777777" w:rsidR="00CC5695" w:rsidRPr="00B106AA" w:rsidRDefault="007D3972" w:rsidP="00E8403B">
      <w:pPr>
        <w:pStyle w:val="BodyText"/>
        <w:numPr>
          <w:ilvl w:val="2"/>
          <w:numId w:val="10"/>
        </w:numPr>
        <w:ind w:left="709" w:hanging="709"/>
        <w:jc w:val="both"/>
        <w:rPr>
          <w:sz w:val="22"/>
          <w:szCs w:val="22"/>
        </w:rPr>
      </w:pPr>
      <w:r w:rsidRPr="00B106AA">
        <w:rPr>
          <w:sz w:val="22"/>
          <w:szCs w:val="22"/>
        </w:rPr>
        <w:t>The Allottee</w:t>
      </w:r>
      <w:r w:rsidR="00DC009B" w:rsidRPr="00B106AA">
        <w:rPr>
          <w:sz w:val="22"/>
          <w:szCs w:val="22"/>
        </w:rPr>
        <w:t>(s)</w:t>
      </w:r>
      <w:r w:rsidRPr="00B106AA">
        <w:rPr>
          <w:sz w:val="22"/>
          <w:szCs w:val="22"/>
        </w:rPr>
        <w:t xml:space="preserve"> further agree(s) and confirm(s) that in case the </w:t>
      </w:r>
      <w:r w:rsidR="00371D9A" w:rsidRPr="00B106AA">
        <w:rPr>
          <w:sz w:val="22"/>
          <w:szCs w:val="22"/>
        </w:rPr>
        <w:t>Promoter</w:t>
      </w:r>
      <w:r w:rsidRPr="00B106AA">
        <w:rPr>
          <w:sz w:val="22"/>
          <w:szCs w:val="22"/>
        </w:rPr>
        <w:t xml:space="preserve"> becomes aware and/or in case the </w:t>
      </w:r>
      <w:r w:rsidR="00DC009B" w:rsidRPr="00B106AA">
        <w:rPr>
          <w:sz w:val="22"/>
          <w:szCs w:val="22"/>
        </w:rPr>
        <w:t>Promoter</w:t>
      </w:r>
      <w:r w:rsidRPr="00B106AA">
        <w:rPr>
          <w:sz w:val="22"/>
          <w:szCs w:val="22"/>
        </w:rPr>
        <w:t xml:space="preserve"> is notified by the statutory authorities of any instance of violation of Anti- Money Laundering, then the </w:t>
      </w:r>
      <w:r w:rsidR="007446C5" w:rsidRPr="00B106AA">
        <w:rPr>
          <w:sz w:val="22"/>
          <w:szCs w:val="22"/>
        </w:rPr>
        <w:t>Promoter</w:t>
      </w:r>
      <w:r w:rsidRPr="00B106AA">
        <w:rPr>
          <w:sz w:val="22"/>
          <w:szCs w:val="22"/>
        </w:rPr>
        <w:t xml:space="preserve"> shall at its sole discretion be entitled to cancel/terminate this Agreement for Sale. Upon such termination</w:t>
      </w:r>
      <w:r w:rsidR="00275855" w:rsidRPr="00B106AA">
        <w:rPr>
          <w:sz w:val="22"/>
          <w:szCs w:val="22"/>
        </w:rPr>
        <w:t>,</w:t>
      </w:r>
      <w:r w:rsidRPr="00B106AA">
        <w:rPr>
          <w:sz w:val="22"/>
          <w:szCs w:val="22"/>
        </w:rPr>
        <w:t xml:space="preserve"> the Allottee</w:t>
      </w:r>
      <w:r w:rsidR="007446C5" w:rsidRPr="00B106AA">
        <w:rPr>
          <w:sz w:val="22"/>
          <w:szCs w:val="22"/>
        </w:rPr>
        <w:t>(s)</w:t>
      </w:r>
      <w:r w:rsidRPr="00B106AA">
        <w:rPr>
          <w:sz w:val="22"/>
          <w:szCs w:val="22"/>
        </w:rPr>
        <w:t xml:space="preserve"> shall not have any right, title or interest in the </w:t>
      </w:r>
      <w:r w:rsidR="00275855" w:rsidRPr="00B106AA">
        <w:rPr>
          <w:sz w:val="22"/>
          <w:szCs w:val="22"/>
        </w:rPr>
        <w:t xml:space="preserve">Said </w:t>
      </w:r>
      <w:r w:rsidR="0031650D" w:rsidRPr="00B106AA">
        <w:rPr>
          <w:sz w:val="22"/>
          <w:szCs w:val="22"/>
        </w:rPr>
        <w:t xml:space="preserve">Independent </w:t>
      </w:r>
      <w:r w:rsidR="007446C5" w:rsidRPr="00B106AA">
        <w:rPr>
          <w:sz w:val="22"/>
          <w:szCs w:val="22"/>
        </w:rPr>
        <w:t>Floor Residence</w:t>
      </w:r>
      <w:r w:rsidRPr="00B106AA">
        <w:rPr>
          <w:sz w:val="22"/>
          <w:szCs w:val="22"/>
        </w:rPr>
        <w:t xml:space="preserve"> neither have any claim/demand against the </w:t>
      </w:r>
      <w:r w:rsidR="007446C5" w:rsidRPr="00B106AA">
        <w:rPr>
          <w:sz w:val="22"/>
          <w:szCs w:val="22"/>
        </w:rPr>
        <w:t>Promoter</w:t>
      </w:r>
      <w:r w:rsidRPr="00B106AA">
        <w:rPr>
          <w:sz w:val="22"/>
          <w:szCs w:val="22"/>
        </w:rPr>
        <w:t>, which the Allottee</w:t>
      </w:r>
      <w:r w:rsidR="007446C5" w:rsidRPr="00B106AA">
        <w:rPr>
          <w:sz w:val="22"/>
          <w:szCs w:val="22"/>
        </w:rPr>
        <w:t>(s)</w:t>
      </w:r>
      <w:r w:rsidRPr="00B106AA">
        <w:rPr>
          <w:sz w:val="22"/>
          <w:szCs w:val="22"/>
        </w:rPr>
        <w:t xml:space="preserve"> hereby unequivocally agree(s) and confirm(s). </w:t>
      </w:r>
    </w:p>
    <w:p w14:paraId="385038E2" w14:textId="77777777" w:rsidR="00CC5695" w:rsidRPr="00B106AA" w:rsidRDefault="00CC5695" w:rsidP="00E8403B">
      <w:pPr>
        <w:pStyle w:val="BodyText"/>
        <w:ind w:left="709"/>
        <w:jc w:val="both"/>
        <w:rPr>
          <w:sz w:val="22"/>
          <w:szCs w:val="22"/>
        </w:rPr>
      </w:pPr>
    </w:p>
    <w:p w14:paraId="78A31795" w14:textId="77777777" w:rsidR="007D3972" w:rsidRPr="00B106AA" w:rsidRDefault="007D3972" w:rsidP="00E8403B">
      <w:pPr>
        <w:pStyle w:val="BodyText"/>
        <w:numPr>
          <w:ilvl w:val="2"/>
          <w:numId w:val="10"/>
        </w:numPr>
        <w:ind w:left="709" w:hanging="709"/>
        <w:jc w:val="both"/>
        <w:rPr>
          <w:sz w:val="22"/>
          <w:szCs w:val="22"/>
        </w:rPr>
      </w:pPr>
      <w:r w:rsidRPr="00B106AA">
        <w:rPr>
          <w:sz w:val="22"/>
          <w:szCs w:val="22"/>
        </w:rPr>
        <w:t xml:space="preserve">In the event of such cancellation/termination, </w:t>
      </w:r>
      <w:r w:rsidR="002C42CD" w:rsidRPr="00B106AA">
        <w:rPr>
          <w:sz w:val="22"/>
          <w:szCs w:val="22"/>
        </w:rPr>
        <w:t xml:space="preserve">the Promoter shall refund extent of Total </w:t>
      </w:r>
      <w:r w:rsidR="00C7137C" w:rsidRPr="00B106AA">
        <w:t>Consideration Value</w:t>
      </w:r>
      <w:r w:rsidR="002C42CD" w:rsidRPr="00B106AA">
        <w:rPr>
          <w:sz w:val="22"/>
          <w:szCs w:val="22"/>
        </w:rPr>
        <w:t xml:space="preserve"> amount received from </w:t>
      </w:r>
      <w:r w:rsidRPr="00B106AA">
        <w:rPr>
          <w:sz w:val="22"/>
          <w:szCs w:val="22"/>
        </w:rPr>
        <w:t>the Allottee</w:t>
      </w:r>
      <w:r w:rsidR="007446C5" w:rsidRPr="00B106AA">
        <w:rPr>
          <w:sz w:val="22"/>
          <w:szCs w:val="22"/>
        </w:rPr>
        <w:t>(s)</w:t>
      </w:r>
      <w:r w:rsidRPr="00B106AA">
        <w:rPr>
          <w:sz w:val="22"/>
          <w:szCs w:val="22"/>
        </w:rPr>
        <w:t xml:space="preserve"> after </w:t>
      </w:r>
      <w:r w:rsidR="002C42CD" w:rsidRPr="00B106AA">
        <w:rPr>
          <w:sz w:val="22"/>
          <w:szCs w:val="22"/>
        </w:rPr>
        <w:t xml:space="preserve">forfeiting the </w:t>
      </w:r>
      <w:r w:rsidR="008239B8" w:rsidRPr="00B106AA">
        <w:rPr>
          <w:sz w:val="22"/>
          <w:szCs w:val="22"/>
        </w:rPr>
        <w:t>Earnest Money</w:t>
      </w:r>
      <w:r w:rsidR="002C42CD" w:rsidRPr="00B106AA">
        <w:rPr>
          <w:sz w:val="22"/>
          <w:szCs w:val="22"/>
        </w:rPr>
        <w:t xml:space="preserve"> </w:t>
      </w:r>
      <w:r w:rsidRPr="00B106AA">
        <w:rPr>
          <w:sz w:val="22"/>
          <w:szCs w:val="22"/>
        </w:rPr>
        <w:t>in accordance with the terms of this Agreement</w:t>
      </w:r>
      <w:r w:rsidR="002C42CD" w:rsidRPr="00B106AA">
        <w:rPr>
          <w:sz w:val="22"/>
          <w:szCs w:val="22"/>
        </w:rPr>
        <w:t>,</w:t>
      </w:r>
      <w:r w:rsidRPr="00B106AA">
        <w:rPr>
          <w:sz w:val="22"/>
          <w:szCs w:val="22"/>
        </w:rPr>
        <w:t xml:space="preserve"> only after the Allottee</w:t>
      </w:r>
      <w:r w:rsidR="007446C5" w:rsidRPr="00B106AA">
        <w:rPr>
          <w:sz w:val="22"/>
          <w:szCs w:val="22"/>
        </w:rPr>
        <w:t>(s)</w:t>
      </w:r>
      <w:r w:rsidRPr="00B106AA">
        <w:rPr>
          <w:sz w:val="22"/>
          <w:szCs w:val="22"/>
        </w:rPr>
        <w:t xml:space="preserve"> furnishing to the </w:t>
      </w:r>
      <w:r w:rsidR="007446C5" w:rsidRPr="00B106AA">
        <w:rPr>
          <w:sz w:val="22"/>
          <w:szCs w:val="22"/>
        </w:rPr>
        <w:t>Promoter a no-</w:t>
      </w:r>
      <w:r w:rsidRPr="00B106AA">
        <w:rPr>
          <w:sz w:val="22"/>
          <w:szCs w:val="22"/>
        </w:rPr>
        <w:t>objection / consent letter from the statutory authorities permitting such refund of the amounts to the Allottee</w:t>
      </w:r>
      <w:r w:rsidR="007446C5" w:rsidRPr="00B106AA">
        <w:rPr>
          <w:sz w:val="22"/>
          <w:szCs w:val="22"/>
        </w:rPr>
        <w:t>(s)</w:t>
      </w:r>
      <w:r w:rsidRPr="00B106AA">
        <w:rPr>
          <w:sz w:val="22"/>
          <w:szCs w:val="22"/>
        </w:rPr>
        <w:t>. Allottee</w:t>
      </w:r>
      <w:r w:rsidR="007446C5" w:rsidRPr="00B106AA">
        <w:rPr>
          <w:sz w:val="22"/>
          <w:szCs w:val="22"/>
        </w:rPr>
        <w:t>(s)</w:t>
      </w:r>
      <w:r w:rsidRPr="00B106AA">
        <w:rPr>
          <w:sz w:val="22"/>
          <w:szCs w:val="22"/>
        </w:rPr>
        <w:t xml:space="preserve"> shall also be liable to pay cost, charges and stamp duty towards</w:t>
      </w:r>
      <w:r w:rsidR="00CC558B" w:rsidRPr="00B106AA">
        <w:rPr>
          <w:sz w:val="22"/>
          <w:szCs w:val="22"/>
        </w:rPr>
        <w:t xml:space="preserve"> execution and registration of </w:t>
      </w:r>
      <w:r w:rsidR="00275855" w:rsidRPr="00B106AA">
        <w:rPr>
          <w:sz w:val="22"/>
          <w:szCs w:val="22"/>
        </w:rPr>
        <w:t>C</w:t>
      </w:r>
      <w:r w:rsidRPr="00B106AA">
        <w:rPr>
          <w:sz w:val="22"/>
          <w:szCs w:val="22"/>
        </w:rPr>
        <w:t>ancellation</w:t>
      </w:r>
      <w:r w:rsidR="00275855" w:rsidRPr="00B106AA">
        <w:rPr>
          <w:sz w:val="22"/>
          <w:szCs w:val="22"/>
        </w:rPr>
        <w:t xml:space="preserve"> Deed</w:t>
      </w:r>
      <w:r w:rsidRPr="00B106AA">
        <w:rPr>
          <w:sz w:val="22"/>
          <w:szCs w:val="22"/>
        </w:rPr>
        <w:t>.</w:t>
      </w:r>
      <w:r w:rsidR="002C42CD" w:rsidRPr="00B106AA">
        <w:rPr>
          <w:sz w:val="22"/>
          <w:szCs w:val="22"/>
        </w:rPr>
        <w:t xml:space="preserve"> It is clarified that the Promoter shall under no circumstance be liable to return / refund any portion of the Applicable Taxes or development charges / any pass through charges paid / incurred by the Allottee(s) to the Promoter or any government authority.</w:t>
      </w:r>
    </w:p>
    <w:p w14:paraId="23CC9509" w14:textId="77777777" w:rsidR="007D3972" w:rsidRPr="00B106AA" w:rsidRDefault="007D3972" w:rsidP="007D3972">
      <w:pPr>
        <w:pStyle w:val="BodyText"/>
        <w:ind w:left="709"/>
        <w:rPr>
          <w:sz w:val="22"/>
          <w:szCs w:val="22"/>
        </w:rPr>
      </w:pPr>
    </w:p>
    <w:p w14:paraId="7A7E2EF1" w14:textId="77777777" w:rsidR="00684AAE" w:rsidRPr="00B106AA" w:rsidRDefault="00684AAE" w:rsidP="00771734">
      <w:pPr>
        <w:pStyle w:val="Heading1"/>
        <w:numPr>
          <w:ilvl w:val="0"/>
          <w:numId w:val="10"/>
        </w:numPr>
        <w:tabs>
          <w:tab w:val="left" w:pos="820"/>
          <w:tab w:val="left" w:pos="821"/>
        </w:tabs>
        <w:ind w:left="720" w:hanging="720"/>
        <w:rPr>
          <w:sz w:val="22"/>
          <w:szCs w:val="22"/>
        </w:rPr>
      </w:pPr>
      <w:r w:rsidRPr="00B106AA">
        <w:rPr>
          <w:sz w:val="22"/>
          <w:szCs w:val="22"/>
        </w:rPr>
        <w:t>EVENTS OF DEFAULTS AND CONSEQUENCES:</w:t>
      </w:r>
    </w:p>
    <w:p w14:paraId="55DBC7FD" w14:textId="77777777" w:rsidR="00684AAE" w:rsidRPr="00B106AA" w:rsidRDefault="00684AAE" w:rsidP="00771734">
      <w:pPr>
        <w:pStyle w:val="BodyText"/>
        <w:ind w:left="720" w:hanging="720"/>
        <w:rPr>
          <w:b/>
          <w:sz w:val="22"/>
          <w:szCs w:val="22"/>
        </w:rPr>
      </w:pPr>
    </w:p>
    <w:p w14:paraId="6B94193D" w14:textId="77777777" w:rsidR="00684AAE" w:rsidRPr="00B106AA" w:rsidRDefault="00684AAE" w:rsidP="00771734">
      <w:pPr>
        <w:pStyle w:val="ListParagraph"/>
        <w:numPr>
          <w:ilvl w:val="1"/>
          <w:numId w:val="10"/>
        </w:numPr>
        <w:tabs>
          <w:tab w:val="left" w:pos="821"/>
        </w:tabs>
        <w:ind w:left="720" w:hanging="720"/>
      </w:pPr>
      <w:r w:rsidRPr="00B106AA">
        <w:t xml:space="preserve">Subject to the Force Majeure Event, Court orders, </w:t>
      </w:r>
      <w:r w:rsidR="00FB282F" w:rsidRPr="00B106AA">
        <w:t xml:space="preserve">change in </w:t>
      </w:r>
      <w:r w:rsidRPr="00B106AA">
        <w:t xml:space="preserve">policies / guidelines of Competent Authorities, decisions affecting the regular development of the Project, or any other event/ reason of delay in offer of possession recognized/ allowed in this regard by the Authority and subject to timely payment of amounts due to be paid by the Allottee(s) to the Promoter in terms hereof as per the Payment Plan, the </w:t>
      </w:r>
      <w:r w:rsidR="005A1C8F" w:rsidRPr="00B106AA">
        <w:t>Promoter</w:t>
      </w:r>
      <w:r w:rsidRPr="00B106AA">
        <w:t xml:space="preserve"> shall be considered under a condition of default, in the following events:</w:t>
      </w:r>
    </w:p>
    <w:p w14:paraId="2B991B51" w14:textId="77777777" w:rsidR="00684AAE" w:rsidRPr="00B106AA" w:rsidRDefault="00684AAE" w:rsidP="00771734">
      <w:pPr>
        <w:pStyle w:val="BodyText"/>
        <w:ind w:left="720" w:hanging="720"/>
        <w:rPr>
          <w:sz w:val="22"/>
          <w:szCs w:val="22"/>
        </w:rPr>
      </w:pPr>
    </w:p>
    <w:p w14:paraId="2BB9CA78" w14:textId="77777777" w:rsidR="00684AAE" w:rsidRPr="00B106AA" w:rsidRDefault="00684AAE" w:rsidP="00771734">
      <w:pPr>
        <w:pStyle w:val="ListParagraph"/>
        <w:numPr>
          <w:ilvl w:val="2"/>
          <w:numId w:val="10"/>
        </w:numPr>
        <w:tabs>
          <w:tab w:val="left" w:pos="1541"/>
        </w:tabs>
        <w:ind w:left="720" w:hanging="720"/>
      </w:pPr>
      <w:r w:rsidRPr="00B106AA">
        <w:t xml:space="preserve">The Promoter fails to issue Possession Notice for the </w:t>
      </w:r>
      <w:r w:rsidR="00FB282F" w:rsidRPr="00B106AA">
        <w:t xml:space="preserve">Said </w:t>
      </w:r>
      <w:r w:rsidR="006074CF" w:rsidRPr="00B106AA">
        <w:t xml:space="preserve">Independent </w:t>
      </w:r>
      <w:r w:rsidR="005E23EF" w:rsidRPr="00B106AA">
        <w:t>Floor Residence</w:t>
      </w:r>
      <w:r w:rsidRPr="00B106AA">
        <w:t xml:space="preserve"> to the Allottee(s) within the time period specified in Clause 5.1 and 7.1 or fails to complete the </w:t>
      </w:r>
      <w:r w:rsidR="007F38E1" w:rsidRPr="00B106AA">
        <w:t xml:space="preserve">same </w:t>
      </w:r>
      <w:r w:rsidRPr="00B106AA">
        <w:t xml:space="preserve">within the stipulated time disclosed at the time of registration of the Project with the </w:t>
      </w:r>
      <w:r w:rsidR="006074CF" w:rsidRPr="00B106AA">
        <w:t>HRERA</w:t>
      </w:r>
      <w:r w:rsidRPr="00B106AA">
        <w:t xml:space="preserve"> or within such extended time so granted by the </w:t>
      </w:r>
      <w:r w:rsidR="006074CF" w:rsidRPr="00B106AA">
        <w:t>HRERA</w:t>
      </w:r>
      <w:r w:rsidRPr="00B106AA">
        <w:t>. For the purpose of this Clause, “</w:t>
      </w:r>
      <w:r w:rsidRPr="00B106AA">
        <w:rPr>
          <w:i/>
        </w:rPr>
        <w:t>ready to move in possession</w:t>
      </w:r>
      <w:r w:rsidRPr="00B106AA">
        <w:t xml:space="preserve">” shall mean that the </w:t>
      </w:r>
      <w:r w:rsidR="00FB282F" w:rsidRPr="00B106AA">
        <w:t xml:space="preserve">Said </w:t>
      </w:r>
      <w:r w:rsidR="006074CF" w:rsidRPr="00B106AA">
        <w:t xml:space="preserve">Independent </w:t>
      </w:r>
      <w:r w:rsidR="005E23EF" w:rsidRPr="00B106AA">
        <w:t>Floor Residence</w:t>
      </w:r>
      <w:r w:rsidRPr="00B106AA">
        <w:t xml:space="preserve"> shall be in a habitable condition which is complete in all respects including the provision of all specifications, amenities and facilities, as agreed to between the Parties, and for which occupation certificate, has been issued by the Competent Authority except as agreed </w:t>
      </w:r>
      <w:r w:rsidR="008743BB" w:rsidRPr="00B106AA">
        <w:t xml:space="preserve">otherwise </w:t>
      </w:r>
      <w:r w:rsidRPr="00B106AA">
        <w:t xml:space="preserve">between the </w:t>
      </w:r>
      <w:r w:rsidR="00B9259B" w:rsidRPr="00B106AA">
        <w:t>Parties</w:t>
      </w:r>
      <w:r w:rsidRPr="00B106AA">
        <w:t>;</w:t>
      </w:r>
    </w:p>
    <w:p w14:paraId="1199217B" w14:textId="77777777" w:rsidR="00684AAE" w:rsidRPr="00B106AA" w:rsidRDefault="00684AAE" w:rsidP="00771734">
      <w:pPr>
        <w:pStyle w:val="BodyText"/>
        <w:ind w:left="720" w:hanging="720"/>
        <w:rPr>
          <w:sz w:val="22"/>
          <w:szCs w:val="22"/>
        </w:rPr>
      </w:pPr>
    </w:p>
    <w:p w14:paraId="3AA634E4" w14:textId="77777777" w:rsidR="00684AAE" w:rsidRPr="00B106AA" w:rsidRDefault="00684AAE" w:rsidP="00771734">
      <w:pPr>
        <w:pStyle w:val="ListParagraph"/>
        <w:numPr>
          <w:ilvl w:val="2"/>
          <w:numId w:val="10"/>
        </w:numPr>
        <w:tabs>
          <w:tab w:val="left" w:pos="1541"/>
        </w:tabs>
        <w:ind w:left="720" w:hanging="720"/>
      </w:pPr>
      <w:r w:rsidRPr="00B106AA">
        <w:t>Discontinuance of the Promoter’s business as a developer on account of suspension or revocation of its registration under the provisions of the Act or the Rules or regulations made there under.</w:t>
      </w:r>
    </w:p>
    <w:p w14:paraId="1547D411" w14:textId="77777777" w:rsidR="00684AAE" w:rsidRPr="00B106AA" w:rsidRDefault="00684AAE" w:rsidP="00771734">
      <w:pPr>
        <w:pStyle w:val="BodyText"/>
        <w:ind w:left="720" w:hanging="720"/>
        <w:rPr>
          <w:sz w:val="22"/>
          <w:szCs w:val="22"/>
        </w:rPr>
      </w:pPr>
    </w:p>
    <w:p w14:paraId="7F9F3D5B" w14:textId="77777777" w:rsidR="00684AAE" w:rsidRPr="00B106AA" w:rsidRDefault="00684AAE" w:rsidP="00771734">
      <w:pPr>
        <w:pStyle w:val="ListParagraph"/>
        <w:numPr>
          <w:ilvl w:val="1"/>
          <w:numId w:val="10"/>
        </w:numPr>
        <w:tabs>
          <w:tab w:val="left" w:pos="640"/>
          <w:tab w:val="left" w:pos="641"/>
        </w:tabs>
        <w:ind w:left="720" w:hanging="720"/>
      </w:pPr>
      <w:r w:rsidRPr="00B106AA">
        <w:t xml:space="preserve">In case of default by the </w:t>
      </w:r>
      <w:r w:rsidR="005A1C8F" w:rsidRPr="00B106AA">
        <w:t>Promoter</w:t>
      </w:r>
      <w:r w:rsidRPr="00B106AA">
        <w:t xml:space="preserve"> under the conditions listed above, the Allottee(s) is entitled to the following:</w:t>
      </w:r>
    </w:p>
    <w:p w14:paraId="1B01BA35" w14:textId="77777777" w:rsidR="00684AAE" w:rsidRPr="00B106AA" w:rsidRDefault="00684AAE" w:rsidP="00771734">
      <w:pPr>
        <w:pStyle w:val="BodyText"/>
        <w:ind w:left="720" w:hanging="720"/>
        <w:rPr>
          <w:sz w:val="22"/>
          <w:szCs w:val="22"/>
        </w:rPr>
      </w:pPr>
    </w:p>
    <w:p w14:paraId="2C513755" w14:textId="77777777" w:rsidR="00684AAE" w:rsidRPr="00B106AA" w:rsidRDefault="00684AAE" w:rsidP="00ED0AF7">
      <w:pPr>
        <w:pStyle w:val="ListParagraph"/>
        <w:numPr>
          <w:ilvl w:val="2"/>
          <w:numId w:val="10"/>
        </w:numPr>
        <w:tabs>
          <w:tab w:val="left" w:pos="1181"/>
        </w:tabs>
        <w:ind w:left="720" w:hanging="720"/>
      </w:pPr>
      <w:r w:rsidRPr="00B106AA">
        <w:t xml:space="preserve">Stop making further payments to the </w:t>
      </w:r>
      <w:r w:rsidR="005A1C8F" w:rsidRPr="00B106AA">
        <w:t>Promoter</w:t>
      </w:r>
      <w:r w:rsidRPr="00B106AA">
        <w:t xml:space="preserve"> as demanded by the </w:t>
      </w:r>
      <w:r w:rsidR="005A1C8F" w:rsidRPr="00B106AA">
        <w:t>Promoter</w:t>
      </w:r>
      <w:r w:rsidRPr="00B106AA">
        <w:t xml:space="preserve">. If the Allottee(s) stops making payments, the </w:t>
      </w:r>
      <w:r w:rsidR="005A1C8F" w:rsidRPr="00B106AA">
        <w:t>Promoter</w:t>
      </w:r>
      <w:r w:rsidRPr="00B106AA">
        <w:t xml:space="preserve"> shall correct the situation by completing the construction/ development milestones and only thereafter the</w:t>
      </w:r>
      <w:r w:rsidR="00F20183" w:rsidRPr="00B106AA">
        <w:t xml:space="preserve"> </w:t>
      </w:r>
      <w:r w:rsidRPr="00B106AA">
        <w:t>Allottee(s) be required to make the next payment without any interest for the period of such delay; or</w:t>
      </w:r>
    </w:p>
    <w:p w14:paraId="42C47492" w14:textId="77777777" w:rsidR="00684AAE" w:rsidRPr="00B106AA" w:rsidRDefault="00684AAE" w:rsidP="00771734">
      <w:pPr>
        <w:pStyle w:val="BodyText"/>
        <w:ind w:left="720" w:hanging="720"/>
        <w:rPr>
          <w:sz w:val="22"/>
          <w:szCs w:val="22"/>
        </w:rPr>
      </w:pPr>
    </w:p>
    <w:p w14:paraId="05B8E3D4" w14:textId="77777777" w:rsidR="00684AAE" w:rsidRPr="00B106AA" w:rsidRDefault="00684AAE" w:rsidP="00771734">
      <w:pPr>
        <w:pStyle w:val="ListParagraph"/>
        <w:numPr>
          <w:ilvl w:val="2"/>
          <w:numId w:val="10"/>
        </w:numPr>
        <w:tabs>
          <w:tab w:val="left" w:pos="1181"/>
        </w:tabs>
        <w:ind w:left="720" w:hanging="720"/>
      </w:pPr>
      <w:r w:rsidRPr="00B106AA">
        <w:t xml:space="preserve">The Allottee(s) shall have the option of terminating the Agreement, in which case the </w:t>
      </w:r>
      <w:r w:rsidR="005A1C8F" w:rsidRPr="00B106AA">
        <w:t>Promoter</w:t>
      </w:r>
      <w:r w:rsidRPr="00B106AA">
        <w:t xml:space="preserve"> shall be liable to refund extent of </w:t>
      </w:r>
      <w:r w:rsidR="00EA1EE9" w:rsidRPr="00B106AA">
        <w:t xml:space="preserve">entire </w:t>
      </w:r>
      <w:r w:rsidRPr="00B106AA">
        <w:t xml:space="preserve"> amount received </w:t>
      </w:r>
      <w:r w:rsidR="00EA1EE9" w:rsidRPr="00B106AA">
        <w:t xml:space="preserve">from the Allottee(s) </w:t>
      </w:r>
      <w:r w:rsidRPr="00B106AA">
        <w:t>till such date along with interest as prescribed under the Act and Rules, within 90 (ninety) days of such termination</w:t>
      </w:r>
      <w:r w:rsidR="00F20183" w:rsidRPr="00B106AA">
        <w:t xml:space="preserve"> </w:t>
      </w:r>
      <w:r w:rsidR="00D841E9" w:rsidRPr="00B106AA">
        <w:t xml:space="preserve">and </w:t>
      </w:r>
      <w:r w:rsidR="00F20183" w:rsidRPr="00B106AA">
        <w:t xml:space="preserve">the Allottee(s) having handed over all the original documents executed in relation to the </w:t>
      </w:r>
      <w:r w:rsidR="00FB282F" w:rsidRPr="00B106AA">
        <w:t xml:space="preserve">Said </w:t>
      </w:r>
      <w:r w:rsidR="00847BE8" w:rsidRPr="00B106AA">
        <w:t xml:space="preserve">Independent </w:t>
      </w:r>
      <w:r w:rsidR="005E23EF" w:rsidRPr="00B106AA">
        <w:t>Floor Residence</w:t>
      </w:r>
      <w:r w:rsidR="00D841E9" w:rsidRPr="00B106AA">
        <w:t xml:space="preserve"> and execution of other documents in relation to the </w:t>
      </w:r>
      <w:r w:rsidR="00574643" w:rsidRPr="00B106AA">
        <w:t>termination</w:t>
      </w:r>
      <w:r w:rsidRPr="00B106AA">
        <w:t xml:space="preserve">. It is clarified that the </w:t>
      </w:r>
      <w:r w:rsidR="005A1C8F" w:rsidRPr="00B106AA">
        <w:t>Promoter</w:t>
      </w:r>
      <w:r w:rsidRPr="00B106AA">
        <w:t xml:space="preserve"> shall under no circumstance be liable to return / refund any portion of the Applicable Taxes or development charges / any pass through charges paid / incurred by the Allottee(s) to the </w:t>
      </w:r>
      <w:r w:rsidR="005A1C8F" w:rsidRPr="00B106AA">
        <w:t>Promoter</w:t>
      </w:r>
      <w:r w:rsidRPr="00B106AA">
        <w:t xml:space="preserve"> or any government authority, except if any refund of GST is received by </w:t>
      </w:r>
      <w:r w:rsidR="005A1C8F" w:rsidRPr="00B106AA">
        <w:t>Promoter</w:t>
      </w:r>
      <w:r w:rsidRPr="00B106AA">
        <w:t xml:space="preserve"> from any government authority on amounts that were paid by the Allottee(s) over and above the </w:t>
      </w:r>
      <w:r w:rsidR="00847BE8" w:rsidRPr="00B106AA">
        <w:t>Earnest Money</w:t>
      </w:r>
      <w:r w:rsidRPr="00B106AA">
        <w:t xml:space="preserve">, the Promoter shall refund the same to the </w:t>
      </w:r>
      <w:r w:rsidR="00CF13AA" w:rsidRPr="00B106AA">
        <w:t>Allottee(s)</w:t>
      </w:r>
      <w:r w:rsidRPr="00B106AA">
        <w:t xml:space="preserve"> within 90 days of receipt of the same.</w:t>
      </w:r>
    </w:p>
    <w:p w14:paraId="2108E6E0" w14:textId="77777777" w:rsidR="00684AAE" w:rsidRPr="00B106AA" w:rsidRDefault="00684AAE" w:rsidP="00771734">
      <w:pPr>
        <w:pStyle w:val="BodyText"/>
        <w:ind w:left="720" w:hanging="720"/>
        <w:rPr>
          <w:sz w:val="22"/>
          <w:szCs w:val="22"/>
        </w:rPr>
      </w:pPr>
    </w:p>
    <w:p w14:paraId="6D8DF551" w14:textId="77777777" w:rsidR="00684AAE" w:rsidRPr="00B106AA" w:rsidRDefault="00684AAE" w:rsidP="00F20183">
      <w:pPr>
        <w:pStyle w:val="BodyText"/>
        <w:ind w:left="720"/>
        <w:jc w:val="both"/>
        <w:rPr>
          <w:sz w:val="22"/>
          <w:szCs w:val="22"/>
        </w:rPr>
      </w:pPr>
      <w:r w:rsidRPr="00B106AA">
        <w:rPr>
          <w:sz w:val="22"/>
          <w:szCs w:val="22"/>
        </w:rPr>
        <w:t xml:space="preserve">Provided that where the Allottee(s) does not intend to withdraw from the Project or terminate </w:t>
      </w:r>
      <w:r w:rsidRPr="00B106AA">
        <w:rPr>
          <w:sz w:val="22"/>
          <w:szCs w:val="22"/>
        </w:rPr>
        <w:lastRenderedPageBreak/>
        <w:t xml:space="preserve">the Agreement, the </w:t>
      </w:r>
      <w:r w:rsidR="005A1C8F" w:rsidRPr="00B106AA">
        <w:rPr>
          <w:sz w:val="22"/>
          <w:szCs w:val="22"/>
        </w:rPr>
        <w:t>Promoter</w:t>
      </w:r>
      <w:r w:rsidRPr="00B106AA">
        <w:rPr>
          <w:sz w:val="22"/>
          <w:szCs w:val="22"/>
        </w:rPr>
        <w:t xml:space="preserve"> shall continue to pay to the Allottee(s) the interest at the rate prescribed under the Act and Rules, for every month of delay till the handing over of the possession of the </w:t>
      </w:r>
      <w:r w:rsidR="00FB282F" w:rsidRPr="00B106AA">
        <w:rPr>
          <w:sz w:val="22"/>
          <w:szCs w:val="22"/>
        </w:rPr>
        <w:t xml:space="preserve">Said </w:t>
      </w:r>
      <w:r w:rsidR="00847BE8" w:rsidRPr="00B106AA">
        <w:rPr>
          <w:sz w:val="22"/>
          <w:szCs w:val="22"/>
        </w:rPr>
        <w:t xml:space="preserve">Independent </w:t>
      </w:r>
      <w:r w:rsidRPr="00B106AA">
        <w:rPr>
          <w:sz w:val="22"/>
          <w:szCs w:val="22"/>
        </w:rPr>
        <w:t xml:space="preserve">Residential Floor, which shall be paid by the </w:t>
      </w:r>
      <w:r w:rsidR="005A1C8F" w:rsidRPr="00B106AA">
        <w:rPr>
          <w:sz w:val="22"/>
          <w:szCs w:val="22"/>
        </w:rPr>
        <w:t>Promoter</w:t>
      </w:r>
      <w:r w:rsidRPr="00B106AA">
        <w:rPr>
          <w:sz w:val="22"/>
          <w:szCs w:val="22"/>
        </w:rPr>
        <w:t xml:space="preserve"> to the Allottee(s) within the timelines as mentioned under the </w:t>
      </w:r>
      <w:r w:rsidR="00FB282F" w:rsidRPr="00B106AA">
        <w:rPr>
          <w:sz w:val="22"/>
          <w:szCs w:val="22"/>
        </w:rPr>
        <w:t>Act and Rules</w:t>
      </w:r>
      <w:r w:rsidRPr="00B106AA">
        <w:rPr>
          <w:sz w:val="22"/>
          <w:szCs w:val="22"/>
        </w:rPr>
        <w:t>.</w:t>
      </w:r>
    </w:p>
    <w:p w14:paraId="7A090B60" w14:textId="77777777" w:rsidR="00684AAE" w:rsidRPr="00B106AA" w:rsidRDefault="00684AAE" w:rsidP="00771734">
      <w:pPr>
        <w:pStyle w:val="BodyText"/>
        <w:ind w:left="720" w:hanging="720"/>
        <w:rPr>
          <w:sz w:val="22"/>
          <w:szCs w:val="22"/>
        </w:rPr>
      </w:pPr>
    </w:p>
    <w:p w14:paraId="480651E5" w14:textId="77777777" w:rsidR="00684AAE" w:rsidRPr="00B106AA" w:rsidRDefault="00684AAE" w:rsidP="00771734">
      <w:pPr>
        <w:pStyle w:val="ListParagraph"/>
        <w:numPr>
          <w:ilvl w:val="1"/>
          <w:numId w:val="10"/>
        </w:numPr>
        <w:tabs>
          <w:tab w:val="left" w:pos="665"/>
          <w:tab w:val="left" w:pos="666"/>
        </w:tabs>
        <w:ind w:left="720" w:hanging="720"/>
      </w:pPr>
      <w:r w:rsidRPr="00B106AA">
        <w:t>The Allottee(s) shall be considered under a condition of default, on the occurrence of the following events (“</w:t>
      </w:r>
      <w:r w:rsidRPr="00B106AA">
        <w:rPr>
          <w:b/>
        </w:rPr>
        <w:t>Allottee</w:t>
      </w:r>
      <w:r w:rsidR="00E94F39" w:rsidRPr="00B106AA">
        <w:rPr>
          <w:b/>
        </w:rPr>
        <w:t>(</w:t>
      </w:r>
      <w:r w:rsidRPr="00B106AA">
        <w:rPr>
          <w:b/>
        </w:rPr>
        <w:t>s</w:t>
      </w:r>
      <w:r w:rsidR="003D0BF8" w:rsidRPr="00B106AA">
        <w:rPr>
          <w:b/>
        </w:rPr>
        <w:t>)</w:t>
      </w:r>
      <w:r w:rsidRPr="00B106AA">
        <w:rPr>
          <w:b/>
        </w:rPr>
        <w:t xml:space="preserve"> Event of Default</w:t>
      </w:r>
      <w:r w:rsidRPr="00B106AA">
        <w:t>”):</w:t>
      </w:r>
    </w:p>
    <w:p w14:paraId="358086F3" w14:textId="77777777" w:rsidR="00684AAE" w:rsidRPr="00B106AA" w:rsidRDefault="00684AAE" w:rsidP="00771734">
      <w:pPr>
        <w:pStyle w:val="BodyText"/>
        <w:ind w:left="720" w:hanging="720"/>
        <w:rPr>
          <w:sz w:val="22"/>
          <w:szCs w:val="22"/>
        </w:rPr>
      </w:pPr>
    </w:p>
    <w:p w14:paraId="1EC5DA11" w14:textId="77777777" w:rsidR="00684AAE" w:rsidRPr="00B106AA" w:rsidRDefault="00684AAE" w:rsidP="00771734">
      <w:pPr>
        <w:pStyle w:val="ListParagraph"/>
        <w:numPr>
          <w:ilvl w:val="2"/>
          <w:numId w:val="10"/>
        </w:numPr>
        <w:tabs>
          <w:tab w:val="left" w:pos="1236"/>
        </w:tabs>
        <w:ind w:left="720" w:hanging="720"/>
      </w:pPr>
      <w:r w:rsidRPr="00B106AA">
        <w:t xml:space="preserve">In case the Allottee(s) fails to make payments for any demand for the agreed installment made by the </w:t>
      </w:r>
      <w:r w:rsidR="005A1C8F" w:rsidRPr="00B106AA">
        <w:t>Promoter</w:t>
      </w:r>
      <w:r w:rsidRPr="00B106AA">
        <w:t xml:space="preserve"> as per the Payment Plan, despite having been issued notice(s) in that regard. In such event the Allottee(s), shall be liable to pay Interest to the </w:t>
      </w:r>
      <w:r w:rsidR="005A1C8F" w:rsidRPr="00B106AA">
        <w:t>Promoter</w:t>
      </w:r>
      <w:r w:rsidRPr="00B106AA">
        <w:t xml:space="preserve"> on the unpaid amount for the period of delay commencing from the due date of the relevant payment;</w:t>
      </w:r>
    </w:p>
    <w:p w14:paraId="274B8416" w14:textId="77777777" w:rsidR="00684AAE" w:rsidRPr="00B106AA" w:rsidRDefault="00684AAE" w:rsidP="00771734">
      <w:pPr>
        <w:pStyle w:val="BodyText"/>
        <w:ind w:left="720" w:hanging="720"/>
        <w:rPr>
          <w:sz w:val="22"/>
          <w:szCs w:val="22"/>
        </w:rPr>
      </w:pPr>
    </w:p>
    <w:p w14:paraId="17170587" w14:textId="77777777" w:rsidR="00684AAE" w:rsidRPr="00B106AA" w:rsidRDefault="00684AAE" w:rsidP="00446900">
      <w:pPr>
        <w:pStyle w:val="ListParagraph"/>
        <w:numPr>
          <w:ilvl w:val="2"/>
          <w:numId w:val="10"/>
        </w:numPr>
        <w:tabs>
          <w:tab w:val="left" w:pos="1236"/>
        </w:tabs>
        <w:ind w:left="720" w:hanging="720"/>
      </w:pPr>
      <w:r w:rsidRPr="00B106AA">
        <w:t xml:space="preserve">In case default by the Allottee(s) under the condition listed </w:t>
      </w:r>
      <w:r w:rsidR="00FB282F" w:rsidRPr="00B106AA">
        <w:t>in</w:t>
      </w:r>
      <w:r w:rsidR="00847BE8" w:rsidRPr="00B106AA">
        <w:t xml:space="preserve"> Clause 9.3</w:t>
      </w:r>
      <w:r w:rsidR="00FB282F" w:rsidRPr="00B106AA">
        <w:t xml:space="preserve">(i) </w:t>
      </w:r>
      <w:r w:rsidRPr="00B106AA">
        <w:t xml:space="preserve">above continues for a period beyond </w:t>
      </w:r>
      <w:r w:rsidR="00D6316E" w:rsidRPr="00B106AA">
        <w:t>90</w:t>
      </w:r>
      <w:r w:rsidRPr="00B106AA">
        <w:t xml:space="preserve"> (</w:t>
      </w:r>
      <w:r w:rsidR="00D6316E" w:rsidRPr="00B106AA">
        <w:t>ninety</w:t>
      </w:r>
      <w:r w:rsidRPr="00B106AA">
        <w:t xml:space="preserve">) days after notice received from the </w:t>
      </w:r>
      <w:r w:rsidR="005A1C8F" w:rsidRPr="00B106AA">
        <w:t>Promoter</w:t>
      </w:r>
      <w:r w:rsidRPr="00B106AA">
        <w:t xml:space="preserve"> in this regard, the </w:t>
      </w:r>
      <w:r w:rsidR="005A1C8F" w:rsidRPr="00B106AA">
        <w:t>Promoter</w:t>
      </w:r>
      <w:r w:rsidRPr="00B106AA">
        <w:t xml:space="preserve"> may terminate the present </w:t>
      </w:r>
      <w:r w:rsidR="00E376AC" w:rsidRPr="00B106AA">
        <w:t>A</w:t>
      </w:r>
      <w:r w:rsidRPr="00B106AA">
        <w:t xml:space="preserve">greement and cancel the allotment of the </w:t>
      </w:r>
      <w:r w:rsidR="00FB282F" w:rsidRPr="00B106AA">
        <w:t xml:space="preserve">Said </w:t>
      </w:r>
      <w:r w:rsidR="00847BE8" w:rsidRPr="00B106AA">
        <w:t xml:space="preserve">Independent </w:t>
      </w:r>
      <w:r w:rsidRPr="00B106AA">
        <w:t xml:space="preserve">Residential Floor. In case of such cancellation, the </w:t>
      </w:r>
      <w:r w:rsidR="005A1C8F" w:rsidRPr="00B106AA">
        <w:t>Promoter</w:t>
      </w:r>
      <w:r w:rsidRPr="00B106AA">
        <w:t xml:space="preserve"> herein is entitled to forfeit (i) the Earnest Money paid for the allotment along with Interest and penalties / damages (received or due) on any delayed payment / non- payment by the Allottee(s), </w:t>
      </w:r>
      <w:r w:rsidR="003233D6" w:rsidRPr="00B106AA">
        <w:t xml:space="preserve">(ii) brokerage paid to the broker in case the booking is made by the Allottee through a broker, and (iii) amounts equivalent to the value of any other items, coupons and vouchers given </w:t>
      </w:r>
      <w:r w:rsidR="00A5665F" w:rsidRPr="00B106AA">
        <w:t>to the Allottee by the Promoter</w:t>
      </w:r>
      <w:r w:rsidR="0020447D" w:rsidRPr="00B106AA">
        <w:t>,</w:t>
      </w:r>
      <w:r w:rsidR="00833280" w:rsidRPr="00B106AA">
        <w:t xml:space="preserve"> </w:t>
      </w:r>
      <w:r w:rsidRPr="00B106AA">
        <w:t xml:space="preserve">from the </w:t>
      </w:r>
      <w:r w:rsidR="00D66C97" w:rsidRPr="00B106AA">
        <w:t xml:space="preserve">amounts paid by the Allottee(s) as part of </w:t>
      </w:r>
      <w:r w:rsidR="0059660C" w:rsidRPr="00B106AA">
        <w:t xml:space="preserve">Total </w:t>
      </w:r>
      <w:r w:rsidR="00C7137C" w:rsidRPr="00B106AA">
        <w:t xml:space="preserve">Consideration Value </w:t>
      </w:r>
      <w:r w:rsidRPr="00B106AA">
        <w:t xml:space="preserve"> and refund the balance amount</w:t>
      </w:r>
      <w:r w:rsidR="00D66C97" w:rsidRPr="00B106AA">
        <w:t>s</w:t>
      </w:r>
      <w:r w:rsidRPr="00B106AA">
        <w:t xml:space="preserve"> paid by the Allottee(s) to the Promoter, within 90 (ninety) days of such cancellation</w:t>
      </w:r>
      <w:r w:rsidR="00833280" w:rsidRPr="00B106AA">
        <w:t xml:space="preserve"> and customer complying with requirements of executing relevant termination documents and returning of necessary original documents as set forth in the notice</w:t>
      </w:r>
      <w:r w:rsidR="00146DD3" w:rsidRPr="00B106AA">
        <w:t xml:space="preserve"> of cancellation/ termination</w:t>
      </w:r>
      <w:r w:rsidRPr="00B106AA">
        <w:t>.</w:t>
      </w:r>
      <w:r w:rsidR="00446900" w:rsidRPr="00B106AA">
        <w:t xml:space="preserve"> It is also clarified that the </w:t>
      </w:r>
      <w:r w:rsidR="005A1C8F" w:rsidRPr="00B106AA">
        <w:t>Promoter</w:t>
      </w:r>
      <w:r w:rsidRPr="00B106AA">
        <w:t xml:space="preserve"> shall under no circumstance be liable to return / refund</w:t>
      </w:r>
      <w:r w:rsidR="00446900" w:rsidRPr="00B106AA">
        <w:t xml:space="preserve"> </w:t>
      </w:r>
      <w:r w:rsidRPr="00B106AA">
        <w:t xml:space="preserve">any portion of the Applicable Taxes or development charges / any pass through charges paid / incurred by the Allottee(s) to the Promoter or any government authority, except if any refund of GST is received by </w:t>
      </w:r>
      <w:r w:rsidR="005A1C8F" w:rsidRPr="00B106AA">
        <w:t>Promoter</w:t>
      </w:r>
      <w:r w:rsidRPr="00B106AA">
        <w:t xml:space="preserve"> from any </w:t>
      </w:r>
      <w:r w:rsidR="00E376AC" w:rsidRPr="00B106AA">
        <w:t>G</w:t>
      </w:r>
      <w:r w:rsidRPr="00B106AA">
        <w:t xml:space="preserve">overnment </w:t>
      </w:r>
      <w:r w:rsidR="00E376AC" w:rsidRPr="00B106AA">
        <w:t xml:space="preserve">Authority </w:t>
      </w:r>
      <w:r w:rsidRPr="00B106AA">
        <w:t xml:space="preserve">on amounts that were paid by the Allottee(s) over and above the </w:t>
      </w:r>
      <w:r w:rsidR="008239B8" w:rsidRPr="00B106AA">
        <w:t>Earnest Money</w:t>
      </w:r>
      <w:r w:rsidRPr="00B106AA">
        <w:t xml:space="preserve">, the Promoter shall refund the same to the </w:t>
      </w:r>
      <w:r w:rsidR="00CF13AA" w:rsidRPr="00B106AA">
        <w:t>Allottee(s)</w:t>
      </w:r>
      <w:r w:rsidRPr="00B106AA">
        <w:t xml:space="preserve"> within 90 days of receipt of the same. On such default of the Allottee(s), the Agreement and any liability of the </w:t>
      </w:r>
      <w:r w:rsidR="005A1C8F" w:rsidRPr="00B106AA">
        <w:t>Promoter</w:t>
      </w:r>
      <w:r w:rsidRPr="00B106AA">
        <w:t xml:space="preserve"> arising out of the same shall thereupon, stand terminated. Provided that, the </w:t>
      </w:r>
      <w:r w:rsidR="005A1C8F" w:rsidRPr="00B106AA">
        <w:t>Promoter</w:t>
      </w:r>
      <w:r w:rsidRPr="00B106AA">
        <w:t xml:space="preserve"> shall intimate the Allottee(s) about such termination</w:t>
      </w:r>
      <w:r w:rsidR="00FB282F" w:rsidRPr="00B106AA">
        <w:t xml:space="preserve"> of liability</w:t>
      </w:r>
      <w:r w:rsidRPr="00B106AA">
        <w:t xml:space="preserve"> at least thirty days prior to such termination or such other time period as laid down under the </w:t>
      </w:r>
      <w:r w:rsidR="009E13CE" w:rsidRPr="00B106AA">
        <w:t>a</w:t>
      </w:r>
      <w:r w:rsidRPr="00B106AA">
        <w:t>pplicable laws.</w:t>
      </w:r>
    </w:p>
    <w:p w14:paraId="693BD519" w14:textId="77777777" w:rsidR="00684AAE" w:rsidRPr="00B106AA" w:rsidRDefault="00684AAE" w:rsidP="00771734">
      <w:pPr>
        <w:pStyle w:val="BodyText"/>
        <w:ind w:left="720" w:hanging="720"/>
        <w:rPr>
          <w:sz w:val="22"/>
          <w:szCs w:val="22"/>
        </w:rPr>
      </w:pPr>
    </w:p>
    <w:p w14:paraId="376AFDBE" w14:textId="77777777" w:rsidR="00684AAE" w:rsidRPr="00B106AA" w:rsidRDefault="00684AAE" w:rsidP="00771734">
      <w:pPr>
        <w:pStyle w:val="ListParagraph"/>
        <w:numPr>
          <w:ilvl w:val="2"/>
          <w:numId w:val="10"/>
        </w:numPr>
        <w:tabs>
          <w:tab w:val="left" w:pos="1236"/>
        </w:tabs>
        <w:ind w:left="720" w:hanging="720"/>
      </w:pPr>
      <w:r w:rsidRPr="00B106AA">
        <w:t>Breach of any of the representations, warranties and covenants or failure to perform, comply and observe any of its obligations and responsibilities as set forth in this Agreement. In such case if the Allottee(s) fail to rectify the default within a period of 15 (fifteen) days from the date of notice of default except for Clause 9.3</w:t>
      </w:r>
      <w:r w:rsidR="00C7137C" w:rsidRPr="00B106AA">
        <w:t xml:space="preserve"> </w:t>
      </w:r>
      <w:r w:rsidRPr="00B106AA">
        <w:t xml:space="preserve">(i), then the </w:t>
      </w:r>
      <w:r w:rsidR="005A1C8F" w:rsidRPr="00B106AA">
        <w:t>Promoter</w:t>
      </w:r>
      <w:r w:rsidR="00F20183" w:rsidRPr="00B106AA">
        <w:t xml:space="preserve"> </w:t>
      </w:r>
      <w:r w:rsidRPr="00B106AA">
        <w:t xml:space="preserve">shall be entitled, at its sole option, to terminate this Agreement and forfeit the </w:t>
      </w:r>
      <w:r w:rsidR="00E05834" w:rsidRPr="00B106AA">
        <w:t xml:space="preserve">(i) </w:t>
      </w:r>
      <w:r w:rsidRPr="00B106AA">
        <w:t>Earnest Money along with Interest and penalties / damages (received or due) on any delayed payment / non-payment by the Allottee(s)</w:t>
      </w:r>
      <w:r w:rsidR="00E05834" w:rsidRPr="00B106AA">
        <w:t xml:space="preserve"> </w:t>
      </w:r>
      <w:r w:rsidR="003233D6" w:rsidRPr="00B106AA">
        <w:t>(ii) brokerage paid to the broker in case the booking is made by the Allottee through a broker, and (iii) amounts equivalent to the value of any other items, coupons and vouchers given to the Allottee by the Promoter</w:t>
      </w:r>
      <w:r w:rsidR="00E05834" w:rsidRPr="00B106AA">
        <w:t xml:space="preserve">, </w:t>
      </w:r>
      <w:r w:rsidRPr="00B106AA">
        <w:t xml:space="preserve">from the Total </w:t>
      </w:r>
      <w:r w:rsidR="00C7137C" w:rsidRPr="00B106AA">
        <w:t xml:space="preserve">Consideration Value </w:t>
      </w:r>
      <w:r w:rsidRPr="00B106AA">
        <w:t xml:space="preserve"> amount and refund the balance amount of Total</w:t>
      </w:r>
      <w:r w:rsidR="00FB282F" w:rsidRPr="00B106AA">
        <w:t xml:space="preserve"> </w:t>
      </w:r>
      <w:r w:rsidR="00C7137C" w:rsidRPr="00B106AA">
        <w:t>Consideration Value</w:t>
      </w:r>
      <w:r w:rsidRPr="00B106AA">
        <w:t xml:space="preserve"> money paid by the Allottee(s) to the </w:t>
      </w:r>
      <w:r w:rsidR="005A1C8F" w:rsidRPr="00B106AA">
        <w:t>Promoter</w:t>
      </w:r>
      <w:r w:rsidRPr="00B106AA">
        <w:t xml:space="preserve">, within 90 (ninety) days of such cancellation. It is clarified that the </w:t>
      </w:r>
      <w:r w:rsidR="005A1C8F" w:rsidRPr="00B106AA">
        <w:t>Promoter</w:t>
      </w:r>
      <w:r w:rsidRPr="00B106AA">
        <w:t xml:space="preserve"> shall under no circumstance be liable to return / refund any portion of the Applicable Taxes or development charges / any pass through charges paid / incurred by the Allottee(s) to the </w:t>
      </w:r>
      <w:r w:rsidR="005A1C8F" w:rsidRPr="00B106AA">
        <w:t>Promoter</w:t>
      </w:r>
      <w:r w:rsidRPr="00B106AA">
        <w:t xml:space="preserve"> or any </w:t>
      </w:r>
      <w:r w:rsidR="00CB34F7" w:rsidRPr="00B106AA">
        <w:t>Government Authority</w:t>
      </w:r>
      <w:r w:rsidRPr="00B106AA">
        <w:t xml:space="preserve">, except if any refund of GST is received by </w:t>
      </w:r>
      <w:r w:rsidR="005A1C8F" w:rsidRPr="00B106AA">
        <w:t>Promoter</w:t>
      </w:r>
      <w:r w:rsidRPr="00B106AA">
        <w:t xml:space="preserve"> from any </w:t>
      </w:r>
      <w:r w:rsidR="00CB34F7" w:rsidRPr="00B106AA">
        <w:t>G</w:t>
      </w:r>
      <w:r w:rsidRPr="00B106AA">
        <w:t xml:space="preserve">overnment </w:t>
      </w:r>
      <w:r w:rsidR="00CB34F7" w:rsidRPr="00B106AA">
        <w:t xml:space="preserve">Authority </w:t>
      </w:r>
      <w:r w:rsidRPr="00B106AA">
        <w:t xml:space="preserve">on amounts that were paid by the Allottee(s) over and above the </w:t>
      </w:r>
      <w:r w:rsidR="008239B8" w:rsidRPr="00B106AA">
        <w:t>Earnest</w:t>
      </w:r>
      <w:r w:rsidRPr="00B106AA">
        <w:t xml:space="preserve"> </w:t>
      </w:r>
      <w:r w:rsidR="008239B8" w:rsidRPr="00B106AA">
        <w:t>Money</w:t>
      </w:r>
      <w:r w:rsidRPr="00B106AA">
        <w:t xml:space="preserve">, the </w:t>
      </w:r>
      <w:r w:rsidR="005A1C8F" w:rsidRPr="00B106AA">
        <w:t>Promoter</w:t>
      </w:r>
      <w:r w:rsidRPr="00B106AA">
        <w:t xml:space="preserve"> shall refund the same to the </w:t>
      </w:r>
      <w:r w:rsidR="00CF13AA" w:rsidRPr="00B106AA">
        <w:t>Allottee(s)</w:t>
      </w:r>
      <w:r w:rsidRPr="00B106AA">
        <w:t xml:space="preserve"> within 90 days of receipt of the same.</w:t>
      </w:r>
    </w:p>
    <w:p w14:paraId="1E953DD0" w14:textId="77777777" w:rsidR="00684AAE" w:rsidRPr="00B106AA" w:rsidRDefault="00684AAE" w:rsidP="00771734">
      <w:pPr>
        <w:pStyle w:val="BodyText"/>
        <w:ind w:left="720" w:hanging="720"/>
        <w:rPr>
          <w:sz w:val="22"/>
          <w:szCs w:val="22"/>
        </w:rPr>
      </w:pPr>
    </w:p>
    <w:p w14:paraId="5E711B98" w14:textId="77777777" w:rsidR="00E9688D" w:rsidRPr="00B106AA" w:rsidRDefault="00F46AF6" w:rsidP="00A47B02">
      <w:pPr>
        <w:pStyle w:val="ListParagraph"/>
        <w:numPr>
          <w:ilvl w:val="1"/>
          <w:numId w:val="10"/>
        </w:numPr>
        <w:tabs>
          <w:tab w:val="left" w:pos="666"/>
        </w:tabs>
        <w:ind w:left="720" w:hanging="720"/>
      </w:pPr>
      <w:r w:rsidRPr="00B106AA">
        <w:t xml:space="preserve">It is being clarified that, </w:t>
      </w:r>
      <w:r w:rsidR="00684AAE" w:rsidRPr="00B106AA">
        <w:t xml:space="preserve">the </w:t>
      </w:r>
      <w:r w:rsidR="005A1C8F" w:rsidRPr="00B106AA">
        <w:t>Promoter</w:t>
      </w:r>
      <w:r w:rsidR="00684AAE" w:rsidRPr="00B106AA">
        <w:t xml:space="preserve"> shall refund the balance amounts</w:t>
      </w:r>
      <w:r w:rsidRPr="00B106AA">
        <w:t xml:space="preserve"> after forfeiture as per Clause 9.3 above</w:t>
      </w:r>
      <w:r w:rsidR="00684AAE" w:rsidRPr="00B106AA">
        <w:t>, if any, to the Allottee or to his</w:t>
      </w:r>
      <w:r w:rsidR="0024264B" w:rsidRPr="00B106AA">
        <w:t>/ her/ their</w:t>
      </w:r>
      <w:r w:rsidR="00684AAE" w:rsidRPr="00B106AA">
        <w:t xml:space="preserve"> banker / financial institution, as the </w:t>
      </w:r>
      <w:r w:rsidR="00684AAE" w:rsidRPr="00B106AA">
        <w:lastRenderedPageBreak/>
        <w:t>case may be, without any liabilities towards interest/ cost/ damages whatsoever</w:t>
      </w:r>
      <w:r w:rsidR="00FB282F" w:rsidRPr="00B106AA">
        <w:t>,</w:t>
      </w:r>
      <w:r w:rsidR="00684AAE" w:rsidRPr="00B106AA">
        <w:t xml:space="preserve"> only upon the Allottee</w:t>
      </w:r>
      <w:r w:rsidR="00066C7D" w:rsidRPr="00B106AA">
        <w:t>(s)</w:t>
      </w:r>
      <w:r w:rsidR="00684AAE" w:rsidRPr="00B106AA">
        <w:t xml:space="preserve"> executing and registering the deed of cancellation or such other document (“</w:t>
      </w:r>
      <w:r w:rsidR="00FB282F" w:rsidRPr="00B106AA">
        <w:rPr>
          <w:b/>
        </w:rPr>
        <w:t>Cancellation</w:t>
      </w:r>
      <w:r w:rsidR="00FB282F" w:rsidRPr="00B106AA">
        <w:t xml:space="preserve"> </w:t>
      </w:r>
      <w:r w:rsidR="00684AAE" w:rsidRPr="00B106AA">
        <w:rPr>
          <w:b/>
        </w:rPr>
        <w:t>Deed</w:t>
      </w:r>
      <w:r w:rsidR="00684AAE" w:rsidRPr="00B106AA">
        <w:t xml:space="preserve">”) within 15 (fifteen) days of termination notice. </w:t>
      </w:r>
      <w:r w:rsidR="00275855" w:rsidRPr="00B106AA">
        <w:t>The Allottee(s) shall also be liable to pay cost, charges and stamp duty towards execution and registration of such Cancellation Deed.</w:t>
      </w:r>
    </w:p>
    <w:p w14:paraId="343C778D" w14:textId="77777777" w:rsidR="00E9688D" w:rsidRPr="00B106AA" w:rsidRDefault="00E9688D" w:rsidP="00E9688D">
      <w:pPr>
        <w:pStyle w:val="ListParagraph"/>
        <w:tabs>
          <w:tab w:val="left" w:pos="666"/>
        </w:tabs>
        <w:ind w:left="720" w:firstLine="0"/>
      </w:pPr>
    </w:p>
    <w:p w14:paraId="0EC33431" w14:textId="77777777" w:rsidR="00E9688D" w:rsidRPr="00B106AA" w:rsidRDefault="00E9688D" w:rsidP="00E9688D">
      <w:pPr>
        <w:pStyle w:val="ListParagraph"/>
        <w:widowControl/>
        <w:numPr>
          <w:ilvl w:val="1"/>
          <w:numId w:val="40"/>
        </w:numPr>
        <w:autoSpaceDE/>
        <w:autoSpaceDN/>
        <w:ind w:left="709" w:right="161" w:hanging="709"/>
      </w:pPr>
      <w:r w:rsidRPr="00B106AA">
        <w:rPr>
          <w:sz w:val="24"/>
          <w:szCs w:val="24"/>
        </w:rPr>
        <w:t xml:space="preserve">(a) </w:t>
      </w:r>
      <w:r w:rsidRPr="00B106AA">
        <w:t xml:space="preserve">Keeping in view the investments (i.e. time, labour and money) made by the Promoter in developing the Project, the Parties agree that upon receipt of Occupation Certificate and issuance of Notice for Offer of Possession by the Promoter to the Allottee(s), the Allottee(s) shall not be entitled to terminate the Agreement for Sale/Buyer’s Agreement for any reason whatsoever. The Allottee(s) agrees that in case the Allottee(s) withdraws from the project after the receipt of the Occupation Certificate and issuance of notice for offer of possession at no fault of the Promoter, then the Promoter shall be entitled to forfeit the entire amount paid by the Allottee(s) along with Interest, if any. The Allottee(s) further agree/s and acknowledge/s that the Promoter’s obligation of constructing and handover the Unit shall come to an end on receipt of Occupation Certificate and/or issuance of the Notice for Offer of Possession and that subsequent to the same, the Promoter shall not be responsible and/or liable for any obligation towards the Allottee/s for the possession of the Unit. </w:t>
      </w:r>
    </w:p>
    <w:p w14:paraId="71B5F8B7" w14:textId="77777777" w:rsidR="00A47B02" w:rsidRPr="00B106AA" w:rsidRDefault="00A47B02" w:rsidP="00A47B02">
      <w:pPr>
        <w:pStyle w:val="ListParagraph"/>
        <w:tabs>
          <w:tab w:val="left" w:pos="666"/>
        </w:tabs>
        <w:ind w:left="720" w:firstLine="0"/>
      </w:pPr>
    </w:p>
    <w:p w14:paraId="6D13782B" w14:textId="77777777" w:rsidR="00684AAE" w:rsidRPr="00B106AA" w:rsidRDefault="00684AAE" w:rsidP="00F20183">
      <w:pPr>
        <w:pStyle w:val="ListParagraph"/>
        <w:numPr>
          <w:ilvl w:val="1"/>
          <w:numId w:val="10"/>
        </w:numPr>
        <w:tabs>
          <w:tab w:val="left" w:pos="666"/>
        </w:tabs>
        <w:ind w:left="720" w:hanging="720"/>
      </w:pPr>
      <w:r w:rsidRPr="00B106AA">
        <w:t xml:space="preserve">Upon termination of this Agreement by the </w:t>
      </w:r>
      <w:r w:rsidR="005A1C8F" w:rsidRPr="00B106AA">
        <w:t>Promoter</w:t>
      </w:r>
      <w:r w:rsidRPr="00B106AA">
        <w:t xml:space="preserve"> on account of Allottee’s Event of Default (“</w:t>
      </w:r>
      <w:r w:rsidRPr="00B106AA">
        <w:rPr>
          <w:b/>
        </w:rPr>
        <w:t>Termination Date</w:t>
      </w:r>
      <w:r w:rsidRPr="00B106AA">
        <w:t xml:space="preserve">”), save for the right to refund, if any, to the extent agreed hereinabove, the Allottee(s) (i) shall have no further right or claim against the </w:t>
      </w:r>
      <w:r w:rsidR="005A1C8F" w:rsidRPr="00B106AA">
        <w:t>Promoter</w:t>
      </w:r>
      <w:r w:rsidRPr="00B106AA">
        <w:t xml:space="preserve"> and/or the </w:t>
      </w:r>
      <w:r w:rsidR="005E23EF" w:rsidRPr="00B106AA">
        <w:t>Floor Residence</w:t>
      </w:r>
      <w:r w:rsidRPr="00B106AA">
        <w:t xml:space="preserve">. Any claim by the Allottee(s) in this regard shall be deemed to have been waived off by the Allottee(s) and the Allottee(s) hereby expressly consents thereto. The Promoter shall on such termination be free to deal with the </w:t>
      </w:r>
      <w:r w:rsidR="00660819" w:rsidRPr="00B106AA">
        <w:t xml:space="preserve">Said </w:t>
      </w:r>
      <w:r w:rsidR="00847BE8" w:rsidRPr="00B106AA">
        <w:t xml:space="preserve">Independent </w:t>
      </w:r>
      <w:r w:rsidR="005E23EF" w:rsidRPr="00B106AA">
        <w:t>Floor Residence</w:t>
      </w:r>
      <w:r w:rsidRPr="00B106AA">
        <w:t xml:space="preserve"> in any manner whatsoever, in its sole and absolute discretion. This is without prejudice to any other rights available to the Promoter against the Allottee(s).</w:t>
      </w:r>
    </w:p>
    <w:p w14:paraId="1EF5F4D9" w14:textId="77777777" w:rsidR="00684AAE" w:rsidRPr="00B106AA" w:rsidRDefault="00684AAE" w:rsidP="00771734">
      <w:pPr>
        <w:pStyle w:val="BodyText"/>
        <w:ind w:left="720" w:hanging="720"/>
        <w:rPr>
          <w:sz w:val="22"/>
          <w:szCs w:val="22"/>
        </w:rPr>
      </w:pPr>
    </w:p>
    <w:p w14:paraId="5CBED99C" w14:textId="77777777" w:rsidR="00684AAE" w:rsidRPr="00B106AA" w:rsidRDefault="00684AAE" w:rsidP="00771734">
      <w:pPr>
        <w:pStyle w:val="Heading1"/>
        <w:numPr>
          <w:ilvl w:val="0"/>
          <w:numId w:val="10"/>
        </w:numPr>
        <w:tabs>
          <w:tab w:val="left" w:pos="665"/>
          <w:tab w:val="left" w:pos="666"/>
        </w:tabs>
        <w:ind w:left="720" w:hanging="720"/>
        <w:rPr>
          <w:sz w:val="22"/>
          <w:szCs w:val="22"/>
        </w:rPr>
      </w:pPr>
      <w:r w:rsidRPr="00B106AA">
        <w:rPr>
          <w:sz w:val="22"/>
          <w:szCs w:val="22"/>
        </w:rPr>
        <w:t xml:space="preserve">CONVEYANCE OF THE </w:t>
      </w:r>
      <w:r w:rsidR="001A3D80" w:rsidRPr="00B106AA">
        <w:rPr>
          <w:sz w:val="22"/>
          <w:szCs w:val="22"/>
        </w:rPr>
        <w:t>INDEP</w:t>
      </w:r>
      <w:r w:rsidR="00DD1A13" w:rsidRPr="00B106AA">
        <w:rPr>
          <w:sz w:val="22"/>
          <w:szCs w:val="22"/>
        </w:rPr>
        <w:t>E</w:t>
      </w:r>
      <w:r w:rsidR="001A3D80" w:rsidRPr="00B106AA">
        <w:rPr>
          <w:sz w:val="22"/>
          <w:szCs w:val="22"/>
        </w:rPr>
        <w:t xml:space="preserve">NDENT </w:t>
      </w:r>
      <w:r w:rsidR="005E23EF" w:rsidRPr="00B106AA">
        <w:rPr>
          <w:sz w:val="22"/>
          <w:szCs w:val="22"/>
        </w:rPr>
        <w:t>FLOOR RESIDENCE</w:t>
      </w:r>
      <w:r w:rsidRPr="00B106AA">
        <w:rPr>
          <w:sz w:val="22"/>
          <w:szCs w:val="22"/>
        </w:rPr>
        <w:t>:</w:t>
      </w:r>
    </w:p>
    <w:p w14:paraId="20AF1907" w14:textId="77777777" w:rsidR="00684AAE" w:rsidRPr="00B106AA" w:rsidRDefault="00684AAE" w:rsidP="00771734">
      <w:pPr>
        <w:pStyle w:val="BodyText"/>
        <w:ind w:left="720" w:hanging="720"/>
        <w:rPr>
          <w:b/>
          <w:sz w:val="22"/>
          <w:szCs w:val="22"/>
        </w:rPr>
      </w:pPr>
    </w:p>
    <w:p w14:paraId="785FF5D6" w14:textId="77777777" w:rsidR="00684AAE" w:rsidRPr="00B106AA" w:rsidRDefault="00684AAE" w:rsidP="005D2F7C">
      <w:pPr>
        <w:pStyle w:val="BodyText"/>
        <w:ind w:left="720"/>
        <w:jc w:val="both"/>
        <w:rPr>
          <w:sz w:val="22"/>
          <w:szCs w:val="22"/>
        </w:rPr>
      </w:pPr>
      <w:r w:rsidRPr="00B106AA">
        <w:rPr>
          <w:sz w:val="22"/>
          <w:szCs w:val="22"/>
        </w:rPr>
        <w:t xml:space="preserve">The </w:t>
      </w:r>
      <w:r w:rsidR="005A1C8F" w:rsidRPr="00B106AA">
        <w:rPr>
          <w:sz w:val="22"/>
          <w:szCs w:val="22"/>
        </w:rPr>
        <w:t>Promoter</w:t>
      </w:r>
      <w:r w:rsidRPr="00B106AA">
        <w:rPr>
          <w:sz w:val="22"/>
          <w:szCs w:val="22"/>
        </w:rPr>
        <w:t xml:space="preserve">, on receipt of Total </w:t>
      </w:r>
      <w:r w:rsidR="00C7137C" w:rsidRPr="00B106AA">
        <w:t>Consideration Value</w:t>
      </w:r>
      <w:r w:rsidRPr="00B106AA">
        <w:rPr>
          <w:sz w:val="22"/>
          <w:szCs w:val="22"/>
        </w:rPr>
        <w:t xml:space="preserve"> as per Clause 1.2 and of all other dues and liabilities including stamp duty, registration charges and any other incidental charges or dues required to be paid for due execution and registration of the </w:t>
      </w:r>
      <w:r w:rsidR="00916792" w:rsidRPr="00B106AA">
        <w:rPr>
          <w:sz w:val="22"/>
          <w:szCs w:val="22"/>
        </w:rPr>
        <w:t>C</w:t>
      </w:r>
      <w:r w:rsidRPr="00B106AA">
        <w:rPr>
          <w:sz w:val="22"/>
          <w:szCs w:val="22"/>
        </w:rPr>
        <w:t xml:space="preserve">onveyance </w:t>
      </w:r>
      <w:r w:rsidR="00916792" w:rsidRPr="00B106AA">
        <w:rPr>
          <w:sz w:val="22"/>
          <w:szCs w:val="22"/>
        </w:rPr>
        <w:t xml:space="preserve">Deed </w:t>
      </w:r>
      <w:r w:rsidRPr="00B106AA">
        <w:rPr>
          <w:sz w:val="22"/>
          <w:szCs w:val="22"/>
        </w:rPr>
        <w:t xml:space="preserve">under the Agreement from the Allottee(s) and upon execution of necessary documents including indemnity bond, affidavits, etc. by the Allottee(s), shall, execute a </w:t>
      </w:r>
      <w:r w:rsidR="00916792" w:rsidRPr="00B106AA">
        <w:rPr>
          <w:sz w:val="22"/>
          <w:szCs w:val="22"/>
        </w:rPr>
        <w:t>C</w:t>
      </w:r>
      <w:r w:rsidRPr="00B106AA">
        <w:rPr>
          <w:sz w:val="22"/>
          <w:szCs w:val="22"/>
        </w:rPr>
        <w:t xml:space="preserve">onveyance </w:t>
      </w:r>
      <w:r w:rsidR="00916792" w:rsidRPr="00B106AA">
        <w:rPr>
          <w:sz w:val="22"/>
          <w:szCs w:val="22"/>
        </w:rPr>
        <w:t xml:space="preserve">Deed </w:t>
      </w:r>
      <w:r w:rsidRPr="00B106AA">
        <w:rPr>
          <w:sz w:val="22"/>
          <w:szCs w:val="22"/>
        </w:rPr>
        <w:t>and convey the title of the</w:t>
      </w:r>
      <w:r w:rsidR="00483F01" w:rsidRPr="00B106AA">
        <w:rPr>
          <w:sz w:val="22"/>
          <w:szCs w:val="22"/>
        </w:rPr>
        <w:t xml:space="preserve"> Said</w:t>
      </w:r>
      <w:r w:rsidRPr="00B106AA">
        <w:rPr>
          <w:sz w:val="22"/>
          <w:szCs w:val="22"/>
        </w:rPr>
        <w:t xml:space="preserve"> </w:t>
      </w:r>
      <w:r w:rsidR="005E23EF" w:rsidRPr="00B106AA">
        <w:rPr>
          <w:sz w:val="22"/>
          <w:szCs w:val="22"/>
        </w:rPr>
        <w:t>Floor Residence</w:t>
      </w:r>
      <w:r w:rsidRPr="00B106AA">
        <w:rPr>
          <w:sz w:val="22"/>
          <w:szCs w:val="22"/>
        </w:rPr>
        <w:t xml:space="preserve"> prior to or on the day</w:t>
      </w:r>
      <w:r w:rsidR="007F38E1" w:rsidRPr="00B106AA">
        <w:rPr>
          <w:sz w:val="22"/>
          <w:szCs w:val="22"/>
        </w:rPr>
        <w:t xml:space="preserve"> of</w:t>
      </w:r>
      <w:r w:rsidRPr="00B106AA">
        <w:rPr>
          <w:sz w:val="22"/>
          <w:szCs w:val="22"/>
        </w:rPr>
        <w:t xml:space="preserve"> actual possession of </w:t>
      </w:r>
      <w:r w:rsidR="00483F01" w:rsidRPr="00B106AA">
        <w:rPr>
          <w:sz w:val="22"/>
          <w:szCs w:val="22"/>
        </w:rPr>
        <w:t xml:space="preserve">such </w:t>
      </w:r>
      <w:r w:rsidR="001A3D80" w:rsidRPr="00B106AA">
        <w:rPr>
          <w:sz w:val="22"/>
          <w:szCs w:val="22"/>
        </w:rPr>
        <w:t xml:space="preserve">Independent </w:t>
      </w:r>
      <w:r w:rsidR="005E23EF" w:rsidRPr="00B106AA">
        <w:rPr>
          <w:sz w:val="22"/>
          <w:szCs w:val="22"/>
        </w:rPr>
        <w:t>Floor Residence</w:t>
      </w:r>
      <w:r w:rsidRPr="00B106AA">
        <w:rPr>
          <w:sz w:val="22"/>
          <w:szCs w:val="22"/>
        </w:rPr>
        <w:t>.</w:t>
      </w:r>
    </w:p>
    <w:p w14:paraId="1466F9D9" w14:textId="77777777" w:rsidR="00684AAE" w:rsidRPr="00B106AA" w:rsidRDefault="00684AAE" w:rsidP="00771734">
      <w:pPr>
        <w:pStyle w:val="BodyText"/>
        <w:ind w:left="720" w:hanging="720"/>
        <w:rPr>
          <w:sz w:val="22"/>
          <w:szCs w:val="22"/>
        </w:rPr>
      </w:pPr>
    </w:p>
    <w:p w14:paraId="4D8BAAE9" w14:textId="77777777" w:rsidR="00684AAE" w:rsidRPr="00B106AA" w:rsidRDefault="00C86175" w:rsidP="005D2F7C">
      <w:pPr>
        <w:pStyle w:val="BodyText"/>
        <w:ind w:left="720"/>
        <w:jc w:val="both"/>
        <w:rPr>
          <w:sz w:val="22"/>
          <w:szCs w:val="22"/>
        </w:rPr>
      </w:pPr>
      <w:r w:rsidRPr="00B106AA">
        <w:rPr>
          <w:sz w:val="22"/>
          <w:szCs w:val="22"/>
        </w:rPr>
        <w:t>I</w:t>
      </w:r>
      <w:r w:rsidR="00684AAE" w:rsidRPr="00B106AA">
        <w:rPr>
          <w:sz w:val="22"/>
          <w:szCs w:val="22"/>
        </w:rPr>
        <w:t xml:space="preserve">n case the Allottee(s) fails to deposit the stamp duty and/or registration charges, other ancillary charges within the period mentioned in the notice, the Allottee(s) authorizes the Promoter to withhold registration of the </w:t>
      </w:r>
      <w:r w:rsidR="00EB5796" w:rsidRPr="00B106AA">
        <w:rPr>
          <w:sz w:val="22"/>
          <w:szCs w:val="22"/>
        </w:rPr>
        <w:t xml:space="preserve">Conveyance Deed </w:t>
      </w:r>
      <w:r w:rsidR="00684AAE" w:rsidRPr="00B106AA">
        <w:rPr>
          <w:sz w:val="22"/>
          <w:szCs w:val="22"/>
        </w:rPr>
        <w:t>in favour of the Allottee(s) till payment of stamp duty and registration charges and ancillary charges to the Promoter is made by the Allottee(s).</w:t>
      </w:r>
    </w:p>
    <w:p w14:paraId="02288583" w14:textId="77777777" w:rsidR="00684AAE" w:rsidRPr="00B106AA" w:rsidRDefault="00684AAE" w:rsidP="00771734">
      <w:pPr>
        <w:pStyle w:val="BodyText"/>
        <w:ind w:left="720" w:hanging="720"/>
        <w:rPr>
          <w:sz w:val="22"/>
          <w:szCs w:val="22"/>
        </w:rPr>
      </w:pPr>
    </w:p>
    <w:p w14:paraId="6796B666" w14:textId="77777777" w:rsidR="00684AAE" w:rsidRPr="00B106AA" w:rsidRDefault="00684AAE" w:rsidP="005D2F7C">
      <w:pPr>
        <w:pStyle w:val="BodyText"/>
        <w:ind w:left="720"/>
        <w:jc w:val="both"/>
        <w:rPr>
          <w:sz w:val="22"/>
          <w:szCs w:val="22"/>
        </w:rPr>
      </w:pPr>
      <w:r w:rsidRPr="00B106AA">
        <w:rPr>
          <w:sz w:val="22"/>
          <w:szCs w:val="22"/>
        </w:rPr>
        <w:t xml:space="preserve">The Promoter shall notify the date(s) for the purpose of execution and registration of the </w:t>
      </w:r>
      <w:r w:rsidR="00EB5796" w:rsidRPr="00B106AA">
        <w:rPr>
          <w:sz w:val="22"/>
          <w:szCs w:val="22"/>
        </w:rPr>
        <w:t>C</w:t>
      </w:r>
      <w:r w:rsidRPr="00B106AA">
        <w:rPr>
          <w:sz w:val="22"/>
          <w:szCs w:val="22"/>
        </w:rPr>
        <w:t xml:space="preserve">onveyance </w:t>
      </w:r>
      <w:r w:rsidR="00EB5796" w:rsidRPr="00B106AA">
        <w:rPr>
          <w:sz w:val="22"/>
          <w:szCs w:val="22"/>
        </w:rPr>
        <w:t xml:space="preserve">Deed </w:t>
      </w:r>
      <w:r w:rsidRPr="00B106AA">
        <w:rPr>
          <w:sz w:val="22"/>
          <w:szCs w:val="22"/>
        </w:rPr>
        <w:t>in favour of the Allottee(s). The Allottee(s) agrees and undertakes to make himself available and present before the competent registering authority for the said purpose on the date(s) communicated to him</w:t>
      </w:r>
      <w:r w:rsidR="001A3D80" w:rsidRPr="00B106AA">
        <w:rPr>
          <w:sz w:val="22"/>
          <w:szCs w:val="22"/>
        </w:rPr>
        <w:t>/her</w:t>
      </w:r>
      <w:r w:rsidRPr="00B106AA">
        <w:rPr>
          <w:sz w:val="22"/>
          <w:szCs w:val="22"/>
        </w:rPr>
        <w:t>.</w:t>
      </w:r>
    </w:p>
    <w:p w14:paraId="1BE04FA9" w14:textId="77777777" w:rsidR="00684AAE" w:rsidRPr="00B106AA" w:rsidRDefault="00684AAE" w:rsidP="00771734">
      <w:pPr>
        <w:pStyle w:val="BodyText"/>
        <w:ind w:left="720" w:hanging="720"/>
        <w:rPr>
          <w:sz w:val="22"/>
          <w:szCs w:val="22"/>
        </w:rPr>
      </w:pPr>
    </w:p>
    <w:p w14:paraId="075CC065" w14:textId="77777777" w:rsidR="00684AAE" w:rsidRPr="00B106AA" w:rsidRDefault="00684AAE" w:rsidP="005D2F7C">
      <w:pPr>
        <w:pStyle w:val="BodyText"/>
        <w:ind w:left="720"/>
        <w:jc w:val="both"/>
        <w:rPr>
          <w:sz w:val="22"/>
          <w:szCs w:val="22"/>
        </w:rPr>
      </w:pPr>
      <w:r w:rsidRPr="00B106AA">
        <w:rPr>
          <w:sz w:val="22"/>
          <w:szCs w:val="22"/>
        </w:rPr>
        <w:t xml:space="preserve">In the event that the execution of the </w:t>
      </w:r>
      <w:r w:rsidR="00DF5DB3" w:rsidRPr="00B106AA">
        <w:rPr>
          <w:sz w:val="22"/>
          <w:szCs w:val="22"/>
        </w:rPr>
        <w:t>C</w:t>
      </w:r>
      <w:r w:rsidRPr="00B106AA">
        <w:rPr>
          <w:sz w:val="22"/>
          <w:szCs w:val="22"/>
        </w:rPr>
        <w:t xml:space="preserve">onveyance </w:t>
      </w:r>
      <w:r w:rsidR="00DF5DB3" w:rsidRPr="00B106AA">
        <w:rPr>
          <w:sz w:val="22"/>
          <w:szCs w:val="22"/>
        </w:rPr>
        <w:t xml:space="preserve">Deed </w:t>
      </w:r>
      <w:r w:rsidRPr="00B106AA">
        <w:rPr>
          <w:sz w:val="22"/>
          <w:szCs w:val="22"/>
        </w:rPr>
        <w:t xml:space="preserve">is delayed for any reason whatsoever, the Allottee(s) shall alone be liable to pay any increase in stamp duty, registration charges and other like charges before the execution of the </w:t>
      </w:r>
      <w:r w:rsidR="007D32E8" w:rsidRPr="00B106AA">
        <w:rPr>
          <w:sz w:val="22"/>
          <w:szCs w:val="22"/>
        </w:rPr>
        <w:t>C</w:t>
      </w:r>
      <w:r w:rsidRPr="00B106AA">
        <w:rPr>
          <w:sz w:val="22"/>
          <w:szCs w:val="22"/>
        </w:rPr>
        <w:t xml:space="preserve">onveyance </w:t>
      </w:r>
      <w:r w:rsidR="007D32E8" w:rsidRPr="00B106AA">
        <w:rPr>
          <w:sz w:val="22"/>
          <w:szCs w:val="22"/>
        </w:rPr>
        <w:t>Deed</w:t>
      </w:r>
      <w:r w:rsidRPr="00B106AA">
        <w:rPr>
          <w:sz w:val="22"/>
          <w:szCs w:val="22"/>
        </w:rPr>
        <w:t>.</w:t>
      </w:r>
    </w:p>
    <w:p w14:paraId="0C4D8670" w14:textId="77777777" w:rsidR="00684AAE" w:rsidRPr="00B106AA" w:rsidRDefault="00684AAE" w:rsidP="00771734">
      <w:pPr>
        <w:pStyle w:val="BodyText"/>
        <w:ind w:left="720" w:hanging="720"/>
        <w:rPr>
          <w:sz w:val="22"/>
          <w:szCs w:val="22"/>
        </w:rPr>
      </w:pPr>
    </w:p>
    <w:p w14:paraId="152B1C74" w14:textId="77777777" w:rsidR="00684AAE" w:rsidRPr="00B106AA" w:rsidRDefault="00684AAE" w:rsidP="005D2F7C">
      <w:pPr>
        <w:pStyle w:val="BodyText"/>
        <w:ind w:left="720"/>
        <w:jc w:val="both"/>
        <w:rPr>
          <w:sz w:val="22"/>
          <w:szCs w:val="22"/>
        </w:rPr>
      </w:pPr>
      <w:r w:rsidRPr="00B106AA">
        <w:rPr>
          <w:sz w:val="22"/>
          <w:szCs w:val="22"/>
        </w:rPr>
        <w:t xml:space="preserve">In case the Allottee(s) has taken any loan from any bank/ financial institution for the </w:t>
      </w:r>
      <w:r w:rsidR="001A3D80" w:rsidRPr="00B106AA">
        <w:rPr>
          <w:sz w:val="22"/>
          <w:szCs w:val="22"/>
        </w:rPr>
        <w:t xml:space="preserve">Independent </w:t>
      </w:r>
      <w:r w:rsidR="005E23EF" w:rsidRPr="00B106AA">
        <w:rPr>
          <w:sz w:val="22"/>
          <w:szCs w:val="22"/>
        </w:rPr>
        <w:t>Floor Residence</w:t>
      </w:r>
      <w:r w:rsidRPr="00B106AA">
        <w:rPr>
          <w:sz w:val="22"/>
          <w:szCs w:val="22"/>
        </w:rPr>
        <w:t xml:space="preserve">, the original transfer documents including the </w:t>
      </w:r>
      <w:r w:rsidR="006E36EC" w:rsidRPr="00B106AA">
        <w:rPr>
          <w:sz w:val="22"/>
          <w:szCs w:val="22"/>
        </w:rPr>
        <w:t xml:space="preserve">Conveyance Deed </w:t>
      </w:r>
      <w:r w:rsidRPr="00B106AA">
        <w:rPr>
          <w:sz w:val="22"/>
          <w:szCs w:val="22"/>
        </w:rPr>
        <w:t>shall be directly handed over by the Promoter to the lending institution, if so required by them.</w:t>
      </w:r>
    </w:p>
    <w:p w14:paraId="31EF5699" w14:textId="77777777" w:rsidR="00684AAE" w:rsidRPr="00B106AA" w:rsidRDefault="00684AAE" w:rsidP="00771734">
      <w:pPr>
        <w:pStyle w:val="BodyText"/>
        <w:ind w:left="720" w:hanging="720"/>
        <w:rPr>
          <w:sz w:val="22"/>
          <w:szCs w:val="22"/>
        </w:rPr>
      </w:pPr>
    </w:p>
    <w:p w14:paraId="45D9F7DC" w14:textId="77777777" w:rsidR="00684AAE" w:rsidRPr="00B106AA" w:rsidRDefault="00684AAE" w:rsidP="005D2F7C">
      <w:pPr>
        <w:pStyle w:val="Heading1"/>
        <w:numPr>
          <w:ilvl w:val="0"/>
          <w:numId w:val="10"/>
        </w:numPr>
        <w:ind w:left="720" w:hanging="720"/>
        <w:rPr>
          <w:sz w:val="22"/>
          <w:szCs w:val="22"/>
        </w:rPr>
      </w:pPr>
      <w:r w:rsidRPr="00B106AA">
        <w:rPr>
          <w:sz w:val="22"/>
          <w:szCs w:val="22"/>
        </w:rPr>
        <w:t>ASSOCIATION</w:t>
      </w:r>
      <w:r w:rsidR="005D2F7C" w:rsidRPr="00B106AA">
        <w:rPr>
          <w:sz w:val="22"/>
          <w:szCs w:val="22"/>
        </w:rPr>
        <w:t xml:space="preserve"> </w:t>
      </w:r>
      <w:r w:rsidRPr="00B106AA">
        <w:rPr>
          <w:sz w:val="22"/>
          <w:szCs w:val="22"/>
        </w:rPr>
        <w:t>FORMATION</w:t>
      </w:r>
      <w:r w:rsidR="005D2F7C" w:rsidRPr="00B106AA">
        <w:rPr>
          <w:sz w:val="22"/>
          <w:szCs w:val="22"/>
        </w:rPr>
        <w:t xml:space="preserve"> </w:t>
      </w:r>
      <w:r w:rsidRPr="00B106AA">
        <w:rPr>
          <w:sz w:val="22"/>
          <w:szCs w:val="22"/>
        </w:rPr>
        <w:t>AND</w:t>
      </w:r>
      <w:r w:rsidRPr="00B106AA">
        <w:rPr>
          <w:sz w:val="22"/>
          <w:szCs w:val="22"/>
        </w:rPr>
        <w:tab/>
        <w:t>MAINTENANCE</w:t>
      </w:r>
      <w:r w:rsidR="005D2F7C" w:rsidRPr="00B106AA">
        <w:rPr>
          <w:sz w:val="22"/>
          <w:szCs w:val="22"/>
        </w:rPr>
        <w:t xml:space="preserve"> </w:t>
      </w:r>
      <w:r w:rsidRPr="00B106AA">
        <w:rPr>
          <w:sz w:val="22"/>
          <w:szCs w:val="22"/>
        </w:rPr>
        <w:t>OF</w:t>
      </w:r>
      <w:r w:rsidR="005D2F7C" w:rsidRPr="00B106AA">
        <w:rPr>
          <w:sz w:val="22"/>
          <w:szCs w:val="22"/>
        </w:rPr>
        <w:t xml:space="preserve"> </w:t>
      </w:r>
      <w:r w:rsidRPr="00B106AA">
        <w:rPr>
          <w:sz w:val="22"/>
          <w:szCs w:val="22"/>
        </w:rPr>
        <w:t>THE</w:t>
      </w:r>
      <w:r w:rsidR="005D2F7C" w:rsidRPr="00B106AA">
        <w:rPr>
          <w:sz w:val="22"/>
          <w:szCs w:val="22"/>
        </w:rPr>
        <w:t xml:space="preserve"> </w:t>
      </w:r>
      <w:r w:rsidRPr="00B106AA">
        <w:rPr>
          <w:sz w:val="22"/>
          <w:szCs w:val="22"/>
        </w:rPr>
        <w:t>SAID BUILDING</w:t>
      </w:r>
      <w:r w:rsidR="005D2F7C" w:rsidRPr="00B106AA">
        <w:rPr>
          <w:sz w:val="22"/>
          <w:szCs w:val="22"/>
        </w:rPr>
        <w:t xml:space="preserve"> </w:t>
      </w:r>
      <w:r w:rsidRPr="00B106AA">
        <w:rPr>
          <w:sz w:val="22"/>
          <w:szCs w:val="22"/>
        </w:rPr>
        <w:t xml:space="preserve">/ </w:t>
      </w:r>
      <w:r w:rsidR="005E23EF" w:rsidRPr="00B106AA">
        <w:rPr>
          <w:sz w:val="22"/>
          <w:szCs w:val="22"/>
        </w:rPr>
        <w:t>FLOOR RESIDENCE</w:t>
      </w:r>
      <w:r w:rsidR="005D2F7C" w:rsidRPr="00B106AA">
        <w:rPr>
          <w:sz w:val="22"/>
          <w:szCs w:val="22"/>
        </w:rPr>
        <w:t xml:space="preserve"> </w:t>
      </w:r>
      <w:r w:rsidRPr="00B106AA">
        <w:rPr>
          <w:sz w:val="22"/>
          <w:szCs w:val="22"/>
        </w:rPr>
        <w:t>/ PROJECT:</w:t>
      </w:r>
    </w:p>
    <w:p w14:paraId="56068950" w14:textId="77777777" w:rsidR="00684AAE" w:rsidRPr="00B106AA" w:rsidRDefault="00684AAE" w:rsidP="00771734">
      <w:pPr>
        <w:pStyle w:val="BodyText"/>
        <w:ind w:left="720" w:hanging="720"/>
        <w:rPr>
          <w:b/>
          <w:sz w:val="22"/>
          <w:szCs w:val="22"/>
        </w:rPr>
      </w:pPr>
    </w:p>
    <w:p w14:paraId="53CEAC76" w14:textId="584C3A69" w:rsidR="00684AAE" w:rsidRPr="00B106AA" w:rsidRDefault="00C86175" w:rsidP="00E8403B">
      <w:pPr>
        <w:pStyle w:val="BodyText"/>
        <w:numPr>
          <w:ilvl w:val="1"/>
          <w:numId w:val="10"/>
        </w:numPr>
        <w:ind w:left="709" w:hanging="709"/>
        <w:jc w:val="both"/>
        <w:rPr>
          <w:sz w:val="22"/>
          <w:szCs w:val="22"/>
        </w:rPr>
      </w:pPr>
      <w:r w:rsidRPr="00B106AA">
        <w:rPr>
          <w:sz w:val="22"/>
          <w:szCs w:val="22"/>
        </w:rPr>
        <w:t>Owner-1</w:t>
      </w:r>
      <w:r w:rsidR="001A3D80" w:rsidRPr="00B106AA">
        <w:rPr>
          <w:sz w:val="22"/>
          <w:szCs w:val="22"/>
        </w:rPr>
        <w:t>/Promoter</w:t>
      </w:r>
      <w:r w:rsidRPr="00B106AA">
        <w:rPr>
          <w:sz w:val="22"/>
          <w:szCs w:val="22"/>
        </w:rPr>
        <w:t xml:space="preserve"> and Owner-2 </w:t>
      </w:r>
      <w:r w:rsidR="00517439" w:rsidRPr="00B106AA">
        <w:rPr>
          <w:sz w:val="22"/>
          <w:szCs w:val="22"/>
        </w:rPr>
        <w:t xml:space="preserve"> or the Promoter shall</w:t>
      </w:r>
      <w:r w:rsidR="00684AAE" w:rsidRPr="00B106AA">
        <w:rPr>
          <w:sz w:val="22"/>
          <w:szCs w:val="22"/>
        </w:rPr>
        <w:t xml:space="preserve"> </w:t>
      </w:r>
      <w:r w:rsidR="00517439" w:rsidRPr="00B106AA">
        <w:rPr>
          <w:sz w:val="22"/>
          <w:szCs w:val="22"/>
        </w:rPr>
        <w:t xml:space="preserve">as the case may be </w:t>
      </w:r>
      <w:r w:rsidR="00684AAE" w:rsidRPr="00B106AA">
        <w:rPr>
          <w:sz w:val="22"/>
          <w:szCs w:val="22"/>
        </w:rPr>
        <w:t>formulate an association of allottee(s) (“</w:t>
      </w:r>
      <w:r w:rsidR="00684AAE" w:rsidRPr="00B106AA">
        <w:rPr>
          <w:b/>
          <w:sz w:val="22"/>
          <w:szCs w:val="22"/>
        </w:rPr>
        <w:t>Association of Allottees</w:t>
      </w:r>
      <w:r w:rsidR="00684AAE" w:rsidRPr="00B106AA">
        <w:rPr>
          <w:sz w:val="22"/>
          <w:szCs w:val="22"/>
        </w:rPr>
        <w:t xml:space="preserve">”) in the </w:t>
      </w:r>
      <w:r w:rsidRPr="00B106AA">
        <w:rPr>
          <w:sz w:val="22"/>
          <w:szCs w:val="22"/>
        </w:rPr>
        <w:t xml:space="preserve">Plotted Colony which is registered with </w:t>
      </w:r>
      <w:r w:rsidR="00000400" w:rsidRPr="00B106AA">
        <w:rPr>
          <w:sz w:val="22"/>
          <w:szCs w:val="22"/>
        </w:rPr>
        <w:t xml:space="preserve">Haryana </w:t>
      </w:r>
      <w:r w:rsidRPr="00B106AA">
        <w:rPr>
          <w:sz w:val="22"/>
          <w:szCs w:val="22"/>
        </w:rPr>
        <w:t>Real Estate Regulatory Authority vide registration no</w:t>
      </w:r>
      <w:r w:rsidR="00BF4191" w:rsidRPr="00B106AA">
        <w:rPr>
          <w:sz w:val="22"/>
          <w:szCs w:val="22"/>
        </w:rPr>
        <w:t xml:space="preserve"> </w:t>
      </w:r>
      <w:commentRangeStart w:id="23"/>
      <w:r w:rsidR="00BF4191" w:rsidRPr="00B106AA">
        <w:rPr>
          <w:bCs/>
          <w:lang w:val="en-IN"/>
        </w:rPr>
        <w:t>RC</w:t>
      </w:r>
      <w:commentRangeEnd w:id="23"/>
      <w:r w:rsidR="0001249E" w:rsidRPr="00B106AA">
        <w:rPr>
          <w:rStyle w:val="CommentReference"/>
        </w:rPr>
        <w:commentReference w:id="23"/>
      </w:r>
      <w:r w:rsidR="00BF4191" w:rsidRPr="00B106AA">
        <w:rPr>
          <w:bCs/>
          <w:lang w:val="en-IN"/>
        </w:rPr>
        <w:t>/REP/HARERA/GGM/500/232/2021/68 dated 25.10.2021</w:t>
      </w:r>
      <w:r w:rsidRPr="00B106AA">
        <w:rPr>
          <w:sz w:val="22"/>
          <w:szCs w:val="22"/>
        </w:rPr>
        <w:t xml:space="preserve">, in which </w:t>
      </w:r>
      <w:r w:rsidR="00E94299" w:rsidRPr="00B106AA">
        <w:rPr>
          <w:sz w:val="22"/>
          <w:szCs w:val="22"/>
        </w:rPr>
        <w:t xml:space="preserve">the </w:t>
      </w:r>
      <w:r w:rsidRPr="00B106AA">
        <w:rPr>
          <w:sz w:val="22"/>
          <w:szCs w:val="22"/>
        </w:rPr>
        <w:t xml:space="preserve">owners of floor residences constructed on the plots in the Plotted Colony, shall be </w:t>
      </w:r>
      <w:r w:rsidR="00F8056B" w:rsidRPr="00B106AA">
        <w:rPr>
          <w:sz w:val="22"/>
          <w:szCs w:val="22"/>
        </w:rPr>
        <w:t xml:space="preserve">the </w:t>
      </w:r>
      <w:r w:rsidRPr="00B106AA">
        <w:rPr>
          <w:sz w:val="22"/>
          <w:szCs w:val="22"/>
        </w:rPr>
        <w:t>members. Owner-1</w:t>
      </w:r>
      <w:r w:rsidR="001956C1" w:rsidRPr="00B106AA">
        <w:rPr>
          <w:sz w:val="22"/>
          <w:szCs w:val="22"/>
        </w:rPr>
        <w:t>/Promoter</w:t>
      </w:r>
      <w:r w:rsidRPr="00B106AA">
        <w:rPr>
          <w:sz w:val="22"/>
          <w:szCs w:val="22"/>
        </w:rPr>
        <w:t xml:space="preserve"> and Owner-2 </w:t>
      </w:r>
      <w:r w:rsidR="00F8056B" w:rsidRPr="00B106AA">
        <w:rPr>
          <w:sz w:val="22"/>
          <w:szCs w:val="22"/>
        </w:rPr>
        <w:t xml:space="preserve">or the Promoter as the case </w:t>
      </w:r>
      <w:r w:rsidRPr="00B106AA">
        <w:rPr>
          <w:sz w:val="22"/>
          <w:szCs w:val="22"/>
        </w:rPr>
        <w:t xml:space="preserve">may </w:t>
      </w:r>
      <w:r w:rsidR="00F8056B" w:rsidRPr="00B106AA">
        <w:rPr>
          <w:sz w:val="22"/>
          <w:szCs w:val="22"/>
        </w:rPr>
        <w:t xml:space="preserve">be </w:t>
      </w:r>
      <w:r w:rsidRPr="00B106AA">
        <w:rPr>
          <w:sz w:val="22"/>
          <w:szCs w:val="22"/>
        </w:rPr>
        <w:t>for</w:t>
      </w:r>
      <w:r w:rsidR="00E94299" w:rsidRPr="00B106AA">
        <w:rPr>
          <w:sz w:val="22"/>
          <w:szCs w:val="22"/>
        </w:rPr>
        <w:t>m</w:t>
      </w:r>
      <w:r w:rsidRPr="00B106AA">
        <w:rPr>
          <w:sz w:val="22"/>
          <w:szCs w:val="22"/>
        </w:rPr>
        <w:t xml:space="preserve"> the said Association of Allottees </w:t>
      </w:r>
      <w:r w:rsidR="00684AAE" w:rsidRPr="00B106AA">
        <w:rPr>
          <w:sz w:val="22"/>
          <w:szCs w:val="22"/>
        </w:rPr>
        <w:t xml:space="preserve">either for the entire </w:t>
      </w:r>
      <w:r w:rsidRPr="00B106AA">
        <w:rPr>
          <w:sz w:val="22"/>
          <w:szCs w:val="22"/>
        </w:rPr>
        <w:t xml:space="preserve">Plotted Colony </w:t>
      </w:r>
      <w:r w:rsidR="00684AAE" w:rsidRPr="00B106AA">
        <w:rPr>
          <w:sz w:val="22"/>
          <w:szCs w:val="22"/>
        </w:rPr>
        <w:t xml:space="preserve">or in a phase wise manner, under applicable laws for maintenance of </w:t>
      </w:r>
      <w:r w:rsidR="00E33F99" w:rsidRPr="00B106AA">
        <w:rPr>
          <w:sz w:val="22"/>
          <w:szCs w:val="22"/>
        </w:rPr>
        <w:t xml:space="preserve">Common Areas &amp; Facilities of the </w:t>
      </w:r>
      <w:r w:rsidRPr="00B106AA">
        <w:rPr>
          <w:sz w:val="22"/>
          <w:szCs w:val="22"/>
        </w:rPr>
        <w:t>Plotted Colony</w:t>
      </w:r>
      <w:r w:rsidR="00F8056B" w:rsidRPr="00B106AA">
        <w:rPr>
          <w:sz w:val="22"/>
          <w:szCs w:val="22"/>
        </w:rPr>
        <w:t xml:space="preserve">/Project </w:t>
      </w:r>
      <w:r w:rsidR="00684AAE" w:rsidRPr="00B106AA">
        <w:rPr>
          <w:sz w:val="22"/>
          <w:szCs w:val="22"/>
        </w:rPr>
        <w:t xml:space="preserve">. </w:t>
      </w:r>
      <w:r w:rsidRPr="00B106AA">
        <w:rPr>
          <w:sz w:val="22"/>
          <w:szCs w:val="22"/>
        </w:rPr>
        <w:t>Owner-1</w:t>
      </w:r>
      <w:r w:rsidR="001956C1" w:rsidRPr="00B106AA">
        <w:rPr>
          <w:sz w:val="22"/>
          <w:szCs w:val="22"/>
        </w:rPr>
        <w:t>/Promoter</w:t>
      </w:r>
      <w:r w:rsidRPr="00B106AA">
        <w:rPr>
          <w:sz w:val="22"/>
          <w:szCs w:val="22"/>
        </w:rPr>
        <w:t xml:space="preserve"> and Owner-2, </w:t>
      </w:r>
      <w:r w:rsidR="00684AAE" w:rsidRPr="00B106AA">
        <w:rPr>
          <w:sz w:val="22"/>
          <w:szCs w:val="22"/>
        </w:rPr>
        <w:t xml:space="preserve">shall be responsible to maintain </w:t>
      </w:r>
      <w:r w:rsidR="0086443E" w:rsidRPr="00B106AA">
        <w:rPr>
          <w:sz w:val="22"/>
          <w:szCs w:val="22"/>
        </w:rPr>
        <w:t>Common Areas &amp; Facilities of the</w:t>
      </w:r>
      <w:r w:rsidRPr="00B106AA">
        <w:rPr>
          <w:sz w:val="22"/>
          <w:szCs w:val="22"/>
        </w:rPr>
        <w:t xml:space="preserve"> Plotted Colony</w:t>
      </w:r>
      <w:r w:rsidR="00F8056B" w:rsidRPr="00B106AA">
        <w:rPr>
          <w:sz w:val="22"/>
          <w:szCs w:val="22"/>
        </w:rPr>
        <w:t xml:space="preserve">/Project </w:t>
      </w:r>
      <w:r w:rsidR="00684AAE" w:rsidRPr="00B106AA">
        <w:rPr>
          <w:sz w:val="22"/>
          <w:szCs w:val="22"/>
        </w:rPr>
        <w:t xml:space="preserve">till the taking over of the maintenance of such </w:t>
      </w:r>
      <w:r w:rsidR="0086443E" w:rsidRPr="00B106AA">
        <w:rPr>
          <w:sz w:val="22"/>
          <w:szCs w:val="22"/>
        </w:rPr>
        <w:t xml:space="preserve">Common Areas &amp; Facilities of the </w:t>
      </w:r>
      <w:r w:rsidRPr="00B106AA">
        <w:rPr>
          <w:sz w:val="22"/>
          <w:szCs w:val="22"/>
        </w:rPr>
        <w:t>Plotted Colony</w:t>
      </w:r>
      <w:r w:rsidR="002B6B05" w:rsidRPr="00B106AA">
        <w:rPr>
          <w:sz w:val="22"/>
          <w:szCs w:val="22"/>
        </w:rPr>
        <w:t xml:space="preserve">/Project </w:t>
      </w:r>
      <w:r w:rsidR="00684AAE" w:rsidRPr="00B106AA">
        <w:rPr>
          <w:sz w:val="22"/>
          <w:szCs w:val="22"/>
        </w:rPr>
        <w:t>by the Association of Allottees or the Competent Authority, as the case may be, either itself or through a maintenance agency (“</w:t>
      </w:r>
      <w:r w:rsidR="00684AAE" w:rsidRPr="00B106AA">
        <w:rPr>
          <w:b/>
          <w:sz w:val="22"/>
          <w:szCs w:val="22"/>
        </w:rPr>
        <w:t>Maintenance Agency</w:t>
      </w:r>
      <w:r w:rsidR="00684AAE" w:rsidRPr="00B106AA">
        <w:rPr>
          <w:sz w:val="22"/>
          <w:szCs w:val="22"/>
        </w:rPr>
        <w:t>”)</w:t>
      </w:r>
      <w:r w:rsidR="00DF07D2" w:rsidRPr="00B106AA">
        <w:rPr>
          <w:sz w:val="22"/>
          <w:szCs w:val="22"/>
        </w:rPr>
        <w:t xml:space="preserve"> subject to payment of the </w:t>
      </w:r>
      <w:r w:rsidR="00AB48C6" w:rsidRPr="00B106AA">
        <w:rPr>
          <w:sz w:val="22"/>
          <w:szCs w:val="22"/>
        </w:rPr>
        <w:t>M</w:t>
      </w:r>
      <w:r w:rsidR="00DF07D2" w:rsidRPr="00B106AA">
        <w:rPr>
          <w:sz w:val="22"/>
          <w:szCs w:val="22"/>
        </w:rPr>
        <w:t xml:space="preserve">aintenance </w:t>
      </w:r>
      <w:r w:rsidR="00AB48C6" w:rsidRPr="00B106AA">
        <w:rPr>
          <w:sz w:val="22"/>
          <w:szCs w:val="22"/>
        </w:rPr>
        <w:t>C</w:t>
      </w:r>
      <w:r w:rsidR="00DF07D2" w:rsidRPr="00B106AA">
        <w:rPr>
          <w:sz w:val="22"/>
          <w:szCs w:val="22"/>
        </w:rPr>
        <w:t xml:space="preserve">harges by the </w:t>
      </w:r>
      <w:r w:rsidR="00D149CA" w:rsidRPr="00B106AA">
        <w:rPr>
          <w:sz w:val="22"/>
          <w:szCs w:val="22"/>
        </w:rPr>
        <w:t>A</w:t>
      </w:r>
      <w:r w:rsidR="00DF07D2" w:rsidRPr="00B106AA">
        <w:rPr>
          <w:sz w:val="22"/>
          <w:szCs w:val="22"/>
        </w:rPr>
        <w:t>llottee</w:t>
      </w:r>
      <w:r w:rsidR="00D149CA" w:rsidRPr="00B106AA">
        <w:rPr>
          <w:sz w:val="22"/>
          <w:szCs w:val="22"/>
        </w:rPr>
        <w:t>(</w:t>
      </w:r>
      <w:r w:rsidR="00DF07D2" w:rsidRPr="00B106AA">
        <w:rPr>
          <w:sz w:val="22"/>
          <w:szCs w:val="22"/>
        </w:rPr>
        <w:t>s</w:t>
      </w:r>
      <w:r w:rsidR="00D149CA" w:rsidRPr="00B106AA">
        <w:rPr>
          <w:sz w:val="22"/>
          <w:szCs w:val="22"/>
        </w:rPr>
        <w:t>).</w:t>
      </w:r>
    </w:p>
    <w:p w14:paraId="3ABB0202" w14:textId="77777777" w:rsidR="00ED3A4C" w:rsidRPr="00B106AA" w:rsidRDefault="00ED3A4C" w:rsidP="00ED3A4C">
      <w:pPr>
        <w:pStyle w:val="BodyText"/>
        <w:ind w:left="720"/>
        <w:jc w:val="both"/>
        <w:rPr>
          <w:sz w:val="22"/>
          <w:szCs w:val="22"/>
        </w:rPr>
      </w:pPr>
    </w:p>
    <w:p w14:paraId="3348EA15" w14:textId="51E6C0CB" w:rsidR="00684AAE" w:rsidRPr="00B106AA" w:rsidRDefault="00684AAE" w:rsidP="00483F01">
      <w:pPr>
        <w:pStyle w:val="ListParagraph"/>
        <w:numPr>
          <w:ilvl w:val="1"/>
          <w:numId w:val="10"/>
        </w:numPr>
        <w:tabs>
          <w:tab w:val="left" w:pos="1541"/>
        </w:tabs>
        <w:ind w:left="720" w:hanging="720"/>
      </w:pPr>
      <w:r w:rsidRPr="00B106AA">
        <w:t xml:space="preserve">In case, the Association of Allottees </w:t>
      </w:r>
      <w:r w:rsidR="001956C1" w:rsidRPr="00B106AA">
        <w:t xml:space="preserve">or the Competent Authority </w:t>
      </w:r>
      <w:r w:rsidRPr="00B106AA">
        <w:t xml:space="preserve">fails to take handover of the </w:t>
      </w:r>
      <w:r w:rsidR="001B21E7" w:rsidRPr="00B106AA">
        <w:t xml:space="preserve">Common Areas &amp; Facilities of the </w:t>
      </w:r>
      <w:r w:rsidR="00C86175" w:rsidRPr="00B106AA">
        <w:t>Plotted Colony</w:t>
      </w:r>
      <w:r w:rsidR="00CD2701" w:rsidRPr="00B106AA">
        <w:t>/project</w:t>
      </w:r>
      <w:r w:rsidR="00C86175" w:rsidRPr="00B106AA">
        <w:t xml:space="preserve">, </w:t>
      </w:r>
      <w:r w:rsidRPr="00B106AA">
        <w:t>then in such a case, the Promoter shall have a right to recover the charges as may be incurred on maintenance thereof for the delayed period</w:t>
      </w:r>
      <w:r w:rsidR="009F2A30" w:rsidRPr="00B106AA">
        <w:t xml:space="preserve"> till such time the han</w:t>
      </w:r>
      <w:r w:rsidR="00676D1B" w:rsidRPr="00B106AA">
        <w:t>dover is taken by the Association of Allottees</w:t>
      </w:r>
      <w:r w:rsidRPr="00B106AA">
        <w:t xml:space="preserve">, which shall be recoverable from the Association of Allottees or proportionately from all </w:t>
      </w:r>
      <w:r w:rsidR="00F701BF" w:rsidRPr="00B106AA">
        <w:t>A</w:t>
      </w:r>
      <w:r w:rsidRPr="00B106AA">
        <w:t xml:space="preserve">llottee(s) </w:t>
      </w:r>
      <w:r w:rsidR="00C86175" w:rsidRPr="00B106AA">
        <w:t xml:space="preserve">of </w:t>
      </w:r>
      <w:r w:rsidR="001956C1" w:rsidRPr="00B106AA">
        <w:t>Independent F</w:t>
      </w:r>
      <w:r w:rsidR="00C86175" w:rsidRPr="00B106AA">
        <w:t xml:space="preserve">loor </w:t>
      </w:r>
      <w:r w:rsidR="001956C1" w:rsidRPr="00B106AA">
        <w:t>R</w:t>
      </w:r>
      <w:r w:rsidR="00C86175" w:rsidRPr="00B106AA">
        <w:t>es</w:t>
      </w:r>
      <w:r w:rsidR="00705EB6" w:rsidRPr="00B106AA">
        <w:t>i</w:t>
      </w:r>
      <w:r w:rsidR="00C86175" w:rsidRPr="00B106AA">
        <w:t>dences within the Plotted Colony</w:t>
      </w:r>
      <w:r w:rsidR="00CD2701" w:rsidRPr="00B106AA">
        <w:t>/Project as the case may be</w:t>
      </w:r>
      <w:r w:rsidR="00C86175" w:rsidRPr="00B106AA">
        <w:t>.</w:t>
      </w:r>
    </w:p>
    <w:p w14:paraId="0F48FBED" w14:textId="77777777" w:rsidR="00DD1A13" w:rsidRPr="00B106AA" w:rsidRDefault="00DD1A13" w:rsidP="00DD1A13">
      <w:pPr>
        <w:pStyle w:val="ListParagraph"/>
      </w:pPr>
    </w:p>
    <w:p w14:paraId="7DF573D5" w14:textId="77777777" w:rsidR="00C86175" w:rsidRPr="00B106AA" w:rsidRDefault="00C86175" w:rsidP="00483F01">
      <w:pPr>
        <w:pStyle w:val="ListParagraph"/>
        <w:tabs>
          <w:tab w:val="left" w:pos="1541"/>
        </w:tabs>
        <w:ind w:left="720" w:firstLine="0"/>
      </w:pPr>
    </w:p>
    <w:p w14:paraId="4C69B02F" w14:textId="77777777" w:rsidR="00684AAE" w:rsidRPr="00B106AA" w:rsidRDefault="00684AAE" w:rsidP="00483F01">
      <w:pPr>
        <w:pStyle w:val="ListParagraph"/>
        <w:numPr>
          <w:ilvl w:val="1"/>
          <w:numId w:val="10"/>
        </w:numPr>
        <w:tabs>
          <w:tab w:val="left" w:pos="1521"/>
        </w:tabs>
        <w:ind w:left="720" w:hanging="720"/>
      </w:pPr>
      <w:r w:rsidRPr="00B106AA">
        <w:t xml:space="preserve">The Allottee(s) shall pay the </w:t>
      </w:r>
      <w:r w:rsidR="00AB48C6" w:rsidRPr="00B106AA">
        <w:t>M</w:t>
      </w:r>
      <w:r w:rsidRPr="00B106AA">
        <w:t xml:space="preserve">aintenance </w:t>
      </w:r>
      <w:r w:rsidR="00AB48C6" w:rsidRPr="00B106AA">
        <w:t>C</w:t>
      </w:r>
      <w:r w:rsidRPr="00B106AA">
        <w:t xml:space="preserve">harges as may be levied by the Maintenance Agency and shall also enter into a maintenance agreement with the Maintenance Agency in the format to be provided by the </w:t>
      </w:r>
      <w:r w:rsidR="005A1C8F" w:rsidRPr="00B106AA">
        <w:t>Promoter</w:t>
      </w:r>
      <w:r w:rsidR="00AB48C6" w:rsidRPr="00B106AA">
        <w:t xml:space="preserve"> or the Association of Allottees</w:t>
      </w:r>
      <w:r w:rsidRPr="00B106AA">
        <w:t>.</w:t>
      </w:r>
    </w:p>
    <w:p w14:paraId="0D98D404" w14:textId="77777777" w:rsidR="00DD1A13" w:rsidRPr="00B106AA" w:rsidRDefault="00DD1A13" w:rsidP="00DD1A13">
      <w:pPr>
        <w:pStyle w:val="ListParagraph"/>
      </w:pPr>
    </w:p>
    <w:p w14:paraId="3B0A683B" w14:textId="77777777" w:rsidR="00684AAE" w:rsidRPr="00B106AA" w:rsidRDefault="00684AAE" w:rsidP="00771734">
      <w:pPr>
        <w:pStyle w:val="BodyText"/>
        <w:ind w:left="720" w:hanging="720"/>
        <w:rPr>
          <w:sz w:val="22"/>
          <w:szCs w:val="22"/>
        </w:rPr>
      </w:pPr>
    </w:p>
    <w:p w14:paraId="194D83EA" w14:textId="77777777" w:rsidR="0090008F" w:rsidRPr="00B106AA" w:rsidRDefault="00684AAE" w:rsidP="00EA1EE9">
      <w:pPr>
        <w:pStyle w:val="ListParagraph"/>
        <w:numPr>
          <w:ilvl w:val="1"/>
          <w:numId w:val="10"/>
        </w:numPr>
        <w:tabs>
          <w:tab w:val="left" w:pos="1521"/>
        </w:tabs>
        <w:ind w:left="720" w:hanging="720"/>
        <w:rPr>
          <w:color w:val="1F1F1E"/>
        </w:rPr>
      </w:pPr>
      <w:r w:rsidRPr="00B106AA">
        <w:t xml:space="preserve">Simultaneously with the execution of the Conveyance Deed, the Allottee(s) shall enter into a maintenance agreement with the </w:t>
      </w:r>
      <w:r w:rsidR="005A1C8F" w:rsidRPr="00B106AA">
        <w:t>Promoter</w:t>
      </w:r>
      <w:r w:rsidRPr="00B106AA">
        <w:t xml:space="preserve"> </w:t>
      </w:r>
      <w:r w:rsidR="00A47B02" w:rsidRPr="00B106AA">
        <w:t xml:space="preserve">or </w:t>
      </w:r>
      <w:r w:rsidR="00CC2380" w:rsidRPr="00B106AA">
        <w:t>M</w:t>
      </w:r>
      <w:r w:rsidR="00A47B02" w:rsidRPr="00B106AA">
        <w:t xml:space="preserve">aintenance </w:t>
      </w:r>
      <w:r w:rsidR="00CC2380" w:rsidRPr="00B106AA">
        <w:t xml:space="preserve">Agency </w:t>
      </w:r>
      <w:r w:rsidRPr="00B106AA">
        <w:t>with regard to the above, which shall provide detailed terms / conditions with regard to the above.</w:t>
      </w:r>
    </w:p>
    <w:p w14:paraId="4DCA71BD" w14:textId="77777777" w:rsidR="00DD1A13" w:rsidRPr="00B106AA" w:rsidRDefault="00DD1A13" w:rsidP="00DD1A13">
      <w:pPr>
        <w:pStyle w:val="ListParagraph"/>
        <w:rPr>
          <w:color w:val="1F1F1E"/>
        </w:rPr>
      </w:pPr>
    </w:p>
    <w:p w14:paraId="6A7A2F4F" w14:textId="77777777" w:rsidR="0090008F" w:rsidRPr="00B106AA" w:rsidRDefault="0090008F" w:rsidP="00EA1EE9">
      <w:pPr>
        <w:pStyle w:val="ListParagraph"/>
        <w:tabs>
          <w:tab w:val="left" w:pos="1521"/>
        </w:tabs>
        <w:ind w:left="720" w:firstLine="0"/>
        <w:rPr>
          <w:color w:val="1F1F1E"/>
        </w:rPr>
      </w:pPr>
    </w:p>
    <w:p w14:paraId="6C75C6C2" w14:textId="77777777" w:rsidR="0090008F" w:rsidRPr="00B106AA" w:rsidRDefault="0090008F" w:rsidP="00EA1EE9">
      <w:pPr>
        <w:pStyle w:val="ListParagraph"/>
        <w:numPr>
          <w:ilvl w:val="1"/>
          <w:numId w:val="10"/>
        </w:numPr>
        <w:tabs>
          <w:tab w:val="left" w:pos="1521"/>
        </w:tabs>
        <w:ind w:left="720" w:hanging="720"/>
        <w:rPr>
          <w:color w:val="1F1F1E"/>
        </w:rPr>
      </w:pPr>
      <w:r w:rsidRPr="00B106AA">
        <w:t>The</w:t>
      </w:r>
      <w:r w:rsidRPr="00B106AA">
        <w:rPr>
          <w:spacing w:val="18"/>
        </w:rPr>
        <w:t xml:space="preserve"> </w:t>
      </w:r>
      <w:r w:rsidRPr="00B106AA">
        <w:t>Allo</w:t>
      </w:r>
      <w:r w:rsidRPr="00B106AA">
        <w:rPr>
          <w:spacing w:val="1"/>
        </w:rPr>
        <w:t>t</w:t>
      </w:r>
      <w:r w:rsidRPr="00B106AA">
        <w:t>tee(s)</w:t>
      </w:r>
      <w:r w:rsidRPr="00B106AA">
        <w:rPr>
          <w:spacing w:val="20"/>
        </w:rPr>
        <w:t xml:space="preserve"> </w:t>
      </w:r>
      <w:r w:rsidRPr="00B106AA">
        <w:t>h</w:t>
      </w:r>
      <w:r w:rsidRPr="00B106AA">
        <w:rPr>
          <w:spacing w:val="-1"/>
        </w:rPr>
        <w:t>e</w:t>
      </w:r>
      <w:r w:rsidRPr="00B106AA">
        <w:rPr>
          <w:spacing w:val="1"/>
        </w:rPr>
        <w:t>r</w:t>
      </w:r>
      <w:r w:rsidRPr="00B106AA">
        <w:rPr>
          <w:spacing w:val="-1"/>
        </w:rPr>
        <w:t>e</w:t>
      </w:r>
      <w:r w:rsidRPr="00B106AA">
        <w:rPr>
          <w:spacing w:val="5"/>
        </w:rPr>
        <w:t>b</w:t>
      </w:r>
      <w:r w:rsidRPr="00B106AA">
        <w:t>y</w:t>
      </w:r>
      <w:r w:rsidRPr="00B106AA">
        <w:rPr>
          <w:spacing w:val="17"/>
        </w:rPr>
        <w:t xml:space="preserve"> </w:t>
      </w:r>
      <w:r w:rsidRPr="00B106AA">
        <w:rPr>
          <w:spacing w:val="-1"/>
        </w:rPr>
        <w:t>ac</w:t>
      </w:r>
      <w:r w:rsidRPr="00B106AA">
        <w:rPr>
          <w:spacing w:val="1"/>
        </w:rPr>
        <w:t>c</w:t>
      </w:r>
      <w:r w:rsidRPr="00B106AA">
        <w:rPr>
          <w:spacing w:val="-1"/>
        </w:rPr>
        <w:t>e</w:t>
      </w:r>
      <w:r w:rsidRPr="00B106AA">
        <w:t>pts</w:t>
      </w:r>
      <w:r w:rsidRPr="00B106AA">
        <w:rPr>
          <w:spacing w:val="20"/>
        </w:rPr>
        <w:t xml:space="preserve"> </w:t>
      </w:r>
      <w:r w:rsidRPr="00B106AA">
        <w:t>that</w:t>
      </w:r>
      <w:r w:rsidRPr="00B106AA">
        <w:rPr>
          <w:spacing w:val="19"/>
        </w:rPr>
        <w:t xml:space="preserve"> </w:t>
      </w:r>
      <w:r w:rsidRPr="00B106AA">
        <w:t>the</w:t>
      </w:r>
      <w:r w:rsidRPr="00B106AA">
        <w:rPr>
          <w:spacing w:val="21"/>
        </w:rPr>
        <w:t xml:space="preserve"> </w:t>
      </w:r>
      <w:r w:rsidRPr="00B106AA">
        <w:t>p</w:t>
      </w:r>
      <w:r w:rsidRPr="00B106AA">
        <w:rPr>
          <w:spacing w:val="-1"/>
        </w:rPr>
        <w:t>r</w:t>
      </w:r>
      <w:r w:rsidRPr="00B106AA">
        <w:t>ovis</w:t>
      </w:r>
      <w:r w:rsidRPr="00B106AA">
        <w:rPr>
          <w:spacing w:val="1"/>
        </w:rPr>
        <w:t>i</w:t>
      </w:r>
      <w:r w:rsidRPr="00B106AA">
        <w:t>ons</w:t>
      </w:r>
      <w:r w:rsidRPr="00B106AA">
        <w:rPr>
          <w:spacing w:val="22"/>
        </w:rPr>
        <w:t xml:space="preserve"> </w:t>
      </w:r>
      <w:r w:rsidRPr="00B106AA">
        <w:t>of</w:t>
      </w:r>
      <w:r w:rsidRPr="00B106AA">
        <w:rPr>
          <w:spacing w:val="18"/>
        </w:rPr>
        <w:t xml:space="preserve"> </w:t>
      </w:r>
      <w:r w:rsidRPr="00B106AA">
        <w:t>such</w:t>
      </w:r>
      <w:r w:rsidRPr="00B106AA">
        <w:rPr>
          <w:spacing w:val="20"/>
        </w:rPr>
        <w:t xml:space="preserve"> </w:t>
      </w:r>
      <w:r w:rsidRPr="00B106AA">
        <w:t>mainten</w:t>
      </w:r>
      <w:r w:rsidRPr="00B106AA">
        <w:rPr>
          <w:spacing w:val="-1"/>
        </w:rPr>
        <w:t>a</w:t>
      </w:r>
      <w:r w:rsidRPr="00B106AA">
        <w:rPr>
          <w:spacing w:val="2"/>
        </w:rPr>
        <w:t>n</w:t>
      </w:r>
      <w:r w:rsidRPr="00B106AA">
        <w:rPr>
          <w:spacing w:val="-1"/>
        </w:rPr>
        <w:t>c</w:t>
      </w:r>
      <w:r w:rsidRPr="00B106AA">
        <w:t>e</w:t>
      </w:r>
      <w:r w:rsidRPr="00B106AA">
        <w:rPr>
          <w:spacing w:val="18"/>
        </w:rPr>
        <w:t xml:space="preserve"> </w:t>
      </w:r>
      <w:r w:rsidRPr="00B106AA">
        <w:rPr>
          <w:spacing w:val="2"/>
        </w:rPr>
        <w:t>s</w:t>
      </w:r>
      <w:r w:rsidRPr="00B106AA">
        <w:rPr>
          <w:spacing w:val="-1"/>
        </w:rPr>
        <w:t>e</w:t>
      </w:r>
      <w:r w:rsidRPr="00B106AA">
        <w:rPr>
          <w:spacing w:val="1"/>
        </w:rPr>
        <w:t>r</w:t>
      </w:r>
      <w:r w:rsidRPr="00B106AA">
        <w:t>vic</w:t>
      </w:r>
      <w:r w:rsidRPr="00B106AA">
        <w:rPr>
          <w:spacing w:val="-1"/>
        </w:rPr>
        <w:t>e</w:t>
      </w:r>
      <w:r w:rsidRPr="00B106AA">
        <w:t>s</w:t>
      </w:r>
      <w:r w:rsidRPr="00B106AA">
        <w:rPr>
          <w:spacing w:val="19"/>
        </w:rPr>
        <w:t xml:space="preserve"> </w:t>
      </w:r>
      <w:r w:rsidRPr="00B106AA">
        <w:rPr>
          <w:spacing w:val="-1"/>
        </w:rPr>
        <w:t>a</w:t>
      </w:r>
      <w:r w:rsidRPr="00B106AA">
        <w:t>nd</w:t>
      </w:r>
      <w:r w:rsidRPr="00B106AA">
        <w:rPr>
          <w:spacing w:val="21"/>
        </w:rPr>
        <w:t xml:space="preserve"> </w:t>
      </w:r>
      <w:r w:rsidRPr="00B106AA">
        <w:t>use</w:t>
      </w:r>
      <w:r w:rsidRPr="00B106AA">
        <w:rPr>
          <w:spacing w:val="20"/>
        </w:rPr>
        <w:t xml:space="preserve"> </w:t>
      </w:r>
      <w:r w:rsidRPr="00B106AA">
        <w:rPr>
          <w:spacing w:val="-1"/>
        </w:rPr>
        <w:t>a</w:t>
      </w:r>
      <w:r w:rsidRPr="00B106AA">
        <w:t xml:space="preserve">nd </w:t>
      </w:r>
      <w:r w:rsidRPr="00B106AA">
        <w:rPr>
          <w:spacing w:val="-1"/>
        </w:rPr>
        <w:t>ac</w:t>
      </w:r>
      <w:r w:rsidRPr="00B106AA">
        <w:rPr>
          <w:spacing w:val="1"/>
        </w:rPr>
        <w:t>c</w:t>
      </w:r>
      <w:r w:rsidRPr="00B106AA">
        <w:rPr>
          <w:spacing w:val="-1"/>
        </w:rPr>
        <w:t>e</w:t>
      </w:r>
      <w:r w:rsidRPr="00B106AA">
        <w:t>ss</w:t>
      </w:r>
      <w:r w:rsidRPr="00B106AA">
        <w:rPr>
          <w:spacing w:val="1"/>
        </w:rPr>
        <w:t xml:space="preserve"> </w:t>
      </w:r>
      <w:r w:rsidRPr="00B106AA">
        <w:t>to</w:t>
      </w:r>
      <w:r w:rsidRPr="00B106AA">
        <w:rPr>
          <w:spacing w:val="1"/>
        </w:rPr>
        <w:t xml:space="preserve"> </w:t>
      </w:r>
      <w:r w:rsidRPr="00B106AA">
        <w:t>the Com</w:t>
      </w:r>
      <w:r w:rsidRPr="00B106AA">
        <w:rPr>
          <w:spacing w:val="1"/>
        </w:rPr>
        <w:t>m</w:t>
      </w:r>
      <w:r w:rsidRPr="00B106AA">
        <w:t>on</w:t>
      </w:r>
      <w:r w:rsidRPr="00B106AA">
        <w:rPr>
          <w:spacing w:val="1"/>
        </w:rPr>
        <w:t xml:space="preserve"> </w:t>
      </w:r>
      <w:r w:rsidRPr="00B106AA">
        <w:t>A</w:t>
      </w:r>
      <w:r w:rsidRPr="00B106AA">
        <w:rPr>
          <w:spacing w:val="-1"/>
        </w:rPr>
        <w:t>rea</w:t>
      </w:r>
      <w:r w:rsidRPr="00B106AA">
        <w:t>s in</w:t>
      </w:r>
      <w:r w:rsidRPr="00B106AA">
        <w:rPr>
          <w:spacing w:val="1"/>
        </w:rPr>
        <w:t xml:space="preserve"> </w:t>
      </w:r>
      <w:r w:rsidRPr="00B106AA">
        <w:t>t</w:t>
      </w:r>
      <w:r w:rsidRPr="00B106AA">
        <w:rPr>
          <w:spacing w:val="3"/>
        </w:rPr>
        <w:t>h</w:t>
      </w:r>
      <w:r w:rsidRPr="00B106AA">
        <w:t xml:space="preserve">e </w:t>
      </w:r>
      <w:r w:rsidRPr="00B106AA">
        <w:rPr>
          <w:spacing w:val="1"/>
        </w:rPr>
        <w:t>P</w:t>
      </w:r>
      <w:r w:rsidRPr="00B106AA">
        <w:t>roj</w:t>
      </w:r>
      <w:r w:rsidRPr="00B106AA">
        <w:rPr>
          <w:spacing w:val="-1"/>
        </w:rPr>
        <w:t>ec</w:t>
      </w:r>
      <w:r w:rsidRPr="00B106AA">
        <w:t>t</w:t>
      </w:r>
      <w:r w:rsidRPr="00B106AA">
        <w:rPr>
          <w:spacing w:val="5"/>
        </w:rPr>
        <w:t xml:space="preserve"> </w:t>
      </w:r>
      <w:r w:rsidRPr="00B106AA">
        <w:t>shall</w:t>
      </w:r>
      <w:r w:rsidRPr="00B106AA">
        <w:rPr>
          <w:spacing w:val="5"/>
        </w:rPr>
        <w:t xml:space="preserve"> </w:t>
      </w:r>
      <w:r w:rsidRPr="00B106AA">
        <w:rPr>
          <w:spacing w:val="-1"/>
        </w:rPr>
        <w:t>a</w:t>
      </w:r>
      <w:r w:rsidRPr="00B106AA">
        <w:t>t</w:t>
      </w:r>
      <w:r w:rsidRPr="00B106AA">
        <w:rPr>
          <w:spacing w:val="5"/>
        </w:rPr>
        <w:t xml:space="preserve"> </w:t>
      </w:r>
      <w:r w:rsidRPr="00B106AA">
        <w:rPr>
          <w:spacing w:val="-1"/>
        </w:rPr>
        <w:t>a</w:t>
      </w:r>
      <w:r w:rsidRPr="00B106AA">
        <w:t>ll</w:t>
      </w:r>
      <w:r w:rsidRPr="00B106AA">
        <w:rPr>
          <w:spacing w:val="5"/>
        </w:rPr>
        <w:t xml:space="preserve"> </w:t>
      </w:r>
      <w:r w:rsidRPr="00B106AA">
        <w:t>t</w:t>
      </w:r>
      <w:r w:rsidRPr="00B106AA">
        <w:rPr>
          <w:spacing w:val="1"/>
        </w:rPr>
        <w:t>i</w:t>
      </w:r>
      <w:r w:rsidRPr="00B106AA">
        <w:t>mes</w:t>
      </w:r>
      <w:r w:rsidRPr="00B106AA">
        <w:rPr>
          <w:spacing w:val="4"/>
        </w:rPr>
        <w:t xml:space="preserve"> </w:t>
      </w:r>
      <w:r w:rsidRPr="00B106AA">
        <w:t>be</w:t>
      </w:r>
      <w:r w:rsidRPr="00B106AA">
        <w:rPr>
          <w:spacing w:val="3"/>
        </w:rPr>
        <w:t xml:space="preserve"> </w:t>
      </w:r>
      <w:r w:rsidRPr="00B106AA">
        <w:t>subj</w:t>
      </w:r>
      <w:r w:rsidRPr="00B106AA">
        <w:rPr>
          <w:spacing w:val="-1"/>
        </w:rPr>
        <w:t>ec</w:t>
      </w:r>
      <w:r w:rsidRPr="00B106AA">
        <w:t>t</w:t>
      </w:r>
      <w:r w:rsidRPr="00B106AA">
        <w:rPr>
          <w:spacing w:val="5"/>
        </w:rPr>
        <w:t xml:space="preserve"> </w:t>
      </w:r>
      <w:r w:rsidRPr="00B106AA">
        <w:t>to</w:t>
      </w:r>
      <w:r w:rsidRPr="00B106AA">
        <w:rPr>
          <w:spacing w:val="5"/>
        </w:rPr>
        <w:t xml:space="preserve"> </w:t>
      </w:r>
      <w:r w:rsidRPr="00B106AA">
        <w:t>p</w:t>
      </w:r>
      <w:r w:rsidRPr="00B106AA">
        <w:rPr>
          <w:spacing w:val="4"/>
        </w:rPr>
        <w:t>a</w:t>
      </w:r>
      <w:r w:rsidRPr="00B106AA">
        <w:rPr>
          <w:spacing w:val="-5"/>
        </w:rPr>
        <w:t>y</w:t>
      </w:r>
      <w:r w:rsidRPr="00B106AA">
        <w:t>ment</w:t>
      </w:r>
      <w:r w:rsidRPr="00B106AA">
        <w:rPr>
          <w:spacing w:val="4"/>
        </w:rPr>
        <w:t xml:space="preserve"> </w:t>
      </w:r>
      <w:r w:rsidRPr="00B106AA">
        <w:rPr>
          <w:spacing w:val="2"/>
        </w:rPr>
        <w:t>o</w:t>
      </w:r>
      <w:r w:rsidRPr="00B106AA">
        <w:t>f</w:t>
      </w:r>
      <w:r w:rsidRPr="00B106AA">
        <w:rPr>
          <w:spacing w:val="4"/>
        </w:rPr>
        <w:t xml:space="preserve"> </w:t>
      </w:r>
      <w:r w:rsidRPr="00B106AA">
        <w:rPr>
          <w:spacing w:val="-1"/>
        </w:rPr>
        <w:t>a</w:t>
      </w:r>
      <w:r w:rsidRPr="00B106AA">
        <w:t>ll</w:t>
      </w:r>
      <w:r w:rsidRPr="00B106AA">
        <w:rPr>
          <w:spacing w:val="5"/>
        </w:rPr>
        <w:t xml:space="preserve"> </w:t>
      </w:r>
      <w:r w:rsidRPr="00B106AA">
        <w:rPr>
          <w:spacing w:val="-1"/>
        </w:rPr>
        <w:t>c</w:t>
      </w:r>
      <w:r w:rsidRPr="00B106AA">
        <w:t>ost</w:t>
      </w:r>
      <w:r w:rsidRPr="00B106AA">
        <w:rPr>
          <w:spacing w:val="1"/>
        </w:rPr>
        <w:t>s</w:t>
      </w:r>
      <w:r w:rsidRPr="00B106AA">
        <w:t>,</w:t>
      </w:r>
      <w:r w:rsidRPr="00B106AA">
        <w:rPr>
          <w:spacing w:val="4"/>
        </w:rPr>
        <w:t xml:space="preserve"> </w:t>
      </w:r>
      <w:r w:rsidRPr="00B106AA">
        <w:rPr>
          <w:spacing w:val="-1"/>
        </w:rPr>
        <w:t>c</w:t>
      </w:r>
      <w:r w:rsidRPr="00B106AA">
        <w:t>h</w:t>
      </w:r>
      <w:r w:rsidRPr="00B106AA">
        <w:rPr>
          <w:spacing w:val="-1"/>
        </w:rPr>
        <w:t>a</w:t>
      </w:r>
      <w:r w:rsidRPr="00B106AA">
        <w:rPr>
          <w:spacing w:val="1"/>
        </w:rPr>
        <w:t>r</w:t>
      </w:r>
      <w:r w:rsidRPr="00B106AA">
        <w:t>g</w:t>
      </w:r>
      <w:r w:rsidRPr="00B106AA">
        <w:rPr>
          <w:spacing w:val="-1"/>
        </w:rPr>
        <w:t>e</w:t>
      </w:r>
      <w:r w:rsidRPr="00B106AA">
        <w:t>s,</w:t>
      </w:r>
      <w:r w:rsidRPr="00B106AA">
        <w:rPr>
          <w:spacing w:val="11"/>
        </w:rPr>
        <w:t xml:space="preserve"> </w:t>
      </w:r>
      <w:r w:rsidRPr="00B106AA">
        <w:t>fee</w:t>
      </w:r>
      <w:r w:rsidRPr="00B106AA">
        <w:rPr>
          <w:spacing w:val="6"/>
        </w:rPr>
        <w:t xml:space="preserve"> </w:t>
      </w:r>
      <w:r w:rsidRPr="00B106AA">
        <w:rPr>
          <w:spacing w:val="-1"/>
        </w:rPr>
        <w:t>e</w:t>
      </w:r>
      <w:r w:rsidRPr="00B106AA">
        <w:t>tc.</w:t>
      </w:r>
      <w:r w:rsidRPr="00B106AA">
        <w:rPr>
          <w:spacing w:val="4"/>
        </w:rPr>
        <w:t xml:space="preserve"> </w:t>
      </w:r>
      <w:r w:rsidRPr="00B106AA">
        <w:rPr>
          <w:spacing w:val="5"/>
        </w:rPr>
        <w:t>b</w:t>
      </w:r>
      <w:r w:rsidRPr="00B106AA">
        <w:t>y wh</w:t>
      </w:r>
      <w:r w:rsidRPr="00B106AA">
        <w:rPr>
          <w:spacing w:val="-1"/>
        </w:rPr>
        <w:t>a</w:t>
      </w:r>
      <w:r w:rsidRPr="00B106AA">
        <w:t>te</w:t>
      </w:r>
      <w:r w:rsidRPr="00B106AA">
        <w:rPr>
          <w:spacing w:val="2"/>
        </w:rPr>
        <w:t>v</w:t>
      </w:r>
      <w:r w:rsidRPr="00B106AA">
        <w:rPr>
          <w:spacing w:val="-1"/>
        </w:rPr>
        <w:t>e</w:t>
      </w:r>
      <w:r w:rsidRPr="00B106AA">
        <w:t>r</w:t>
      </w:r>
      <w:r w:rsidRPr="00B106AA">
        <w:rPr>
          <w:spacing w:val="4"/>
        </w:rPr>
        <w:t xml:space="preserve"> </w:t>
      </w:r>
      <w:r w:rsidRPr="00B106AA">
        <w:t>n</w:t>
      </w:r>
      <w:r w:rsidRPr="00B106AA">
        <w:rPr>
          <w:spacing w:val="-1"/>
        </w:rPr>
        <w:t>a</w:t>
      </w:r>
      <w:r w:rsidRPr="00B106AA">
        <w:rPr>
          <w:spacing w:val="3"/>
        </w:rPr>
        <w:t>m</w:t>
      </w:r>
      <w:r w:rsidRPr="00B106AA">
        <w:t xml:space="preserve">e </w:t>
      </w:r>
      <w:r w:rsidRPr="00B106AA">
        <w:rPr>
          <w:spacing w:val="-1"/>
        </w:rPr>
        <w:t>ca</w:t>
      </w:r>
      <w:r w:rsidRPr="00B106AA">
        <w:t>l</w:t>
      </w:r>
      <w:r w:rsidRPr="00B106AA">
        <w:rPr>
          <w:spacing w:val="1"/>
        </w:rPr>
        <w:t>l</w:t>
      </w:r>
      <w:r w:rsidRPr="00B106AA">
        <w:rPr>
          <w:spacing w:val="-1"/>
        </w:rPr>
        <w:t>e</w:t>
      </w:r>
      <w:r w:rsidRPr="00B106AA">
        <w:t>d,</w:t>
      </w:r>
      <w:r w:rsidRPr="00B106AA">
        <w:rPr>
          <w:spacing w:val="5"/>
        </w:rPr>
        <w:t xml:space="preserve"> </w:t>
      </w:r>
      <w:r w:rsidRPr="00B106AA">
        <w:t>including</w:t>
      </w:r>
      <w:r w:rsidRPr="00B106AA">
        <w:rPr>
          <w:spacing w:val="3"/>
        </w:rPr>
        <w:t xml:space="preserve"> </w:t>
      </w:r>
      <w:r w:rsidRPr="00B106AA">
        <w:t>but</w:t>
      </w:r>
      <w:r w:rsidRPr="00B106AA">
        <w:rPr>
          <w:spacing w:val="5"/>
        </w:rPr>
        <w:t xml:space="preserve"> </w:t>
      </w:r>
      <w:r w:rsidRPr="00B106AA">
        <w:t>n</w:t>
      </w:r>
      <w:r w:rsidRPr="00B106AA">
        <w:rPr>
          <w:spacing w:val="2"/>
        </w:rPr>
        <w:t>o</w:t>
      </w:r>
      <w:r w:rsidRPr="00B106AA">
        <w:t>t</w:t>
      </w:r>
      <w:r w:rsidRPr="00B106AA">
        <w:rPr>
          <w:spacing w:val="5"/>
        </w:rPr>
        <w:t xml:space="preserve"> </w:t>
      </w:r>
      <w:r w:rsidRPr="00B106AA">
        <w:t>l</w:t>
      </w:r>
      <w:r w:rsidRPr="00B106AA">
        <w:rPr>
          <w:spacing w:val="1"/>
        </w:rPr>
        <w:t>i</w:t>
      </w:r>
      <w:r w:rsidRPr="00B106AA">
        <w:t>m</w:t>
      </w:r>
      <w:r w:rsidRPr="00B106AA">
        <w:rPr>
          <w:spacing w:val="1"/>
        </w:rPr>
        <w:t>i</w:t>
      </w:r>
      <w:r w:rsidRPr="00B106AA">
        <w:t>ted</w:t>
      </w:r>
      <w:r w:rsidRPr="00B106AA">
        <w:rPr>
          <w:spacing w:val="4"/>
        </w:rPr>
        <w:t xml:space="preserve"> </w:t>
      </w:r>
      <w:r w:rsidRPr="00B106AA">
        <w:t>to</w:t>
      </w:r>
      <w:r w:rsidRPr="00B106AA">
        <w:rPr>
          <w:spacing w:val="5"/>
        </w:rPr>
        <w:t xml:space="preserve"> </w:t>
      </w:r>
      <w:r w:rsidRPr="00B106AA">
        <w:t>r</w:t>
      </w:r>
      <w:r w:rsidRPr="00B106AA">
        <w:rPr>
          <w:spacing w:val="-2"/>
        </w:rPr>
        <w:t>e</w:t>
      </w:r>
      <w:r w:rsidRPr="00B106AA">
        <w:t>quis</w:t>
      </w:r>
      <w:r w:rsidRPr="00B106AA">
        <w:rPr>
          <w:spacing w:val="1"/>
        </w:rPr>
        <w:t>i</w:t>
      </w:r>
      <w:r w:rsidRPr="00B106AA">
        <w:t>te</w:t>
      </w:r>
      <w:r w:rsidRPr="00B106AA">
        <w:rPr>
          <w:spacing w:val="4"/>
        </w:rPr>
        <w:t xml:space="preserve"> </w:t>
      </w:r>
      <w:r w:rsidRPr="00B106AA">
        <w:t>s</w:t>
      </w:r>
      <w:r w:rsidRPr="00B106AA">
        <w:rPr>
          <w:spacing w:val="-3"/>
        </w:rPr>
        <w:t>e</w:t>
      </w:r>
      <w:r w:rsidRPr="00B106AA">
        <w:rPr>
          <w:spacing w:val="-1"/>
        </w:rPr>
        <w:t>c</w:t>
      </w:r>
      <w:r w:rsidRPr="00B106AA">
        <w:t>u</w:t>
      </w:r>
      <w:r w:rsidRPr="00B106AA">
        <w:rPr>
          <w:spacing w:val="-1"/>
        </w:rPr>
        <w:t>r</w:t>
      </w:r>
      <w:r w:rsidRPr="00B106AA">
        <w:t>i</w:t>
      </w:r>
      <w:r w:rsidRPr="00B106AA">
        <w:rPr>
          <w:spacing w:val="3"/>
        </w:rPr>
        <w:t>t</w:t>
      </w:r>
      <w:r w:rsidRPr="00B106AA">
        <w:t xml:space="preserve">y </w:t>
      </w:r>
      <w:r w:rsidRPr="00B106AA">
        <w:rPr>
          <w:spacing w:val="2"/>
        </w:rPr>
        <w:t>d</w:t>
      </w:r>
      <w:r w:rsidRPr="00B106AA">
        <w:rPr>
          <w:spacing w:val="-1"/>
        </w:rPr>
        <w:t>e</w:t>
      </w:r>
      <w:r w:rsidRPr="00B106AA">
        <w:t>posit,</w:t>
      </w:r>
      <w:r w:rsidRPr="00B106AA">
        <w:rPr>
          <w:spacing w:val="5"/>
        </w:rPr>
        <w:t xml:space="preserve"> </w:t>
      </w:r>
      <w:r w:rsidRPr="00B106AA">
        <w:t>p</w:t>
      </w:r>
      <w:r w:rsidRPr="00B106AA">
        <w:rPr>
          <w:spacing w:val="-1"/>
        </w:rPr>
        <w:t>e</w:t>
      </w:r>
      <w:r w:rsidRPr="00B106AA">
        <w:t>riodic</w:t>
      </w:r>
      <w:r w:rsidRPr="00B106AA">
        <w:rPr>
          <w:spacing w:val="7"/>
        </w:rPr>
        <w:t xml:space="preserve"> </w:t>
      </w:r>
      <w:r w:rsidRPr="00B106AA">
        <w:t>mainten</w:t>
      </w:r>
      <w:r w:rsidRPr="00B106AA">
        <w:rPr>
          <w:spacing w:val="-1"/>
        </w:rPr>
        <w:t>a</w:t>
      </w:r>
      <w:r w:rsidRPr="00B106AA">
        <w:t>n</w:t>
      </w:r>
      <w:r w:rsidRPr="00B106AA">
        <w:rPr>
          <w:spacing w:val="-1"/>
        </w:rPr>
        <w:t>c</w:t>
      </w:r>
      <w:r w:rsidRPr="00B106AA">
        <w:t>e</w:t>
      </w:r>
      <w:r w:rsidRPr="00B106AA">
        <w:rPr>
          <w:spacing w:val="6"/>
        </w:rPr>
        <w:t xml:space="preserve"> </w:t>
      </w:r>
      <w:r w:rsidRPr="00B106AA">
        <w:rPr>
          <w:spacing w:val="-1"/>
        </w:rPr>
        <w:t>c</w:t>
      </w:r>
      <w:r w:rsidRPr="00B106AA">
        <w:t>h</w:t>
      </w:r>
      <w:r w:rsidRPr="00B106AA">
        <w:rPr>
          <w:spacing w:val="-1"/>
        </w:rPr>
        <w:t>a</w:t>
      </w:r>
      <w:r w:rsidRPr="00B106AA">
        <w:rPr>
          <w:spacing w:val="1"/>
        </w:rPr>
        <w:t>r</w:t>
      </w:r>
      <w:r w:rsidRPr="00B106AA">
        <w:t>g</w:t>
      </w:r>
      <w:r w:rsidRPr="00B106AA">
        <w:rPr>
          <w:spacing w:val="-1"/>
        </w:rPr>
        <w:t>e</w:t>
      </w:r>
      <w:r w:rsidRPr="00B106AA">
        <w:t>s, sink</w:t>
      </w:r>
      <w:r w:rsidRPr="00B106AA">
        <w:rPr>
          <w:spacing w:val="1"/>
        </w:rPr>
        <w:t>i</w:t>
      </w:r>
      <w:r w:rsidRPr="00B106AA">
        <w:t>ng</w:t>
      </w:r>
      <w:r w:rsidRPr="00B106AA">
        <w:rPr>
          <w:spacing w:val="33"/>
        </w:rPr>
        <w:t xml:space="preserve"> </w:t>
      </w:r>
      <w:r w:rsidRPr="00B106AA">
        <w:t>funds</w:t>
      </w:r>
      <w:r w:rsidRPr="00B106AA">
        <w:rPr>
          <w:spacing w:val="35"/>
        </w:rPr>
        <w:t xml:space="preserve"> </w:t>
      </w:r>
      <w:r w:rsidRPr="00B106AA">
        <w:rPr>
          <w:spacing w:val="-1"/>
        </w:rPr>
        <w:t>e</w:t>
      </w:r>
      <w:r w:rsidRPr="00B106AA">
        <w:t>tc.</w:t>
      </w:r>
      <w:r w:rsidRPr="00B106AA">
        <w:rPr>
          <w:spacing w:val="35"/>
        </w:rPr>
        <w:t xml:space="preserve"> </w:t>
      </w:r>
      <w:r w:rsidRPr="00B106AA">
        <w:t>(</w:t>
      </w:r>
      <w:r w:rsidRPr="00B106AA">
        <w:rPr>
          <w:spacing w:val="-2"/>
        </w:rPr>
        <w:t>“</w:t>
      </w:r>
      <w:r w:rsidRPr="00B106AA">
        <w:rPr>
          <w:b/>
          <w:spacing w:val="2"/>
        </w:rPr>
        <w:t>M</w:t>
      </w:r>
      <w:r w:rsidRPr="00B106AA">
        <w:rPr>
          <w:b/>
          <w:spacing w:val="-1"/>
        </w:rPr>
        <w:t>a</w:t>
      </w:r>
      <w:r w:rsidRPr="00B106AA">
        <w:rPr>
          <w:b/>
          <w:spacing w:val="3"/>
        </w:rPr>
        <w:t>i</w:t>
      </w:r>
      <w:r w:rsidRPr="00B106AA">
        <w:rPr>
          <w:b/>
        </w:rPr>
        <w:t>nten</w:t>
      </w:r>
      <w:r w:rsidRPr="00B106AA">
        <w:rPr>
          <w:b/>
          <w:spacing w:val="-1"/>
        </w:rPr>
        <w:t>a</w:t>
      </w:r>
      <w:r w:rsidRPr="00B106AA">
        <w:rPr>
          <w:b/>
        </w:rPr>
        <w:t>n</w:t>
      </w:r>
      <w:r w:rsidRPr="00B106AA">
        <w:rPr>
          <w:b/>
          <w:spacing w:val="-1"/>
        </w:rPr>
        <w:t>c</w:t>
      </w:r>
      <w:r w:rsidRPr="00B106AA">
        <w:rPr>
          <w:b/>
        </w:rPr>
        <w:t>e</w:t>
      </w:r>
      <w:r w:rsidRPr="00B106AA">
        <w:rPr>
          <w:b/>
          <w:spacing w:val="35"/>
        </w:rPr>
        <w:t xml:space="preserve"> </w:t>
      </w:r>
      <w:r w:rsidRPr="00B106AA">
        <w:rPr>
          <w:b/>
        </w:rPr>
        <w:t>Ch</w:t>
      </w:r>
      <w:r w:rsidRPr="00B106AA">
        <w:rPr>
          <w:b/>
          <w:spacing w:val="1"/>
        </w:rPr>
        <w:t>ar</w:t>
      </w:r>
      <w:r w:rsidRPr="00B106AA">
        <w:rPr>
          <w:b/>
          <w:spacing w:val="-2"/>
        </w:rPr>
        <w:t>g</w:t>
      </w:r>
      <w:r w:rsidRPr="00B106AA">
        <w:rPr>
          <w:b/>
          <w:spacing w:val="-1"/>
        </w:rPr>
        <w:t>e</w:t>
      </w:r>
      <w:r w:rsidRPr="00B106AA">
        <w:rPr>
          <w:b/>
        </w:rPr>
        <w:t>s</w:t>
      </w:r>
      <w:r w:rsidRPr="00B106AA">
        <w:rPr>
          <w:spacing w:val="1"/>
        </w:rPr>
        <w:t>”</w:t>
      </w:r>
      <w:r w:rsidRPr="00B106AA">
        <w:t>)</w:t>
      </w:r>
      <w:r w:rsidRPr="00B106AA">
        <w:rPr>
          <w:spacing w:val="35"/>
        </w:rPr>
        <w:t xml:space="preserve"> </w:t>
      </w:r>
      <w:r w:rsidRPr="00B106AA">
        <w:t>to</w:t>
      </w:r>
      <w:r w:rsidRPr="00B106AA">
        <w:rPr>
          <w:spacing w:val="36"/>
        </w:rPr>
        <w:t xml:space="preserve"> </w:t>
      </w:r>
      <w:r w:rsidRPr="00B106AA">
        <w:t>the</w:t>
      </w:r>
      <w:r w:rsidRPr="00B106AA">
        <w:rPr>
          <w:spacing w:val="35"/>
        </w:rPr>
        <w:t xml:space="preserve"> </w:t>
      </w:r>
      <w:r w:rsidRPr="00B106AA">
        <w:t>Asso</w:t>
      </w:r>
      <w:r w:rsidRPr="00B106AA">
        <w:rPr>
          <w:spacing w:val="-1"/>
        </w:rPr>
        <w:t>c</w:t>
      </w:r>
      <w:r w:rsidRPr="00B106AA">
        <w:t>iation</w:t>
      </w:r>
      <w:r w:rsidRPr="00B106AA">
        <w:rPr>
          <w:spacing w:val="36"/>
        </w:rPr>
        <w:t xml:space="preserve"> </w:t>
      </w:r>
      <w:r w:rsidR="00AB48C6" w:rsidRPr="00B106AA">
        <w:rPr>
          <w:spacing w:val="36"/>
        </w:rPr>
        <w:t xml:space="preserve">of </w:t>
      </w:r>
      <w:r w:rsidR="00AB48C6" w:rsidRPr="00B106AA">
        <w:t xml:space="preserve">Allottees </w:t>
      </w:r>
      <w:r w:rsidRPr="00B106AA">
        <w:t>or</w:t>
      </w:r>
      <w:r w:rsidRPr="00B106AA">
        <w:rPr>
          <w:spacing w:val="35"/>
        </w:rPr>
        <w:t xml:space="preserve"> </w:t>
      </w:r>
      <w:r w:rsidRPr="00B106AA">
        <w:t>Mainten</w:t>
      </w:r>
      <w:r w:rsidRPr="00B106AA">
        <w:rPr>
          <w:spacing w:val="-2"/>
        </w:rPr>
        <w:t>a</w:t>
      </w:r>
      <w:r w:rsidRPr="00B106AA">
        <w:t>n</w:t>
      </w:r>
      <w:r w:rsidRPr="00B106AA">
        <w:rPr>
          <w:spacing w:val="1"/>
        </w:rPr>
        <w:t>c</w:t>
      </w:r>
      <w:r w:rsidRPr="00B106AA">
        <w:t>e</w:t>
      </w:r>
      <w:r w:rsidRPr="00B106AA">
        <w:rPr>
          <w:spacing w:val="35"/>
        </w:rPr>
        <w:t xml:space="preserve"> </w:t>
      </w:r>
      <w:r w:rsidRPr="00B106AA">
        <w:rPr>
          <w:spacing w:val="2"/>
        </w:rPr>
        <w:t>A</w:t>
      </w:r>
      <w:r w:rsidRPr="00B106AA">
        <w:rPr>
          <w:spacing w:val="-2"/>
        </w:rPr>
        <w:t>g</w:t>
      </w:r>
      <w:r w:rsidRPr="00B106AA">
        <w:rPr>
          <w:spacing w:val="-1"/>
        </w:rPr>
        <w:t>e</w:t>
      </w:r>
      <w:r w:rsidRPr="00B106AA">
        <w:t>n</w:t>
      </w:r>
      <w:r w:rsidRPr="00B106AA">
        <w:rPr>
          <w:spacing w:val="4"/>
        </w:rPr>
        <w:t>c</w:t>
      </w:r>
      <w:r w:rsidRPr="00B106AA">
        <w:rPr>
          <w:spacing w:val="-5"/>
        </w:rPr>
        <w:t>y</w:t>
      </w:r>
      <w:r w:rsidRPr="00B106AA">
        <w:t>,</w:t>
      </w:r>
      <w:r w:rsidRPr="00B106AA">
        <w:rPr>
          <w:spacing w:val="38"/>
        </w:rPr>
        <w:t xml:space="preserve"> </w:t>
      </w:r>
      <w:r w:rsidRPr="00B106AA">
        <w:rPr>
          <w:spacing w:val="-1"/>
        </w:rPr>
        <w:t>a</w:t>
      </w:r>
      <w:r w:rsidRPr="00B106AA">
        <w:t>s</w:t>
      </w:r>
      <w:r w:rsidRPr="00B106AA">
        <w:rPr>
          <w:spacing w:val="36"/>
        </w:rPr>
        <w:t xml:space="preserve"> </w:t>
      </w:r>
      <w:r w:rsidRPr="00B106AA">
        <w:t xml:space="preserve">the </w:t>
      </w:r>
      <w:r w:rsidRPr="00B106AA">
        <w:rPr>
          <w:spacing w:val="-1"/>
        </w:rPr>
        <w:t>ca</w:t>
      </w:r>
      <w:r w:rsidRPr="00B106AA">
        <w:t>se</w:t>
      </w:r>
      <w:r w:rsidRPr="00B106AA">
        <w:rPr>
          <w:spacing w:val="4"/>
        </w:rPr>
        <w:t xml:space="preserve"> </w:t>
      </w:r>
      <w:r w:rsidRPr="00B106AA">
        <w:t>m</w:t>
      </w:r>
      <w:r w:rsidRPr="00B106AA">
        <w:rPr>
          <w:spacing w:val="4"/>
        </w:rPr>
        <w:t>a</w:t>
      </w:r>
      <w:r w:rsidRPr="00B106AA">
        <w:t>y b</w:t>
      </w:r>
      <w:r w:rsidRPr="00B106AA">
        <w:rPr>
          <w:spacing w:val="-1"/>
        </w:rPr>
        <w:t>e</w:t>
      </w:r>
      <w:r w:rsidRPr="00B106AA">
        <w:t>,</w:t>
      </w:r>
      <w:r w:rsidRPr="00B106AA">
        <w:rPr>
          <w:spacing w:val="5"/>
        </w:rPr>
        <w:t xml:space="preserve"> </w:t>
      </w:r>
      <w:r w:rsidRPr="00B106AA">
        <w:rPr>
          <w:spacing w:val="-1"/>
        </w:rPr>
        <w:t>a</w:t>
      </w:r>
      <w:r w:rsidRPr="00B106AA">
        <w:t>nd</w:t>
      </w:r>
      <w:r w:rsidRPr="00B106AA">
        <w:rPr>
          <w:spacing w:val="5"/>
        </w:rPr>
        <w:t xml:space="preserve"> </w:t>
      </w:r>
      <w:r w:rsidRPr="00B106AA">
        <w:rPr>
          <w:spacing w:val="2"/>
        </w:rPr>
        <w:t>p</w:t>
      </w:r>
      <w:r w:rsidRPr="00B106AA">
        <w:rPr>
          <w:spacing w:val="-1"/>
        </w:rPr>
        <w:t>e</w:t>
      </w:r>
      <w:r w:rsidRPr="00B106AA">
        <w:t>r</w:t>
      </w:r>
      <w:r w:rsidRPr="00B106AA">
        <w:rPr>
          <w:spacing w:val="-1"/>
        </w:rPr>
        <w:t>f</w:t>
      </w:r>
      <w:r w:rsidRPr="00B106AA">
        <w:t>o</w:t>
      </w:r>
      <w:r w:rsidRPr="00B106AA">
        <w:rPr>
          <w:spacing w:val="1"/>
        </w:rPr>
        <w:t>r</w:t>
      </w:r>
      <w:r w:rsidRPr="00B106AA">
        <w:t>man</w:t>
      </w:r>
      <w:r w:rsidRPr="00B106AA">
        <w:rPr>
          <w:spacing w:val="-1"/>
        </w:rPr>
        <w:t>c</w:t>
      </w:r>
      <w:r w:rsidRPr="00B106AA">
        <w:t>e</w:t>
      </w:r>
      <w:r w:rsidRPr="00B106AA">
        <w:rPr>
          <w:spacing w:val="4"/>
        </w:rPr>
        <w:t xml:space="preserve"> </w:t>
      </w:r>
      <w:r w:rsidRPr="00B106AA">
        <w:t>of</w:t>
      </w:r>
      <w:r w:rsidRPr="00B106AA">
        <w:rPr>
          <w:spacing w:val="4"/>
        </w:rPr>
        <w:t xml:space="preserve"> </w:t>
      </w:r>
      <w:r w:rsidRPr="00B106AA">
        <w:rPr>
          <w:spacing w:val="-1"/>
        </w:rPr>
        <w:t>a</w:t>
      </w:r>
      <w:r w:rsidRPr="00B106AA">
        <w:t>ll</w:t>
      </w:r>
      <w:r w:rsidRPr="00B106AA">
        <w:rPr>
          <w:spacing w:val="6"/>
        </w:rPr>
        <w:t xml:space="preserve"> </w:t>
      </w:r>
      <w:r w:rsidRPr="00B106AA">
        <w:rPr>
          <w:spacing w:val="-1"/>
        </w:rPr>
        <w:t>c</w:t>
      </w:r>
      <w:r w:rsidRPr="00B106AA">
        <w:t>ondi</w:t>
      </w:r>
      <w:r w:rsidRPr="00B106AA">
        <w:rPr>
          <w:spacing w:val="1"/>
        </w:rPr>
        <w:t>t</w:t>
      </w:r>
      <w:r w:rsidRPr="00B106AA">
        <w:t>i</w:t>
      </w:r>
      <w:r w:rsidRPr="00B106AA">
        <w:rPr>
          <w:spacing w:val="4"/>
        </w:rPr>
        <w:t>o</w:t>
      </w:r>
      <w:r w:rsidRPr="00B106AA">
        <w:t>ns,</w:t>
      </w:r>
      <w:r w:rsidRPr="00B106AA">
        <w:rPr>
          <w:spacing w:val="5"/>
        </w:rPr>
        <w:t xml:space="preserve"> </w:t>
      </w:r>
      <w:r w:rsidRPr="00B106AA">
        <w:rPr>
          <w:spacing w:val="-1"/>
        </w:rPr>
        <w:t>c</w:t>
      </w:r>
      <w:r w:rsidRPr="00B106AA">
        <w:t>ov</w:t>
      </w:r>
      <w:r w:rsidRPr="00B106AA">
        <w:rPr>
          <w:spacing w:val="-1"/>
        </w:rPr>
        <w:t>e</w:t>
      </w:r>
      <w:r w:rsidRPr="00B106AA">
        <w:t>n</w:t>
      </w:r>
      <w:r w:rsidRPr="00B106AA">
        <w:rPr>
          <w:spacing w:val="-1"/>
        </w:rPr>
        <w:t>a</w:t>
      </w:r>
      <w:r w:rsidRPr="00B106AA">
        <w:t>nts,</w:t>
      </w:r>
      <w:r w:rsidRPr="00B106AA">
        <w:rPr>
          <w:spacing w:val="6"/>
        </w:rPr>
        <w:t xml:space="preserve"> </w:t>
      </w:r>
      <w:r w:rsidRPr="00B106AA">
        <w:t>obl</w:t>
      </w:r>
      <w:r w:rsidRPr="00B106AA">
        <w:rPr>
          <w:spacing w:val="1"/>
        </w:rPr>
        <w:t>i</w:t>
      </w:r>
      <w:r w:rsidRPr="00B106AA">
        <w:t>g</w:t>
      </w:r>
      <w:r w:rsidRPr="00B106AA">
        <w:rPr>
          <w:spacing w:val="-1"/>
        </w:rPr>
        <w:t>a</w:t>
      </w:r>
      <w:r w:rsidRPr="00B106AA">
        <w:t>t</w:t>
      </w:r>
      <w:r w:rsidRPr="00B106AA">
        <w:rPr>
          <w:spacing w:val="1"/>
        </w:rPr>
        <w:t>i</w:t>
      </w:r>
      <w:r w:rsidRPr="00B106AA">
        <w:t>ons</w:t>
      </w:r>
      <w:r w:rsidRPr="00B106AA">
        <w:rPr>
          <w:spacing w:val="5"/>
        </w:rPr>
        <w:t xml:space="preserve"> </w:t>
      </w:r>
      <w:r w:rsidRPr="00B106AA">
        <w:rPr>
          <w:spacing w:val="-1"/>
        </w:rPr>
        <w:t>a</w:t>
      </w:r>
      <w:r w:rsidRPr="00B106AA">
        <w:t>nd</w:t>
      </w:r>
      <w:r w:rsidRPr="00B106AA">
        <w:rPr>
          <w:spacing w:val="5"/>
        </w:rPr>
        <w:t xml:space="preserve"> </w:t>
      </w:r>
      <w:r w:rsidRPr="00B106AA">
        <w:t>r</w:t>
      </w:r>
      <w:r w:rsidRPr="00B106AA">
        <w:rPr>
          <w:spacing w:val="-2"/>
        </w:rPr>
        <w:t>e</w:t>
      </w:r>
      <w:r w:rsidRPr="00B106AA">
        <w:t>spons</w:t>
      </w:r>
      <w:r w:rsidRPr="00B106AA">
        <w:rPr>
          <w:spacing w:val="1"/>
        </w:rPr>
        <w:t>i</w:t>
      </w:r>
      <w:r w:rsidRPr="00B106AA">
        <w:t>bi</w:t>
      </w:r>
      <w:r w:rsidRPr="00B106AA">
        <w:rPr>
          <w:spacing w:val="1"/>
        </w:rPr>
        <w:t>l</w:t>
      </w:r>
      <w:r w:rsidRPr="00B106AA">
        <w:t>i</w:t>
      </w:r>
      <w:r w:rsidRPr="00B106AA">
        <w:rPr>
          <w:spacing w:val="1"/>
        </w:rPr>
        <w:t>t</w:t>
      </w:r>
      <w:r w:rsidRPr="00B106AA">
        <w:t>ies</w:t>
      </w:r>
      <w:r w:rsidRPr="00B106AA">
        <w:rPr>
          <w:spacing w:val="5"/>
        </w:rPr>
        <w:t xml:space="preserve"> </w:t>
      </w:r>
      <w:r w:rsidRPr="00B106AA">
        <w:t>of</w:t>
      </w:r>
      <w:r w:rsidRPr="00B106AA">
        <w:rPr>
          <w:spacing w:val="4"/>
        </w:rPr>
        <w:t xml:space="preserve"> </w:t>
      </w:r>
      <w:r w:rsidRPr="00B106AA">
        <w:t>the Allo</w:t>
      </w:r>
      <w:r w:rsidRPr="00B106AA">
        <w:rPr>
          <w:spacing w:val="1"/>
        </w:rPr>
        <w:t>t</w:t>
      </w:r>
      <w:r w:rsidRPr="00B106AA">
        <w:t>tee(s)</w:t>
      </w:r>
      <w:r w:rsidRPr="00B106AA">
        <w:rPr>
          <w:spacing w:val="1"/>
        </w:rPr>
        <w:t xml:space="preserve"> </w:t>
      </w:r>
      <w:r w:rsidRPr="00B106AA">
        <w:t>und</w:t>
      </w:r>
      <w:r w:rsidRPr="00B106AA">
        <w:rPr>
          <w:spacing w:val="-1"/>
        </w:rPr>
        <w:t>e</w:t>
      </w:r>
      <w:r w:rsidRPr="00B106AA">
        <w:t>r</w:t>
      </w:r>
      <w:r w:rsidRPr="00B106AA">
        <w:rPr>
          <w:spacing w:val="1"/>
        </w:rPr>
        <w:t xml:space="preserve"> </w:t>
      </w:r>
      <w:r w:rsidRPr="00B106AA">
        <w:t>th</w:t>
      </w:r>
      <w:r w:rsidRPr="00B106AA">
        <w:rPr>
          <w:spacing w:val="1"/>
        </w:rPr>
        <w:t>i</w:t>
      </w:r>
      <w:r w:rsidRPr="00B106AA">
        <w:t>s</w:t>
      </w:r>
      <w:r w:rsidRPr="00B106AA">
        <w:rPr>
          <w:spacing w:val="2"/>
        </w:rPr>
        <w:t xml:space="preserve"> </w:t>
      </w:r>
      <w:r w:rsidRPr="00B106AA">
        <w:t>A</w:t>
      </w:r>
      <w:r w:rsidRPr="00B106AA">
        <w:rPr>
          <w:spacing w:val="-3"/>
        </w:rPr>
        <w:t>g</w:t>
      </w:r>
      <w:r w:rsidRPr="00B106AA">
        <w:t>r</w:t>
      </w:r>
      <w:r w:rsidRPr="00B106AA">
        <w:rPr>
          <w:spacing w:val="-2"/>
        </w:rPr>
        <w:t>e</w:t>
      </w:r>
      <w:r w:rsidRPr="00B106AA">
        <w:rPr>
          <w:spacing w:val="1"/>
        </w:rPr>
        <w:t>e</w:t>
      </w:r>
      <w:r w:rsidRPr="00B106AA">
        <w:t>ment.</w:t>
      </w:r>
      <w:r w:rsidRPr="00B106AA">
        <w:rPr>
          <w:spacing w:val="2"/>
        </w:rPr>
        <w:t xml:space="preserve"> </w:t>
      </w:r>
      <w:r w:rsidRPr="00B106AA">
        <w:t>The</w:t>
      </w:r>
      <w:r w:rsidRPr="00B106AA">
        <w:rPr>
          <w:spacing w:val="1"/>
        </w:rPr>
        <w:t xml:space="preserve"> </w:t>
      </w:r>
      <w:r w:rsidRPr="00B106AA">
        <w:t>r</w:t>
      </w:r>
      <w:r w:rsidRPr="00B106AA">
        <w:rPr>
          <w:spacing w:val="-2"/>
        </w:rPr>
        <w:t>a</w:t>
      </w:r>
      <w:r w:rsidRPr="00B106AA">
        <w:t>tes</w:t>
      </w:r>
      <w:r w:rsidRPr="00B106AA">
        <w:rPr>
          <w:spacing w:val="2"/>
        </w:rPr>
        <w:t xml:space="preserve"> </w:t>
      </w:r>
      <w:r w:rsidRPr="00B106AA">
        <w:t>of</w:t>
      </w:r>
      <w:r w:rsidRPr="00B106AA">
        <w:rPr>
          <w:spacing w:val="1"/>
        </w:rPr>
        <w:t xml:space="preserve"> </w:t>
      </w:r>
      <w:r w:rsidRPr="00B106AA">
        <w:t>mainten</w:t>
      </w:r>
      <w:r w:rsidRPr="00B106AA">
        <w:rPr>
          <w:spacing w:val="-1"/>
        </w:rPr>
        <w:t>a</w:t>
      </w:r>
      <w:r w:rsidRPr="00B106AA">
        <w:t>n</w:t>
      </w:r>
      <w:r w:rsidRPr="00B106AA">
        <w:rPr>
          <w:spacing w:val="1"/>
        </w:rPr>
        <w:t>c</w:t>
      </w:r>
      <w:r w:rsidRPr="00B106AA">
        <w:t>e</w:t>
      </w:r>
      <w:r w:rsidRPr="00B106AA">
        <w:rPr>
          <w:spacing w:val="1"/>
        </w:rPr>
        <w:t xml:space="preserve"> </w:t>
      </w:r>
      <w:r w:rsidRPr="00B106AA">
        <w:rPr>
          <w:spacing w:val="-1"/>
        </w:rPr>
        <w:t>a</w:t>
      </w:r>
      <w:r w:rsidRPr="00B106AA">
        <w:t>nd</w:t>
      </w:r>
      <w:r w:rsidRPr="00B106AA">
        <w:rPr>
          <w:spacing w:val="2"/>
        </w:rPr>
        <w:t xml:space="preserve"> </w:t>
      </w:r>
      <w:r w:rsidRPr="00B106AA">
        <w:t>s</w:t>
      </w:r>
      <w:r w:rsidRPr="00B106AA">
        <w:rPr>
          <w:spacing w:val="-1"/>
        </w:rPr>
        <w:t>e</w:t>
      </w:r>
      <w:r w:rsidRPr="00B106AA">
        <w:t>rvi</w:t>
      </w:r>
      <w:r w:rsidRPr="00B106AA">
        <w:rPr>
          <w:spacing w:val="-1"/>
        </w:rPr>
        <w:t>c</w:t>
      </w:r>
      <w:r w:rsidRPr="00B106AA">
        <w:t>e</w:t>
      </w:r>
      <w:r w:rsidRPr="00B106AA">
        <w:rPr>
          <w:spacing w:val="1"/>
        </w:rPr>
        <w:t xml:space="preserve"> </w:t>
      </w:r>
      <w:r w:rsidRPr="00B106AA">
        <w:rPr>
          <w:spacing w:val="-1"/>
        </w:rPr>
        <w:t>c</w:t>
      </w:r>
      <w:r w:rsidRPr="00B106AA">
        <w:rPr>
          <w:spacing w:val="2"/>
        </w:rPr>
        <w:t>h</w:t>
      </w:r>
      <w:r w:rsidRPr="00B106AA">
        <w:rPr>
          <w:spacing w:val="-1"/>
        </w:rPr>
        <w:t>a</w:t>
      </w:r>
      <w:r w:rsidRPr="00B106AA">
        <w:rPr>
          <w:spacing w:val="1"/>
        </w:rPr>
        <w:t>r</w:t>
      </w:r>
      <w:r w:rsidRPr="00B106AA">
        <w:t>g</w:t>
      </w:r>
      <w:r w:rsidRPr="00B106AA">
        <w:rPr>
          <w:spacing w:val="-1"/>
        </w:rPr>
        <w:t>e</w:t>
      </w:r>
      <w:r w:rsidRPr="00B106AA">
        <w:t>s</w:t>
      </w:r>
      <w:r w:rsidRPr="00B106AA">
        <w:rPr>
          <w:spacing w:val="2"/>
        </w:rPr>
        <w:t xml:space="preserve"> </w:t>
      </w:r>
      <w:r w:rsidRPr="00B106AA">
        <w:t>shall</w:t>
      </w:r>
      <w:r w:rsidRPr="00B106AA">
        <w:rPr>
          <w:spacing w:val="2"/>
        </w:rPr>
        <w:t xml:space="preserve"> </w:t>
      </w:r>
      <w:r w:rsidRPr="00B106AA">
        <w:t>be</w:t>
      </w:r>
      <w:r w:rsidRPr="00B106AA">
        <w:rPr>
          <w:spacing w:val="1"/>
        </w:rPr>
        <w:t xml:space="preserve"> </w:t>
      </w:r>
      <w:r w:rsidRPr="00B106AA">
        <w:t>f</w:t>
      </w:r>
      <w:r w:rsidRPr="00B106AA">
        <w:rPr>
          <w:spacing w:val="-3"/>
        </w:rPr>
        <w:t>i</w:t>
      </w:r>
      <w:r w:rsidRPr="00B106AA">
        <w:rPr>
          <w:spacing w:val="2"/>
        </w:rPr>
        <w:t>x</w:t>
      </w:r>
      <w:r w:rsidRPr="00B106AA">
        <w:rPr>
          <w:spacing w:val="-1"/>
        </w:rPr>
        <w:t>e</w:t>
      </w:r>
      <w:r w:rsidRPr="00B106AA">
        <w:t>d</w:t>
      </w:r>
      <w:r w:rsidRPr="00B106AA">
        <w:rPr>
          <w:spacing w:val="2"/>
        </w:rPr>
        <w:t xml:space="preserve"> b</w:t>
      </w:r>
      <w:r w:rsidRPr="00B106AA">
        <w:t>y</w:t>
      </w:r>
      <w:r w:rsidRPr="00B106AA">
        <w:rPr>
          <w:spacing w:val="-5"/>
        </w:rPr>
        <w:t xml:space="preserve"> </w:t>
      </w:r>
      <w:r w:rsidRPr="00B106AA">
        <w:t>the Promoter</w:t>
      </w:r>
      <w:r w:rsidRPr="00B106AA">
        <w:rPr>
          <w:spacing w:val="4"/>
        </w:rPr>
        <w:t xml:space="preserve"> </w:t>
      </w:r>
      <w:r w:rsidRPr="00B106AA">
        <w:rPr>
          <w:spacing w:val="2"/>
        </w:rPr>
        <w:t>o</w:t>
      </w:r>
      <w:r w:rsidRPr="00B106AA">
        <w:t>r</w:t>
      </w:r>
      <w:r w:rsidRPr="00B106AA">
        <w:rPr>
          <w:spacing w:val="4"/>
        </w:rPr>
        <w:t xml:space="preserve"> </w:t>
      </w:r>
      <w:r w:rsidRPr="00B106AA">
        <w:t>Asso</w:t>
      </w:r>
      <w:r w:rsidRPr="00B106AA">
        <w:rPr>
          <w:spacing w:val="-1"/>
        </w:rPr>
        <w:t>c</w:t>
      </w:r>
      <w:r w:rsidRPr="00B106AA">
        <w:t>iati</w:t>
      </w:r>
      <w:r w:rsidRPr="00B106AA">
        <w:rPr>
          <w:spacing w:val="3"/>
        </w:rPr>
        <w:t>o</w:t>
      </w:r>
      <w:r w:rsidRPr="00B106AA">
        <w:t>n</w:t>
      </w:r>
      <w:r w:rsidRPr="00B106AA">
        <w:rPr>
          <w:spacing w:val="5"/>
        </w:rPr>
        <w:t xml:space="preserve"> </w:t>
      </w:r>
      <w:r w:rsidR="00AB48C6" w:rsidRPr="00B106AA">
        <w:rPr>
          <w:spacing w:val="5"/>
        </w:rPr>
        <w:t xml:space="preserve">of </w:t>
      </w:r>
      <w:r w:rsidR="00AB48C6" w:rsidRPr="00B106AA">
        <w:t xml:space="preserve">Allottees </w:t>
      </w:r>
      <w:r w:rsidRPr="00B106AA">
        <w:t>or</w:t>
      </w:r>
      <w:r w:rsidRPr="00B106AA">
        <w:rPr>
          <w:spacing w:val="4"/>
        </w:rPr>
        <w:t xml:space="preserve"> </w:t>
      </w:r>
      <w:r w:rsidRPr="00B106AA">
        <w:t>the</w:t>
      </w:r>
      <w:r w:rsidRPr="00B106AA">
        <w:rPr>
          <w:spacing w:val="5"/>
        </w:rPr>
        <w:t xml:space="preserve"> </w:t>
      </w:r>
      <w:r w:rsidRPr="00B106AA">
        <w:t>Mainten</w:t>
      </w:r>
      <w:r w:rsidRPr="00B106AA">
        <w:rPr>
          <w:spacing w:val="-2"/>
        </w:rPr>
        <w:t>a</w:t>
      </w:r>
      <w:r w:rsidRPr="00B106AA">
        <w:t>n</w:t>
      </w:r>
      <w:r w:rsidRPr="00B106AA">
        <w:rPr>
          <w:spacing w:val="1"/>
        </w:rPr>
        <w:t>c</w:t>
      </w:r>
      <w:r w:rsidRPr="00B106AA">
        <w:t>e</w:t>
      </w:r>
      <w:r w:rsidRPr="00B106AA">
        <w:rPr>
          <w:spacing w:val="4"/>
        </w:rPr>
        <w:t xml:space="preserve"> </w:t>
      </w:r>
      <w:r w:rsidRPr="00B106AA">
        <w:rPr>
          <w:spacing w:val="2"/>
        </w:rPr>
        <w:t>A</w:t>
      </w:r>
      <w:r w:rsidRPr="00B106AA">
        <w:t>g</w:t>
      </w:r>
      <w:r w:rsidRPr="00B106AA">
        <w:rPr>
          <w:spacing w:val="-1"/>
        </w:rPr>
        <w:t>e</w:t>
      </w:r>
      <w:r w:rsidRPr="00B106AA">
        <w:t>n</w:t>
      </w:r>
      <w:r w:rsidRPr="00B106AA">
        <w:rPr>
          <w:spacing w:val="4"/>
        </w:rPr>
        <w:t>c</w:t>
      </w:r>
      <w:r w:rsidRPr="00B106AA">
        <w:rPr>
          <w:spacing w:val="-5"/>
        </w:rPr>
        <w:t>y</w:t>
      </w:r>
      <w:r w:rsidRPr="00B106AA">
        <w:t>,</w:t>
      </w:r>
      <w:r w:rsidRPr="00B106AA">
        <w:rPr>
          <w:spacing w:val="5"/>
        </w:rPr>
        <w:t xml:space="preserve"> </w:t>
      </w:r>
      <w:r w:rsidRPr="00B106AA">
        <w:rPr>
          <w:spacing w:val="-1"/>
        </w:rPr>
        <w:t>a</w:t>
      </w:r>
      <w:r w:rsidRPr="00B106AA">
        <w:t>s</w:t>
      </w:r>
      <w:r w:rsidRPr="00B106AA">
        <w:rPr>
          <w:spacing w:val="5"/>
        </w:rPr>
        <w:t xml:space="preserve"> </w:t>
      </w:r>
      <w:r w:rsidRPr="00B106AA">
        <w:t>the</w:t>
      </w:r>
      <w:r w:rsidRPr="00B106AA">
        <w:rPr>
          <w:spacing w:val="5"/>
        </w:rPr>
        <w:t xml:space="preserve"> </w:t>
      </w:r>
      <w:r w:rsidRPr="00B106AA">
        <w:rPr>
          <w:spacing w:val="1"/>
        </w:rPr>
        <w:t>c</w:t>
      </w:r>
      <w:r w:rsidRPr="00B106AA">
        <w:rPr>
          <w:spacing w:val="-1"/>
        </w:rPr>
        <w:t>a</w:t>
      </w:r>
      <w:r w:rsidRPr="00B106AA">
        <w:t>se</w:t>
      </w:r>
      <w:r w:rsidRPr="00B106AA">
        <w:rPr>
          <w:spacing w:val="4"/>
        </w:rPr>
        <w:t xml:space="preserve"> </w:t>
      </w:r>
      <w:r w:rsidRPr="00B106AA">
        <w:t>m</w:t>
      </w:r>
      <w:r w:rsidRPr="00B106AA">
        <w:rPr>
          <w:spacing w:val="4"/>
        </w:rPr>
        <w:t>a</w:t>
      </w:r>
      <w:r w:rsidRPr="00B106AA">
        <w:t xml:space="preserve">y </w:t>
      </w:r>
      <w:r w:rsidRPr="00B106AA">
        <w:rPr>
          <w:spacing w:val="2"/>
        </w:rPr>
        <w:t>b</w:t>
      </w:r>
      <w:r w:rsidRPr="00B106AA">
        <w:rPr>
          <w:spacing w:val="1"/>
        </w:rPr>
        <w:t>e</w:t>
      </w:r>
      <w:r w:rsidRPr="00B106AA">
        <w:t>,</w:t>
      </w:r>
      <w:r w:rsidRPr="00B106AA">
        <w:rPr>
          <w:spacing w:val="5"/>
        </w:rPr>
        <w:t xml:space="preserve"> </w:t>
      </w:r>
      <w:r w:rsidRPr="00B106AA">
        <w:t>k</w:t>
      </w:r>
      <w:r w:rsidRPr="00B106AA">
        <w:rPr>
          <w:spacing w:val="-1"/>
        </w:rPr>
        <w:t>ee</w:t>
      </w:r>
      <w:r w:rsidRPr="00B106AA">
        <w:t>pi</w:t>
      </w:r>
      <w:r w:rsidRPr="00B106AA">
        <w:rPr>
          <w:spacing w:val="3"/>
        </w:rPr>
        <w:t>n</w:t>
      </w:r>
      <w:r w:rsidRPr="00B106AA">
        <w:t>g</w:t>
      </w:r>
      <w:r w:rsidRPr="00B106AA">
        <w:rPr>
          <w:spacing w:val="3"/>
        </w:rPr>
        <w:t xml:space="preserve"> </w:t>
      </w:r>
      <w:r w:rsidRPr="00B106AA">
        <w:t>the</w:t>
      </w:r>
      <w:r w:rsidRPr="00B106AA">
        <w:rPr>
          <w:spacing w:val="5"/>
        </w:rPr>
        <w:t xml:space="preserve"> </w:t>
      </w:r>
      <w:r w:rsidRPr="00B106AA">
        <w:t>p</w:t>
      </w:r>
      <w:r w:rsidRPr="00B106AA">
        <w:rPr>
          <w:spacing w:val="-1"/>
        </w:rPr>
        <w:t>r</w:t>
      </w:r>
      <w:r w:rsidRPr="00B106AA">
        <w:t>ic</w:t>
      </w:r>
      <w:r w:rsidRPr="00B106AA">
        <w:rPr>
          <w:spacing w:val="-1"/>
        </w:rPr>
        <w:t>e</w:t>
      </w:r>
      <w:r w:rsidRPr="00B106AA">
        <w:t>s</w:t>
      </w:r>
      <w:r w:rsidRPr="00B106AA">
        <w:rPr>
          <w:spacing w:val="5"/>
        </w:rPr>
        <w:t xml:space="preserve"> </w:t>
      </w:r>
      <w:r w:rsidRPr="00B106AA">
        <w:rPr>
          <w:spacing w:val="2"/>
        </w:rPr>
        <w:t>o</w:t>
      </w:r>
      <w:r w:rsidRPr="00B106AA">
        <w:t xml:space="preserve">f </w:t>
      </w:r>
      <w:r w:rsidRPr="00B106AA">
        <w:rPr>
          <w:spacing w:val="-1"/>
        </w:rPr>
        <w:t>c</w:t>
      </w:r>
      <w:r w:rsidRPr="00B106AA">
        <w:t>om</w:t>
      </w:r>
      <w:r w:rsidRPr="00B106AA">
        <w:rPr>
          <w:spacing w:val="1"/>
        </w:rPr>
        <w:t>m</w:t>
      </w:r>
      <w:r w:rsidRPr="00B106AA">
        <w:t>odi</w:t>
      </w:r>
      <w:r w:rsidRPr="00B106AA">
        <w:rPr>
          <w:spacing w:val="1"/>
        </w:rPr>
        <w:t>ti</w:t>
      </w:r>
      <w:r w:rsidRPr="00B106AA">
        <w:rPr>
          <w:spacing w:val="-1"/>
        </w:rPr>
        <w:t>e</w:t>
      </w:r>
      <w:r w:rsidRPr="00B106AA">
        <w:t>s,</w:t>
      </w:r>
      <w:r w:rsidRPr="00B106AA">
        <w:rPr>
          <w:spacing w:val="5"/>
        </w:rPr>
        <w:t xml:space="preserve"> </w:t>
      </w:r>
      <w:r w:rsidRPr="00B106AA">
        <w:t>s</w:t>
      </w:r>
      <w:r w:rsidRPr="00B106AA">
        <w:rPr>
          <w:spacing w:val="-1"/>
        </w:rPr>
        <w:t>e</w:t>
      </w:r>
      <w:r w:rsidRPr="00B106AA">
        <w:t>rvi</w:t>
      </w:r>
      <w:r w:rsidRPr="00B106AA">
        <w:rPr>
          <w:spacing w:val="-1"/>
        </w:rPr>
        <w:t>ce</w:t>
      </w:r>
      <w:r w:rsidRPr="00B106AA">
        <w:t>s,</w:t>
      </w:r>
      <w:r w:rsidRPr="00B106AA">
        <w:rPr>
          <w:spacing w:val="5"/>
        </w:rPr>
        <w:t xml:space="preserve"> </w:t>
      </w:r>
      <w:r w:rsidRPr="00B106AA">
        <w:t>w</w:t>
      </w:r>
      <w:r w:rsidRPr="00B106AA">
        <w:rPr>
          <w:spacing w:val="1"/>
        </w:rPr>
        <w:t>a</w:t>
      </w:r>
      <w:r w:rsidRPr="00B106AA">
        <w:rPr>
          <w:spacing w:val="-2"/>
        </w:rPr>
        <w:t>g</w:t>
      </w:r>
      <w:r w:rsidRPr="00B106AA">
        <w:rPr>
          <w:spacing w:val="-1"/>
        </w:rPr>
        <w:t>e</w:t>
      </w:r>
      <w:r w:rsidRPr="00B106AA">
        <w:t>s,</w:t>
      </w:r>
      <w:r w:rsidRPr="00B106AA">
        <w:rPr>
          <w:spacing w:val="5"/>
        </w:rPr>
        <w:t xml:space="preserve"> </w:t>
      </w:r>
      <w:r w:rsidRPr="00B106AA">
        <w:t>o</w:t>
      </w:r>
      <w:r w:rsidRPr="00B106AA">
        <w:rPr>
          <w:spacing w:val="-1"/>
        </w:rPr>
        <w:t>f</w:t>
      </w:r>
      <w:r w:rsidRPr="00B106AA">
        <w:t>f</w:t>
      </w:r>
      <w:r w:rsidRPr="00B106AA">
        <w:rPr>
          <w:spacing w:val="2"/>
        </w:rPr>
        <w:t>i</w:t>
      </w:r>
      <w:r w:rsidRPr="00B106AA">
        <w:rPr>
          <w:spacing w:val="-1"/>
        </w:rPr>
        <w:t>c</w:t>
      </w:r>
      <w:r w:rsidRPr="00B106AA">
        <w:t>ial</w:t>
      </w:r>
      <w:r w:rsidRPr="00B106AA">
        <w:rPr>
          <w:spacing w:val="5"/>
        </w:rPr>
        <w:t xml:space="preserve"> </w:t>
      </w:r>
      <w:r w:rsidRPr="00B106AA">
        <w:t>levi</w:t>
      </w:r>
      <w:r w:rsidRPr="00B106AA">
        <w:rPr>
          <w:spacing w:val="-1"/>
        </w:rPr>
        <w:t>e</w:t>
      </w:r>
      <w:r w:rsidRPr="00B106AA">
        <w:t>s,</w:t>
      </w:r>
      <w:r w:rsidRPr="00B106AA">
        <w:rPr>
          <w:spacing w:val="5"/>
        </w:rPr>
        <w:t xml:space="preserve"> </w:t>
      </w:r>
      <w:r w:rsidRPr="00B106AA">
        <w:t>fe</w:t>
      </w:r>
      <w:r w:rsidRPr="00B106AA">
        <w:rPr>
          <w:spacing w:val="-1"/>
        </w:rPr>
        <w:t>e</w:t>
      </w:r>
      <w:r w:rsidRPr="00B106AA">
        <w:t>s(s</w:t>
      </w:r>
      <w:r w:rsidRPr="00B106AA">
        <w:rPr>
          <w:spacing w:val="-1"/>
        </w:rPr>
        <w:t>)</w:t>
      </w:r>
      <w:r w:rsidRPr="00B106AA">
        <w:t>,</w:t>
      </w:r>
      <w:r w:rsidRPr="00B106AA">
        <w:rPr>
          <w:spacing w:val="5"/>
        </w:rPr>
        <w:t xml:space="preserve"> </w:t>
      </w:r>
      <w:r w:rsidRPr="00B106AA">
        <w:t>ta</w:t>
      </w:r>
      <w:r w:rsidRPr="00B106AA">
        <w:rPr>
          <w:spacing w:val="2"/>
        </w:rPr>
        <w:t>x</w:t>
      </w:r>
      <w:r w:rsidRPr="00B106AA">
        <w:rPr>
          <w:spacing w:val="-1"/>
        </w:rPr>
        <w:t>e</w:t>
      </w:r>
      <w:r w:rsidRPr="00B106AA">
        <w:t>s,</w:t>
      </w:r>
      <w:r w:rsidRPr="00B106AA">
        <w:rPr>
          <w:spacing w:val="5"/>
        </w:rPr>
        <w:t xml:space="preserve"> </w:t>
      </w:r>
      <w:r w:rsidRPr="00B106AA">
        <w:t>w</w:t>
      </w:r>
      <w:r w:rsidRPr="00B106AA">
        <w:rPr>
          <w:spacing w:val="-1"/>
        </w:rPr>
        <w:t>a</w:t>
      </w:r>
      <w:r w:rsidRPr="00B106AA">
        <w:t>ter</w:t>
      </w:r>
      <w:r w:rsidRPr="00B106AA">
        <w:rPr>
          <w:spacing w:val="4"/>
        </w:rPr>
        <w:t xml:space="preserve"> </w:t>
      </w:r>
      <w:r w:rsidRPr="00B106AA">
        <w:rPr>
          <w:spacing w:val="-1"/>
        </w:rPr>
        <w:t>a</w:t>
      </w:r>
      <w:r w:rsidRPr="00B106AA">
        <w:t>nd</w:t>
      </w:r>
      <w:r w:rsidRPr="00B106AA">
        <w:rPr>
          <w:spacing w:val="7"/>
        </w:rPr>
        <w:t xml:space="preserve"> </w:t>
      </w:r>
      <w:r w:rsidRPr="00B106AA">
        <w:rPr>
          <w:spacing w:val="-1"/>
        </w:rPr>
        <w:t>e</w:t>
      </w:r>
      <w:r w:rsidRPr="00B106AA">
        <w:t>le</w:t>
      </w:r>
      <w:r w:rsidRPr="00B106AA">
        <w:rPr>
          <w:spacing w:val="-1"/>
        </w:rPr>
        <w:t>c</w:t>
      </w:r>
      <w:r w:rsidRPr="00B106AA">
        <w:t>trici</w:t>
      </w:r>
      <w:r w:rsidRPr="00B106AA">
        <w:rPr>
          <w:spacing w:val="5"/>
        </w:rPr>
        <w:t>t</w:t>
      </w:r>
      <w:r w:rsidRPr="00B106AA">
        <w:t xml:space="preserve">y </w:t>
      </w:r>
      <w:r w:rsidRPr="00B106AA">
        <w:rPr>
          <w:spacing w:val="-1"/>
        </w:rPr>
        <w:t>c</w:t>
      </w:r>
      <w:r w:rsidRPr="00B106AA">
        <w:t>h</w:t>
      </w:r>
      <w:r w:rsidRPr="00B106AA">
        <w:rPr>
          <w:spacing w:val="1"/>
        </w:rPr>
        <w:t>ar</w:t>
      </w:r>
      <w:r w:rsidRPr="00B106AA">
        <w:rPr>
          <w:spacing w:val="-2"/>
        </w:rPr>
        <w:t>g</w:t>
      </w:r>
      <w:r w:rsidRPr="00B106AA">
        <w:rPr>
          <w:spacing w:val="-1"/>
        </w:rPr>
        <w:t>e</w:t>
      </w:r>
      <w:r w:rsidRPr="00B106AA">
        <w:t>s,</w:t>
      </w:r>
      <w:r w:rsidRPr="00B106AA">
        <w:rPr>
          <w:spacing w:val="5"/>
        </w:rPr>
        <w:t xml:space="preserve"> power backup, </w:t>
      </w:r>
      <w:r w:rsidRPr="00B106AA">
        <w:t>dies</w:t>
      </w:r>
      <w:r w:rsidRPr="00B106AA">
        <w:rPr>
          <w:spacing w:val="1"/>
        </w:rPr>
        <w:t>e</w:t>
      </w:r>
      <w:r w:rsidRPr="00B106AA">
        <w:t xml:space="preserve">l </w:t>
      </w:r>
      <w:r w:rsidRPr="00B106AA">
        <w:rPr>
          <w:spacing w:val="-1"/>
        </w:rPr>
        <w:t>c</w:t>
      </w:r>
      <w:r w:rsidRPr="00B106AA">
        <w:t>onsumpt</w:t>
      </w:r>
      <w:r w:rsidRPr="00B106AA">
        <w:rPr>
          <w:spacing w:val="1"/>
        </w:rPr>
        <w:t>i</w:t>
      </w:r>
      <w:r w:rsidRPr="00B106AA">
        <w:t>on</w:t>
      </w:r>
      <w:r w:rsidRPr="00B106AA">
        <w:rPr>
          <w:spacing w:val="29"/>
        </w:rPr>
        <w:t xml:space="preserve"> </w:t>
      </w:r>
      <w:r w:rsidRPr="00B106AA">
        <w:rPr>
          <w:spacing w:val="-1"/>
        </w:rPr>
        <w:t>c</w:t>
      </w:r>
      <w:r w:rsidRPr="00B106AA">
        <w:t>h</w:t>
      </w:r>
      <w:r w:rsidRPr="00B106AA">
        <w:rPr>
          <w:spacing w:val="-1"/>
        </w:rPr>
        <w:t>a</w:t>
      </w:r>
      <w:r w:rsidRPr="00B106AA">
        <w:rPr>
          <w:spacing w:val="1"/>
        </w:rPr>
        <w:t>r</w:t>
      </w:r>
      <w:r w:rsidRPr="00B106AA">
        <w:rPr>
          <w:spacing w:val="-2"/>
        </w:rPr>
        <w:t>g</w:t>
      </w:r>
      <w:r w:rsidRPr="00B106AA">
        <w:rPr>
          <w:spacing w:val="-1"/>
        </w:rPr>
        <w:t>e</w:t>
      </w:r>
      <w:r w:rsidRPr="00B106AA">
        <w:t>s</w:t>
      </w:r>
      <w:r w:rsidRPr="00B106AA">
        <w:rPr>
          <w:spacing w:val="31"/>
        </w:rPr>
        <w:t xml:space="preserve"> </w:t>
      </w:r>
      <w:r w:rsidRPr="00B106AA">
        <w:rPr>
          <w:spacing w:val="-1"/>
        </w:rPr>
        <w:t>e</w:t>
      </w:r>
      <w:r w:rsidRPr="00B106AA">
        <w:t>t</w:t>
      </w:r>
      <w:r w:rsidRPr="00B106AA">
        <w:rPr>
          <w:spacing w:val="2"/>
        </w:rPr>
        <w:t>c</w:t>
      </w:r>
      <w:r w:rsidRPr="00B106AA">
        <w:t>.</w:t>
      </w:r>
      <w:r w:rsidRPr="00B106AA">
        <w:rPr>
          <w:spacing w:val="29"/>
        </w:rPr>
        <w:t xml:space="preserve"> </w:t>
      </w:r>
      <w:r w:rsidRPr="00B106AA">
        <w:t>p</w:t>
      </w:r>
      <w:r w:rsidRPr="00B106AA">
        <w:rPr>
          <w:spacing w:val="-1"/>
        </w:rPr>
        <w:t>re</w:t>
      </w:r>
      <w:r w:rsidRPr="00B106AA">
        <w:t>v</w:t>
      </w:r>
      <w:r w:rsidRPr="00B106AA">
        <w:rPr>
          <w:spacing w:val="-1"/>
        </w:rPr>
        <w:t>a</w:t>
      </w:r>
      <w:r w:rsidRPr="00B106AA">
        <w:t>lent</w:t>
      </w:r>
      <w:r w:rsidRPr="00B106AA">
        <w:rPr>
          <w:spacing w:val="31"/>
        </w:rPr>
        <w:t xml:space="preserve"> </w:t>
      </w:r>
      <w:r w:rsidRPr="00B106AA">
        <w:rPr>
          <w:spacing w:val="-1"/>
        </w:rPr>
        <w:t>a</w:t>
      </w:r>
      <w:r w:rsidRPr="00B106AA">
        <w:t>t</w:t>
      </w:r>
      <w:r w:rsidRPr="00B106AA">
        <w:rPr>
          <w:spacing w:val="29"/>
        </w:rPr>
        <w:t xml:space="preserve"> </w:t>
      </w:r>
      <w:r w:rsidRPr="00B106AA">
        <w:t>that</w:t>
      </w:r>
      <w:r w:rsidRPr="00B106AA">
        <w:rPr>
          <w:spacing w:val="29"/>
        </w:rPr>
        <w:t xml:space="preserve"> </w:t>
      </w:r>
      <w:r w:rsidRPr="00B106AA">
        <w:t>point</w:t>
      </w:r>
      <w:r w:rsidRPr="00B106AA">
        <w:rPr>
          <w:spacing w:val="32"/>
        </w:rPr>
        <w:t xml:space="preserve"> </w:t>
      </w:r>
      <w:r w:rsidRPr="00B106AA">
        <w:t>of</w:t>
      </w:r>
      <w:r w:rsidRPr="00B106AA">
        <w:rPr>
          <w:spacing w:val="28"/>
        </w:rPr>
        <w:t xml:space="preserve"> </w:t>
      </w:r>
      <w:r w:rsidRPr="00B106AA">
        <w:t>t</w:t>
      </w:r>
      <w:r w:rsidRPr="00B106AA">
        <w:rPr>
          <w:spacing w:val="1"/>
        </w:rPr>
        <w:t>i</w:t>
      </w:r>
      <w:r w:rsidRPr="00B106AA">
        <w:t>me.</w:t>
      </w:r>
      <w:r w:rsidRPr="00B106AA">
        <w:rPr>
          <w:spacing w:val="28"/>
        </w:rPr>
        <w:t xml:space="preserve"> </w:t>
      </w:r>
      <w:r w:rsidRPr="00B106AA">
        <w:t>The</w:t>
      </w:r>
      <w:r w:rsidRPr="00B106AA">
        <w:rPr>
          <w:spacing w:val="30"/>
        </w:rPr>
        <w:t xml:space="preserve"> </w:t>
      </w:r>
      <w:r w:rsidRPr="00B106AA">
        <w:t>r</w:t>
      </w:r>
      <w:r w:rsidRPr="00B106AA">
        <w:rPr>
          <w:spacing w:val="-2"/>
        </w:rPr>
        <w:t>a</w:t>
      </w:r>
      <w:r w:rsidRPr="00B106AA">
        <w:t>tes</w:t>
      </w:r>
      <w:r w:rsidRPr="00B106AA">
        <w:rPr>
          <w:spacing w:val="28"/>
        </w:rPr>
        <w:t xml:space="preserve"> </w:t>
      </w:r>
      <w:r w:rsidRPr="00B106AA">
        <w:t>s</w:t>
      </w:r>
      <w:r w:rsidRPr="00B106AA">
        <w:rPr>
          <w:spacing w:val="2"/>
        </w:rPr>
        <w:t>h</w:t>
      </w:r>
      <w:r w:rsidRPr="00B106AA">
        <w:rPr>
          <w:spacing w:val="-1"/>
        </w:rPr>
        <w:t>a</w:t>
      </w:r>
      <w:r w:rsidRPr="00B106AA">
        <w:t>ll</w:t>
      </w:r>
      <w:r w:rsidRPr="00B106AA">
        <w:rPr>
          <w:spacing w:val="29"/>
        </w:rPr>
        <w:t xml:space="preserve"> </w:t>
      </w:r>
      <w:r w:rsidRPr="00B106AA">
        <w:t>be</w:t>
      </w:r>
      <w:r w:rsidRPr="00B106AA">
        <w:rPr>
          <w:spacing w:val="28"/>
        </w:rPr>
        <w:t xml:space="preserve"> </w:t>
      </w:r>
      <w:r w:rsidRPr="00B106AA">
        <w:t>subj</w:t>
      </w:r>
      <w:r w:rsidRPr="00B106AA">
        <w:rPr>
          <w:spacing w:val="-1"/>
        </w:rPr>
        <w:t>ec</w:t>
      </w:r>
      <w:r w:rsidRPr="00B106AA">
        <w:t>t</w:t>
      </w:r>
      <w:r w:rsidRPr="00B106AA">
        <w:rPr>
          <w:spacing w:val="29"/>
        </w:rPr>
        <w:t xml:space="preserve"> </w:t>
      </w:r>
      <w:r w:rsidRPr="00B106AA">
        <w:t>to</w:t>
      </w:r>
      <w:r w:rsidRPr="00B106AA">
        <w:rPr>
          <w:spacing w:val="29"/>
        </w:rPr>
        <w:t xml:space="preserve"> </w:t>
      </w:r>
      <w:r w:rsidRPr="00B106AA">
        <w:rPr>
          <w:spacing w:val="2"/>
        </w:rPr>
        <w:t>p</w:t>
      </w:r>
      <w:r w:rsidRPr="00B106AA">
        <w:rPr>
          <w:spacing w:val="-1"/>
        </w:rPr>
        <w:t>e</w:t>
      </w:r>
      <w:r w:rsidRPr="00B106AA">
        <w:t>riodic r</w:t>
      </w:r>
      <w:r w:rsidRPr="00B106AA">
        <w:rPr>
          <w:spacing w:val="-2"/>
        </w:rPr>
        <w:t>e</w:t>
      </w:r>
      <w:r w:rsidRPr="00B106AA">
        <w:t>vis</w:t>
      </w:r>
      <w:r w:rsidRPr="00B106AA">
        <w:rPr>
          <w:spacing w:val="1"/>
        </w:rPr>
        <w:t>i</w:t>
      </w:r>
      <w:r w:rsidRPr="00B106AA">
        <w:t>ons</w:t>
      </w:r>
      <w:r w:rsidRPr="00B106AA">
        <w:rPr>
          <w:spacing w:val="1"/>
        </w:rPr>
        <w:t xml:space="preserve"> </w:t>
      </w:r>
      <w:r w:rsidRPr="00B106AA">
        <w:t>in</w:t>
      </w:r>
      <w:r w:rsidRPr="00B106AA">
        <w:rPr>
          <w:spacing w:val="1"/>
        </w:rPr>
        <w:t xml:space="preserve"> </w:t>
      </w:r>
      <w:r w:rsidRPr="00B106AA">
        <w:t>l</w:t>
      </w:r>
      <w:r w:rsidRPr="00B106AA">
        <w:rPr>
          <w:spacing w:val="1"/>
        </w:rPr>
        <w:t>i</w:t>
      </w:r>
      <w:r w:rsidRPr="00B106AA">
        <w:t>ne with</w:t>
      </w:r>
      <w:r w:rsidRPr="00B106AA">
        <w:rPr>
          <w:spacing w:val="1"/>
        </w:rPr>
        <w:t xml:space="preserve"> </w:t>
      </w:r>
      <w:r w:rsidRPr="00B106AA">
        <w:rPr>
          <w:spacing w:val="3"/>
        </w:rPr>
        <w:t>t</w:t>
      </w:r>
      <w:r w:rsidRPr="00B106AA">
        <w:t>he inc</w:t>
      </w:r>
      <w:r w:rsidRPr="00B106AA">
        <w:rPr>
          <w:spacing w:val="1"/>
        </w:rPr>
        <w:t>r</w:t>
      </w:r>
      <w:r w:rsidRPr="00B106AA">
        <w:rPr>
          <w:spacing w:val="-1"/>
        </w:rPr>
        <w:t>ea</w:t>
      </w:r>
      <w:r w:rsidRPr="00B106AA">
        <w:t>se</w:t>
      </w:r>
      <w:r w:rsidRPr="00B106AA">
        <w:rPr>
          <w:spacing w:val="2"/>
        </w:rPr>
        <w:t xml:space="preserve"> </w:t>
      </w:r>
      <w:r w:rsidRPr="00B106AA">
        <w:t>in</w:t>
      </w:r>
      <w:r w:rsidRPr="00B106AA">
        <w:rPr>
          <w:spacing w:val="1"/>
        </w:rPr>
        <w:t xml:space="preserve"> </w:t>
      </w:r>
      <w:r w:rsidRPr="00B106AA">
        <w:t>the</w:t>
      </w:r>
      <w:r w:rsidRPr="00B106AA">
        <w:rPr>
          <w:spacing w:val="2"/>
        </w:rPr>
        <w:t xml:space="preserve"> </w:t>
      </w:r>
      <w:r w:rsidRPr="00B106AA">
        <w:t>p</w:t>
      </w:r>
      <w:r w:rsidRPr="00B106AA">
        <w:rPr>
          <w:spacing w:val="-1"/>
        </w:rPr>
        <w:t>r</w:t>
      </w:r>
      <w:r w:rsidRPr="00B106AA">
        <w:t>i</w:t>
      </w:r>
      <w:r w:rsidRPr="00B106AA">
        <w:rPr>
          <w:spacing w:val="2"/>
        </w:rPr>
        <w:t>c</w:t>
      </w:r>
      <w:r w:rsidRPr="00B106AA">
        <w:rPr>
          <w:spacing w:val="1"/>
        </w:rPr>
        <w:t>e</w:t>
      </w:r>
      <w:r w:rsidRPr="00B106AA">
        <w:t>s</w:t>
      </w:r>
      <w:r w:rsidRPr="00B106AA">
        <w:rPr>
          <w:spacing w:val="1"/>
        </w:rPr>
        <w:t xml:space="preserve"> </w:t>
      </w:r>
      <w:r w:rsidRPr="00B106AA">
        <w:t xml:space="preserve">of </w:t>
      </w:r>
      <w:r w:rsidRPr="00B106AA">
        <w:rPr>
          <w:spacing w:val="-1"/>
        </w:rPr>
        <w:t>c</w:t>
      </w:r>
      <w:r w:rsidRPr="00B106AA">
        <w:t>om</w:t>
      </w:r>
      <w:r w:rsidRPr="00B106AA">
        <w:rPr>
          <w:spacing w:val="1"/>
        </w:rPr>
        <w:t>m</w:t>
      </w:r>
      <w:r w:rsidRPr="00B106AA">
        <w:t>odi</w:t>
      </w:r>
      <w:r w:rsidRPr="00B106AA">
        <w:rPr>
          <w:spacing w:val="1"/>
        </w:rPr>
        <w:t>t</w:t>
      </w:r>
      <w:r w:rsidRPr="00B106AA">
        <w:t>ies</w:t>
      </w:r>
      <w:r w:rsidRPr="00B106AA">
        <w:rPr>
          <w:spacing w:val="3"/>
        </w:rPr>
        <w:t xml:space="preserve"> </w:t>
      </w:r>
      <w:r w:rsidRPr="00B106AA">
        <w:rPr>
          <w:spacing w:val="-1"/>
        </w:rPr>
        <w:t>e</w:t>
      </w:r>
      <w:r w:rsidRPr="00B106AA">
        <w:rPr>
          <w:spacing w:val="6"/>
        </w:rPr>
        <w:t>t</w:t>
      </w:r>
      <w:r w:rsidRPr="00B106AA">
        <w:rPr>
          <w:spacing w:val="-1"/>
        </w:rPr>
        <w:t>c</w:t>
      </w:r>
      <w:r w:rsidRPr="00B106AA">
        <w:t>.</w:t>
      </w:r>
      <w:r w:rsidRPr="00B106AA">
        <w:rPr>
          <w:spacing w:val="3"/>
        </w:rPr>
        <w:t xml:space="preserve"> </w:t>
      </w:r>
      <w:r w:rsidRPr="00B106AA">
        <w:rPr>
          <w:spacing w:val="1"/>
        </w:rPr>
        <w:t>a</w:t>
      </w:r>
      <w:r w:rsidRPr="00B106AA">
        <w:t>s</w:t>
      </w:r>
      <w:r w:rsidRPr="00B106AA">
        <w:rPr>
          <w:spacing w:val="1"/>
        </w:rPr>
        <w:t xml:space="preserve"> </w:t>
      </w:r>
      <w:r w:rsidRPr="00B106AA">
        <w:rPr>
          <w:spacing w:val="-1"/>
        </w:rPr>
        <w:t>a</w:t>
      </w:r>
      <w:r w:rsidRPr="00B106AA">
        <w:t>fo</w:t>
      </w:r>
      <w:r w:rsidRPr="00B106AA">
        <w:rPr>
          <w:spacing w:val="1"/>
        </w:rPr>
        <w:t>r</w:t>
      </w:r>
      <w:r w:rsidRPr="00B106AA">
        <w:rPr>
          <w:spacing w:val="-1"/>
        </w:rPr>
        <w:t>e</w:t>
      </w:r>
      <w:r w:rsidRPr="00B106AA">
        <w:t>mentioned. T</w:t>
      </w:r>
      <w:r w:rsidRPr="00B106AA">
        <w:rPr>
          <w:spacing w:val="2"/>
        </w:rPr>
        <w:t>h</w:t>
      </w:r>
      <w:r w:rsidRPr="00B106AA">
        <w:t>e Allo</w:t>
      </w:r>
      <w:r w:rsidRPr="00B106AA">
        <w:rPr>
          <w:spacing w:val="1"/>
        </w:rPr>
        <w:t>t</w:t>
      </w:r>
      <w:r w:rsidRPr="00B106AA">
        <w:t>tee(s)</w:t>
      </w:r>
      <w:r w:rsidRPr="00B106AA">
        <w:rPr>
          <w:spacing w:val="18"/>
        </w:rPr>
        <w:t xml:space="preserve"> </w:t>
      </w:r>
      <w:r w:rsidRPr="00B106AA">
        <w:rPr>
          <w:spacing w:val="-1"/>
        </w:rPr>
        <w:t>a</w:t>
      </w:r>
      <w:r w:rsidRPr="00B106AA">
        <w:rPr>
          <w:spacing w:val="-2"/>
        </w:rPr>
        <w:t>g</w:t>
      </w:r>
      <w:r w:rsidRPr="00B106AA">
        <w:rPr>
          <w:spacing w:val="1"/>
        </w:rPr>
        <w:t>r</w:t>
      </w:r>
      <w:r w:rsidRPr="00B106AA">
        <w:rPr>
          <w:spacing w:val="-1"/>
        </w:rPr>
        <w:t>ee</w:t>
      </w:r>
      <w:r w:rsidRPr="00B106AA">
        <w:t>s</w:t>
      </w:r>
      <w:r w:rsidRPr="00B106AA">
        <w:rPr>
          <w:spacing w:val="19"/>
        </w:rPr>
        <w:t xml:space="preserve"> </w:t>
      </w:r>
      <w:r w:rsidRPr="00B106AA">
        <w:t>that,</w:t>
      </w:r>
      <w:r w:rsidRPr="00B106AA">
        <w:rPr>
          <w:spacing w:val="19"/>
        </w:rPr>
        <w:t xml:space="preserve"> </w:t>
      </w:r>
      <w:r w:rsidRPr="00B106AA">
        <w:t>on</w:t>
      </w:r>
      <w:r w:rsidRPr="00B106AA">
        <w:rPr>
          <w:spacing w:val="19"/>
        </w:rPr>
        <w:t xml:space="preserve"> </w:t>
      </w:r>
      <w:r w:rsidRPr="00B106AA">
        <w:rPr>
          <w:spacing w:val="-1"/>
        </w:rPr>
        <w:t>a</w:t>
      </w:r>
      <w:r w:rsidRPr="00B106AA">
        <w:t>nd</w:t>
      </w:r>
      <w:r w:rsidRPr="00B106AA">
        <w:rPr>
          <w:spacing w:val="19"/>
        </w:rPr>
        <w:t xml:space="preserve"> </w:t>
      </w:r>
      <w:r w:rsidRPr="00B106AA">
        <w:t>f</w:t>
      </w:r>
      <w:r w:rsidRPr="00B106AA">
        <w:rPr>
          <w:spacing w:val="-1"/>
        </w:rPr>
        <w:t>r</w:t>
      </w:r>
      <w:r w:rsidRPr="00B106AA">
        <w:t>om</w:t>
      </w:r>
      <w:r w:rsidRPr="00B106AA">
        <w:rPr>
          <w:spacing w:val="19"/>
        </w:rPr>
        <w:t xml:space="preserve"> </w:t>
      </w:r>
      <w:r w:rsidRPr="00B106AA">
        <w:t>the</w:t>
      </w:r>
      <w:r w:rsidRPr="00B106AA">
        <w:rPr>
          <w:spacing w:val="18"/>
        </w:rPr>
        <w:t xml:space="preserve"> </w:t>
      </w:r>
      <w:r w:rsidRPr="00B106AA">
        <w:rPr>
          <w:spacing w:val="1"/>
        </w:rPr>
        <w:t>P</w:t>
      </w:r>
      <w:r w:rsidRPr="00B106AA">
        <w:t>ossession</w:t>
      </w:r>
      <w:r w:rsidRPr="00B106AA">
        <w:rPr>
          <w:spacing w:val="17"/>
        </w:rPr>
        <w:t xml:space="preserve"> </w:t>
      </w:r>
      <w:r w:rsidRPr="00B106AA">
        <w:t>Notice</w:t>
      </w:r>
      <w:r w:rsidRPr="00B106AA">
        <w:rPr>
          <w:spacing w:val="18"/>
        </w:rPr>
        <w:t xml:space="preserve"> </w:t>
      </w:r>
      <w:r w:rsidRPr="00B106AA">
        <w:t>E</w:t>
      </w:r>
      <w:r w:rsidRPr="00B106AA">
        <w:rPr>
          <w:spacing w:val="2"/>
        </w:rPr>
        <w:t>x</w:t>
      </w:r>
      <w:r w:rsidRPr="00B106AA">
        <w:t>pi</w:t>
      </w:r>
      <w:r w:rsidRPr="00B106AA">
        <w:rPr>
          <w:spacing w:val="2"/>
        </w:rPr>
        <w:t>r</w:t>
      </w:r>
      <w:r w:rsidRPr="00B106AA">
        <w:t>y</w:t>
      </w:r>
      <w:r w:rsidRPr="00B106AA">
        <w:rPr>
          <w:spacing w:val="12"/>
        </w:rPr>
        <w:t xml:space="preserve"> </w:t>
      </w:r>
      <w:r w:rsidRPr="00B106AA">
        <w:t>D</w:t>
      </w:r>
      <w:r w:rsidRPr="00B106AA">
        <w:rPr>
          <w:spacing w:val="-1"/>
        </w:rPr>
        <w:t>a</w:t>
      </w:r>
      <w:r w:rsidRPr="00B106AA">
        <w:t>te</w:t>
      </w:r>
      <w:r w:rsidRPr="00B106AA">
        <w:rPr>
          <w:spacing w:val="18"/>
        </w:rPr>
        <w:t xml:space="preserve"> </w:t>
      </w:r>
      <w:r w:rsidRPr="00B106AA">
        <w:t>or</w:t>
      </w:r>
      <w:r w:rsidRPr="00B106AA">
        <w:rPr>
          <w:spacing w:val="18"/>
        </w:rPr>
        <w:t xml:space="preserve"> </w:t>
      </w:r>
      <w:r w:rsidRPr="00B106AA">
        <w:rPr>
          <w:spacing w:val="3"/>
        </w:rPr>
        <w:t>t</w:t>
      </w:r>
      <w:r w:rsidRPr="00B106AA">
        <w:t>he</w:t>
      </w:r>
      <w:r w:rsidRPr="00B106AA">
        <w:rPr>
          <w:spacing w:val="18"/>
        </w:rPr>
        <w:t xml:space="preserve"> </w:t>
      </w:r>
      <w:r w:rsidRPr="00B106AA">
        <w:t>d</w:t>
      </w:r>
      <w:r w:rsidRPr="00B106AA">
        <w:rPr>
          <w:spacing w:val="-1"/>
        </w:rPr>
        <w:t>a</w:t>
      </w:r>
      <w:r w:rsidRPr="00B106AA">
        <w:t>te</w:t>
      </w:r>
      <w:r w:rsidRPr="00B106AA">
        <w:rPr>
          <w:spacing w:val="18"/>
        </w:rPr>
        <w:t xml:space="preserve"> </w:t>
      </w:r>
      <w:r w:rsidRPr="00B106AA">
        <w:t>of</w:t>
      </w:r>
      <w:r w:rsidRPr="00B106AA">
        <w:rPr>
          <w:spacing w:val="18"/>
        </w:rPr>
        <w:t xml:space="preserve"> </w:t>
      </w:r>
      <w:r w:rsidRPr="00B106AA">
        <w:rPr>
          <w:spacing w:val="-1"/>
        </w:rPr>
        <w:t>e</w:t>
      </w:r>
      <w:r w:rsidRPr="00B106AA">
        <w:rPr>
          <w:spacing w:val="2"/>
        </w:rPr>
        <w:t>x</w:t>
      </w:r>
      <w:r w:rsidRPr="00B106AA">
        <w:rPr>
          <w:spacing w:val="-1"/>
        </w:rPr>
        <w:t>ec</w:t>
      </w:r>
      <w:r w:rsidRPr="00B106AA">
        <w:t>ut</w:t>
      </w:r>
      <w:r w:rsidRPr="00B106AA">
        <w:rPr>
          <w:spacing w:val="1"/>
        </w:rPr>
        <w:t>i</w:t>
      </w:r>
      <w:r w:rsidRPr="00B106AA">
        <w:t>on</w:t>
      </w:r>
      <w:r w:rsidRPr="00B106AA">
        <w:rPr>
          <w:spacing w:val="19"/>
        </w:rPr>
        <w:t xml:space="preserve"> </w:t>
      </w:r>
      <w:r w:rsidRPr="00B106AA">
        <w:t>of the</w:t>
      </w:r>
      <w:r w:rsidRPr="00B106AA">
        <w:rPr>
          <w:spacing w:val="4"/>
        </w:rPr>
        <w:t xml:space="preserve"> </w:t>
      </w:r>
      <w:r w:rsidRPr="00B106AA">
        <w:t>Conv</w:t>
      </w:r>
      <w:r w:rsidRPr="00B106AA">
        <w:rPr>
          <w:spacing w:val="1"/>
        </w:rPr>
        <w:t>e</w:t>
      </w:r>
      <w:r w:rsidRPr="00B106AA">
        <w:rPr>
          <w:spacing w:val="-5"/>
        </w:rPr>
        <w:t>y</w:t>
      </w:r>
      <w:r w:rsidRPr="00B106AA">
        <w:rPr>
          <w:spacing w:val="1"/>
        </w:rPr>
        <w:t>a</w:t>
      </w:r>
      <w:r w:rsidRPr="00B106AA">
        <w:t>n</w:t>
      </w:r>
      <w:r w:rsidRPr="00B106AA">
        <w:rPr>
          <w:spacing w:val="-1"/>
        </w:rPr>
        <w:t>c</w:t>
      </w:r>
      <w:r w:rsidRPr="00B106AA">
        <w:t>e</w:t>
      </w:r>
      <w:r w:rsidRPr="00B106AA">
        <w:rPr>
          <w:spacing w:val="4"/>
        </w:rPr>
        <w:t xml:space="preserve"> </w:t>
      </w:r>
      <w:r w:rsidRPr="00B106AA">
        <w:rPr>
          <w:spacing w:val="2"/>
        </w:rPr>
        <w:t>D</w:t>
      </w:r>
      <w:r w:rsidRPr="00B106AA">
        <w:rPr>
          <w:spacing w:val="-1"/>
        </w:rPr>
        <w:t>ee</w:t>
      </w:r>
      <w:r w:rsidRPr="00B106AA">
        <w:t>d,</w:t>
      </w:r>
      <w:r w:rsidRPr="00B106AA">
        <w:rPr>
          <w:spacing w:val="5"/>
        </w:rPr>
        <w:t xml:space="preserve"> </w:t>
      </w:r>
      <w:r w:rsidRPr="00B106AA">
        <w:rPr>
          <w:spacing w:val="2"/>
        </w:rPr>
        <w:t>w</w:t>
      </w:r>
      <w:r w:rsidRPr="00B106AA">
        <w:t>hich</w:t>
      </w:r>
      <w:r w:rsidRPr="00B106AA">
        <w:rPr>
          <w:spacing w:val="-1"/>
        </w:rPr>
        <w:t>e</w:t>
      </w:r>
      <w:r w:rsidRPr="00B106AA">
        <w:t>v</w:t>
      </w:r>
      <w:r w:rsidRPr="00B106AA">
        <w:rPr>
          <w:spacing w:val="-1"/>
        </w:rPr>
        <w:t>e</w:t>
      </w:r>
      <w:r w:rsidRPr="00B106AA">
        <w:t>r</w:t>
      </w:r>
      <w:r w:rsidRPr="00B106AA">
        <w:rPr>
          <w:spacing w:val="4"/>
        </w:rPr>
        <w:t xml:space="preserve"> </w:t>
      </w:r>
      <w:r w:rsidRPr="00B106AA">
        <w:t>is</w:t>
      </w:r>
      <w:r w:rsidRPr="00B106AA">
        <w:rPr>
          <w:spacing w:val="5"/>
        </w:rPr>
        <w:t xml:space="preserve"> </w:t>
      </w:r>
      <w:r w:rsidRPr="00B106AA">
        <w:rPr>
          <w:spacing w:val="1"/>
        </w:rPr>
        <w:t>e</w:t>
      </w:r>
      <w:r w:rsidRPr="00B106AA">
        <w:rPr>
          <w:spacing w:val="-1"/>
        </w:rPr>
        <w:t>a</w:t>
      </w:r>
      <w:r w:rsidRPr="00B106AA">
        <w:t>rlie</w:t>
      </w:r>
      <w:r w:rsidRPr="00B106AA">
        <w:rPr>
          <w:spacing w:val="-1"/>
        </w:rPr>
        <w:t>r</w:t>
      </w:r>
      <w:r w:rsidRPr="00B106AA">
        <w:t>,</w:t>
      </w:r>
      <w:r w:rsidRPr="00B106AA">
        <w:rPr>
          <w:spacing w:val="5"/>
        </w:rPr>
        <w:t xml:space="preserve"> </w:t>
      </w:r>
      <w:r w:rsidRPr="00B106AA">
        <w:t>the</w:t>
      </w:r>
      <w:r w:rsidRPr="00B106AA">
        <w:rPr>
          <w:spacing w:val="4"/>
        </w:rPr>
        <w:t xml:space="preserve"> </w:t>
      </w:r>
      <w:r w:rsidRPr="00B106AA">
        <w:rPr>
          <w:spacing w:val="2"/>
        </w:rPr>
        <w:t>A</w:t>
      </w:r>
      <w:r w:rsidRPr="00B106AA">
        <w:t>l</w:t>
      </w:r>
      <w:r w:rsidRPr="00B106AA">
        <w:rPr>
          <w:spacing w:val="1"/>
        </w:rPr>
        <w:t>l</w:t>
      </w:r>
      <w:r w:rsidRPr="00B106AA">
        <w:t>ot</w:t>
      </w:r>
      <w:r w:rsidRPr="00B106AA">
        <w:rPr>
          <w:spacing w:val="1"/>
        </w:rPr>
        <w:t>t</w:t>
      </w:r>
      <w:r w:rsidRPr="00B106AA">
        <w:rPr>
          <w:spacing w:val="-1"/>
        </w:rPr>
        <w:t>e</w:t>
      </w:r>
      <w:r w:rsidRPr="00B106AA">
        <w:t>e</w:t>
      </w:r>
      <w:r w:rsidRPr="00B106AA">
        <w:rPr>
          <w:spacing w:val="4"/>
        </w:rPr>
        <w:t xml:space="preserve"> </w:t>
      </w:r>
      <w:r w:rsidRPr="00B106AA">
        <w:t>shall</w:t>
      </w:r>
      <w:r w:rsidRPr="00B106AA">
        <w:rPr>
          <w:spacing w:val="5"/>
        </w:rPr>
        <w:t xml:space="preserve"> </w:t>
      </w:r>
      <w:r w:rsidRPr="00B106AA">
        <w:t>p</w:t>
      </w:r>
      <w:r w:rsidRPr="00B106AA">
        <w:rPr>
          <w:spacing w:val="1"/>
        </w:rPr>
        <w:t>a</w:t>
      </w:r>
      <w:r w:rsidRPr="00B106AA">
        <w:t xml:space="preserve">y </w:t>
      </w:r>
      <w:r w:rsidRPr="00B106AA">
        <w:rPr>
          <w:spacing w:val="-1"/>
        </w:rPr>
        <w:t>a</w:t>
      </w:r>
      <w:r w:rsidRPr="00B106AA">
        <w:t>d</w:t>
      </w:r>
      <w:r w:rsidRPr="00B106AA">
        <w:rPr>
          <w:spacing w:val="2"/>
        </w:rPr>
        <w:t>v</w:t>
      </w:r>
      <w:r w:rsidRPr="00B106AA">
        <w:rPr>
          <w:spacing w:val="-1"/>
        </w:rPr>
        <w:t>a</w:t>
      </w:r>
      <w:r w:rsidRPr="00B106AA">
        <w:t>n</w:t>
      </w:r>
      <w:r w:rsidRPr="00B106AA">
        <w:rPr>
          <w:spacing w:val="-1"/>
        </w:rPr>
        <w:t>c</w:t>
      </w:r>
      <w:r w:rsidRPr="00B106AA">
        <w:t>e</w:t>
      </w:r>
      <w:r w:rsidRPr="00B106AA">
        <w:rPr>
          <w:spacing w:val="6"/>
        </w:rPr>
        <w:t xml:space="preserve"> </w:t>
      </w:r>
      <w:r w:rsidRPr="00B106AA">
        <w:t>Mainten</w:t>
      </w:r>
      <w:r w:rsidRPr="00B106AA">
        <w:rPr>
          <w:spacing w:val="-2"/>
        </w:rPr>
        <w:t>a</w:t>
      </w:r>
      <w:r w:rsidRPr="00B106AA">
        <w:t>n</w:t>
      </w:r>
      <w:r w:rsidRPr="00B106AA">
        <w:rPr>
          <w:spacing w:val="-1"/>
        </w:rPr>
        <w:t>c</w:t>
      </w:r>
      <w:r w:rsidRPr="00B106AA">
        <w:t>e</w:t>
      </w:r>
      <w:r w:rsidRPr="00B106AA">
        <w:rPr>
          <w:spacing w:val="4"/>
        </w:rPr>
        <w:t xml:space="preserve"> </w:t>
      </w:r>
      <w:r w:rsidRPr="00B106AA">
        <w:t>Ch</w:t>
      </w:r>
      <w:r w:rsidRPr="00B106AA">
        <w:rPr>
          <w:spacing w:val="1"/>
        </w:rPr>
        <w:t>ar</w:t>
      </w:r>
      <w:r w:rsidRPr="00B106AA">
        <w:rPr>
          <w:spacing w:val="-2"/>
        </w:rPr>
        <w:t>g</w:t>
      </w:r>
      <w:r w:rsidRPr="00B106AA">
        <w:rPr>
          <w:spacing w:val="1"/>
        </w:rPr>
        <w:t>e</w:t>
      </w:r>
      <w:r w:rsidRPr="00B106AA">
        <w:t xml:space="preserve">s </w:t>
      </w:r>
      <w:r w:rsidRPr="00B106AA">
        <w:rPr>
          <w:spacing w:val="-2"/>
        </w:rPr>
        <w:t>c</w:t>
      </w:r>
      <w:r w:rsidRPr="00B106AA">
        <w:rPr>
          <w:spacing w:val="-1"/>
        </w:rPr>
        <w:t>a</w:t>
      </w:r>
      <w:r w:rsidRPr="00B106AA">
        <w:t>lcul</w:t>
      </w:r>
      <w:r w:rsidRPr="00B106AA">
        <w:rPr>
          <w:spacing w:val="-1"/>
        </w:rPr>
        <w:t>a</w:t>
      </w:r>
      <w:r w:rsidRPr="00B106AA">
        <w:rPr>
          <w:spacing w:val="3"/>
        </w:rPr>
        <w:t>t</w:t>
      </w:r>
      <w:r w:rsidRPr="00B106AA">
        <w:rPr>
          <w:spacing w:val="-1"/>
        </w:rPr>
        <w:t>e</w:t>
      </w:r>
      <w:r w:rsidRPr="00B106AA">
        <w:t>d</w:t>
      </w:r>
      <w:r w:rsidRPr="00B106AA">
        <w:rPr>
          <w:spacing w:val="2"/>
        </w:rPr>
        <w:t xml:space="preserve"> </w:t>
      </w:r>
      <w:r w:rsidRPr="00B106AA">
        <w:rPr>
          <w:spacing w:val="-1"/>
        </w:rPr>
        <w:t>a</w:t>
      </w:r>
      <w:r w:rsidRPr="00B106AA">
        <w:t>t</w:t>
      </w:r>
      <w:r w:rsidRPr="00B106AA">
        <w:rPr>
          <w:spacing w:val="2"/>
        </w:rPr>
        <w:t xml:space="preserve"> </w:t>
      </w:r>
      <w:r w:rsidRPr="00B106AA">
        <w:rPr>
          <w:spacing w:val="-1"/>
        </w:rPr>
        <w:t>a</w:t>
      </w:r>
      <w:r w:rsidRPr="00B106AA">
        <w:t>n</w:t>
      </w:r>
      <w:r w:rsidRPr="00B106AA">
        <w:rPr>
          <w:spacing w:val="2"/>
        </w:rPr>
        <w:t xml:space="preserve"> </w:t>
      </w:r>
      <w:r w:rsidRPr="00B106AA">
        <w:rPr>
          <w:spacing w:val="-1"/>
        </w:rPr>
        <w:t>e</w:t>
      </w:r>
      <w:r w:rsidRPr="00B106AA">
        <w:t>st</w:t>
      </w:r>
      <w:r w:rsidRPr="00B106AA">
        <w:rPr>
          <w:spacing w:val="1"/>
        </w:rPr>
        <w:t>i</w:t>
      </w:r>
      <w:r w:rsidRPr="00B106AA">
        <w:t>mat</w:t>
      </w:r>
      <w:r w:rsidRPr="00B106AA">
        <w:rPr>
          <w:spacing w:val="-1"/>
        </w:rPr>
        <w:t>e</w:t>
      </w:r>
      <w:r w:rsidRPr="00B106AA">
        <w:t>d</w:t>
      </w:r>
      <w:r w:rsidRPr="00B106AA">
        <w:rPr>
          <w:spacing w:val="2"/>
        </w:rPr>
        <w:t xml:space="preserve"> </w:t>
      </w:r>
      <w:r w:rsidRPr="00B106AA">
        <w:t>r</w:t>
      </w:r>
      <w:r w:rsidRPr="00B106AA">
        <w:rPr>
          <w:spacing w:val="-2"/>
        </w:rPr>
        <w:t>a</w:t>
      </w:r>
      <w:r w:rsidRPr="00B106AA">
        <w:t>te.</w:t>
      </w:r>
    </w:p>
    <w:p w14:paraId="7D56F13D" w14:textId="77777777" w:rsidR="00DD1A13" w:rsidRPr="00B106AA" w:rsidRDefault="00DD1A13" w:rsidP="00DD1A13">
      <w:pPr>
        <w:pStyle w:val="ListParagraph"/>
        <w:rPr>
          <w:color w:val="1F1F1E"/>
        </w:rPr>
      </w:pPr>
    </w:p>
    <w:p w14:paraId="0B71BF9A" w14:textId="77777777" w:rsidR="0090008F" w:rsidRPr="00B106AA" w:rsidRDefault="0090008F" w:rsidP="00EA1EE9">
      <w:pPr>
        <w:pStyle w:val="ListParagraph"/>
        <w:tabs>
          <w:tab w:val="left" w:pos="1521"/>
        </w:tabs>
        <w:ind w:left="720" w:firstLine="0"/>
        <w:rPr>
          <w:color w:val="1F1F1E"/>
        </w:rPr>
      </w:pPr>
    </w:p>
    <w:p w14:paraId="25D035F6" w14:textId="77777777" w:rsidR="00483F01" w:rsidRPr="00B106AA" w:rsidRDefault="0090008F" w:rsidP="00EA1EE9">
      <w:pPr>
        <w:pStyle w:val="ListParagraph"/>
        <w:numPr>
          <w:ilvl w:val="1"/>
          <w:numId w:val="10"/>
        </w:numPr>
        <w:tabs>
          <w:tab w:val="left" w:pos="1521"/>
        </w:tabs>
        <w:ind w:left="720" w:hanging="720"/>
      </w:pPr>
      <w:r w:rsidRPr="00B106AA">
        <w:t>The</w:t>
      </w:r>
      <w:r w:rsidRPr="00B106AA">
        <w:rPr>
          <w:spacing w:val="23"/>
        </w:rPr>
        <w:t xml:space="preserve"> </w:t>
      </w:r>
      <w:r w:rsidRPr="00B106AA">
        <w:t>Allo</w:t>
      </w:r>
      <w:r w:rsidRPr="00B106AA">
        <w:rPr>
          <w:spacing w:val="1"/>
        </w:rPr>
        <w:t>t</w:t>
      </w:r>
      <w:r w:rsidRPr="00B106AA">
        <w:t>tee</w:t>
      </w:r>
      <w:r w:rsidRPr="00B106AA">
        <w:rPr>
          <w:spacing w:val="22"/>
        </w:rPr>
        <w:t xml:space="preserve"> </w:t>
      </w:r>
      <w:r w:rsidRPr="00B106AA">
        <w:t>fu</w:t>
      </w:r>
      <w:r w:rsidRPr="00B106AA">
        <w:rPr>
          <w:spacing w:val="-1"/>
        </w:rPr>
        <w:t>r</w:t>
      </w:r>
      <w:r w:rsidRPr="00B106AA">
        <w:t>t</w:t>
      </w:r>
      <w:r w:rsidRPr="00B106AA">
        <w:rPr>
          <w:spacing w:val="3"/>
        </w:rPr>
        <w:t>h</w:t>
      </w:r>
      <w:r w:rsidRPr="00B106AA">
        <w:rPr>
          <w:spacing w:val="-1"/>
        </w:rPr>
        <w:t>e</w:t>
      </w:r>
      <w:r w:rsidRPr="00B106AA">
        <w:t>r</w:t>
      </w:r>
      <w:r w:rsidRPr="00B106AA">
        <w:rPr>
          <w:spacing w:val="23"/>
        </w:rPr>
        <w:t xml:space="preserve"> </w:t>
      </w:r>
      <w:r w:rsidRPr="00B106AA">
        <w:rPr>
          <w:spacing w:val="1"/>
        </w:rPr>
        <w:t>a</w:t>
      </w:r>
      <w:r w:rsidRPr="00B106AA">
        <w:t>g</w:t>
      </w:r>
      <w:r w:rsidRPr="00B106AA">
        <w:rPr>
          <w:spacing w:val="1"/>
        </w:rPr>
        <w:t>r</w:t>
      </w:r>
      <w:r w:rsidRPr="00B106AA">
        <w:rPr>
          <w:spacing w:val="-1"/>
        </w:rPr>
        <w:t>ee</w:t>
      </w:r>
      <w:r w:rsidRPr="00B106AA">
        <w:t>(s)</w:t>
      </w:r>
      <w:r w:rsidRPr="00B106AA">
        <w:rPr>
          <w:spacing w:val="25"/>
        </w:rPr>
        <w:t xml:space="preserve"> </w:t>
      </w:r>
      <w:r w:rsidRPr="00B106AA">
        <w:rPr>
          <w:spacing w:val="-1"/>
        </w:rPr>
        <w:t>a</w:t>
      </w:r>
      <w:r w:rsidRPr="00B106AA">
        <w:t>nd</w:t>
      </w:r>
      <w:r w:rsidRPr="00B106AA">
        <w:rPr>
          <w:spacing w:val="24"/>
        </w:rPr>
        <w:t xml:space="preserve"> </w:t>
      </w:r>
      <w:r w:rsidRPr="00B106AA">
        <w:t>und</w:t>
      </w:r>
      <w:r w:rsidRPr="00B106AA">
        <w:rPr>
          <w:spacing w:val="1"/>
        </w:rPr>
        <w:t>e</w:t>
      </w:r>
      <w:r w:rsidRPr="00B106AA">
        <w:t>rt</w:t>
      </w:r>
      <w:r w:rsidRPr="00B106AA">
        <w:rPr>
          <w:spacing w:val="-1"/>
        </w:rPr>
        <w:t>a</w:t>
      </w:r>
      <w:r w:rsidRPr="00B106AA">
        <w:t>k</w:t>
      </w:r>
      <w:r w:rsidRPr="00B106AA">
        <w:rPr>
          <w:spacing w:val="-1"/>
        </w:rPr>
        <w:t>e</w:t>
      </w:r>
      <w:r w:rsidRPr="00B106AA">
        <w:t>(</w:t>
      </w:r>
      <w:r w:rsidRPr="00B106AA">
        <w:rPr>
          <w:spacing w:val="2"/>
        </w:rPr>
        <w:t>s</w:t>
      </w:r>
      <w:r w:rsidRPr="00B106AA">
        <w:t>)</w:t>
      </w:r>
      <w:r w:rsidRPr="00B106AA">
        <w:rPr>
          <w:spacing w:val="23"/>
        </w:rPr>
        <w:t xml:space="preserve"> </w:t>
      </w:r>
      <w:r w:rsidRPr="00B106AA">
        <w:t>to</w:t>
      </w:r>
      <w:r w:rsidRPr="00B106AA">
        <w:rPr>
          <w:spacing w:val="26"/>
        </w:rPr>
        <w:t xml:space="preserve"> </w:t>
      </w:r>
      <w:r w:rsidRPr="00B106AA">
        <w:t>be</w:t>
      </w:r>
      <w:r w:rsidRPr="00B106AA">
        <w:rPr>
          <w:spacing w:val="23"/>
        </w:rPr>
        <w:t xml:space="preserve"> </w:t>
      </w:r>
      <w:r w:rsidRPr="00B106AA">
        <w:t>bound</w:t>
      </w:r>
      <w:r w:rsidRPr="00B106AA">
        <w:rPr>
          <w:spacing w:val="24"/>
        </w:rPr>
        <w:t xml:space="preserve"> </w:t>
      </w:r>
      <w:r w:rsidRPr="00B106AA">
        <w:t>f</w:t>
      </w:r>
      <w:r w:rsidRPr="00B106AA">
        <w:rPr>
          <w:spacing w:val="-1"/>
        </w:rPr>
        <w:t>r</w:t>
      </w:r>
      <w:r w:rsidRPr="00B106AA">
        <w:t>om</w:t>
      </w:r>
      <w:r w:rsidRPr="00B106AA">
        <w:rPr>
          <w:spacing w:val="24"/>
        </w:rPr>
        <w:t xml:space="preserve"> </w:t>
      </w:r>
      <w:r w:rsidRPr="00B106AA">
        <w:t>t</w:t>
      </w:r>
      <w:r w:rsidRPr="00B106AA">
        <w:rPr>
          <w:spacing w:val="1"/>
        </w:rPr>
        <w:t>i</w:t>
      </w:r>
      <w:r w:rsidRPr="00B106AA">
        <w:t>me</w:t>
      </w:r>
      <w:r w:rsidRPr="00B106AA">
        <w:rPr>
          <w:spacing w:val="23"/>
        </w:rPr>
        <w:t xml:space="preserve"> </w:t>
      </w:r>
      <w:r w:rsidRPr="00B106AA">
        <w:t>to</w:t>
      </w:r>
      <w:r w:rsidRPr="00B106AA">
        <w:rPr>
          <w:spacing w:val="27"/>
        </w:rPr>
        <w:t xml:space="preserve"> </w:t>
      </w:r>
      <w:r w:rsidRPr="00B106AA">
        <w:t>t</w:t>
      </w:r>
      <w:r w:rsidRPr="00B106AA">
        <w:rPr>
          <w:spacing w:val="1"/>
        </w:rPr>
        <w:t>i</w:t>
      </w:r>
      <w:r w:rsidRPr="00B106AA">
        <w:t>me</w:t>
      </w:r>
      <w:r w:rsidRPr="00B106AA">
        <w:rPr>
          <w:spacing w:val="23"/>
        </w:rPr>
        <w:t xml:space="preserve"> </w:t>
      </w:r>
      <w:r w:rsidRPr="00B106AA">
        <w:t>to</w:t>
      </w:r>
      <w:r w:rsidRPr="00B106AA">
        <w:rPr>
          <w:spacing w:val="24"/>
        </w:rPr>
        <w:t xml:space="preserve"> </w:t>
      </w:r>
      <w:r w:rsidRPr="00B106AA">
        <w:t>si</w:t>
      </w:r>
      <w:r w:rsidRPr="00B106AA">
        <w:rPr>
          <w:spacing w:val="-2"/>
        </w:rPr>
        <w:t>g</w:t>
      </w:r>
      <w:r w:rsidRPr="00B106AA">
        <w:t>n</w:t>
      </w:r>
      <w:r w:rsidRPr="00B106AA">
        <w:rPr>
          <w:spacing w:val="24"/>
        </w:rPr>
        <w:t xml:space="preserve"> </w:t>
      </w:r>
      <w:r w:rsidRPr="00B106AA">
        <w:rPr>
          <w:spacing w:val="-1"/>
        </w:rPr>
        <w:t>a</w:t>
      </w:r>
      <w:r w:rsidRPr="00B106AA">
        <w:t xml:space="preserve">nd </w:t>
      </w:r>
      <w:r w:rsidRPr="00B106AA">
        <w:rPr>
          <w:spacing w:val="-1"/>
        </w:rPr>
        <w:t>e</w:t>
      </w:r>
      <w:r w:rsidRPr="00B106AA">
        <w:rPr>
          <w:spacing w:val="2"/>
        </w:rPr>
        <w:t>x</w:t>
      </w:r>
      <w:r w:rsidRPr="00B106AA">
        <w:rPr>
          <w:spacing w:val="-1"/>
        </w:rPr>
        <w:t>ec</w:t>
      </w:r>
      <w:r w:rsidRPr="00B106AA">
        <w:t>ute</w:t>
      </w:r>
      <w:r w:rsidRPr="00B106AA">
        <w:rPr>
          <w:spacing w:val="21"/>
        </w:rPr>
        <w:t xml:space="preserve"> </w:t>
      </w:r>
      <w:r w:rsidRPr="00B106AA">
        <w:rPr>
          <w:spacing w:val="-1"/>
        </w:rPr>
        <w:t>a</w:t>
      </w:r>
      <w:r w:rsidRPr="00B106AA">
        <w:t>ll</w:t>
      </w:r>
      <w:r w:rsidRPr="00B106AA">
        <w:rPr>
          <w:spacing w:val="22"/>
        </w:rPr>
        <w:t xml:space="preserve"> </w:t>
      </w:r>
      <w:r w:rsidRPr="00B106AA">
        <w:rPr>
          <w:spacing w:val="2"/>
        </w:rPr>
        <w:t>p</w:t>
      </w:r>
      <w:r w:rsidRPr="00B106AA">
        <w:rPr>
          <w:spacing w:val="-1"/>
        </w:rPr>
        <w:t>a</w:t>
      </w:r>
      <w:r w:rsidRPr="00B106AA">
        <w:t>p</w:t>
      </w:r>
      <w:r w:rsidRPr="00B106AA">
        <w:rPr>
          <w:spacing w:val="-1"/>
        </w:rPr>
        <w:t>e</w:t>
      </w:r>
      <w:r w:rsidRPr="00B106AA">
        <w:t>rs,</w:t>
      </w:r>
      <w:r w:rsidRPr="00B106AA">
        <w:rPr>
          <w:spacing w:val="23"/>
        </w:rPr>
        <w:t xml:space="preserve"> </w:t>
      </w:r>
      <w:r w:rsidRPr="00B106AA">
        <w:t>do</w:t>
      </w:r>
      <w:r w:rsidRPr="00B106AA">
        <w:rPr>
          <w:spacing w:val="-1"/>
        </w:rPr>
        <w:t>c</w:t>
      </w:r>
      <w:r w:rsidRPr="00B106AA">
        <w:rPr>
          <w:spacing w:val="2"/>
        </w:rPr>
        <w:t>u</w:t>
      </w:r>
      <w:r w:rsidRPr="00B106AA">
        <w:t>ments,</w:t>
      </w:r>
      <w:r w:rsidRPr="00B106AA">
        <w:rPr>
          <w:spacing w:val="22"/>
        </w:rPr>
        <w:t xml:space="preserve"> </w:t>
      </w:r>
      <w:r w:rsidRPr="00B106AA">
        <w:t>d</w:t>
      </w:r>
      <w:r w:rsidRPr="00B106AA">
        <w:rPr>
          <w:spacing w:val="-1"/>
        </w:rPr>
        <w:t>ee</w:t>
      </w:r>
      <w:r w:rsidRPr="00B106AA">
        <w:t>ds</w:t>
      </w:r>
      <w:r w:rsidRPr="00B106AA">
        <w:rPr>
          <w:spacing w:val="24"/>
        </w:rPr>
        <w:t xml:space="preserve"> </w:t>
      </w:r>
      <w:r w:rsidRPr="00B106AA">
        <w:rPr>
          <w:spacing w:val="-1"/>
        </w:rPr>
        <w:t>a</w:t>
      </w:r>
      <w:r w:rsidRPr="00B106AA">
        <w:t>nd/or</w:t>
      </w:r>
      <w:r w:rsidRPr="00B106AA">
        <w:rPr>
          <w:spacing w:val="23"/>
        </w:rPr>
        <w:t xml:space="preserve"> </w:t>
      </w:r>
      <w:r w:rsidRPr="00B106AA">
        <w:t>oth</w:t>
      </w:r>
      <w:r w:rsidRPr="00B106AA">
        <w:rPr>
          <w:spacing w:val="2"/>
        </w:rPr>
        <w:t>e</w:t>
      </w:r>
      <w:r w:rsidRPr="00B106AA">
        <w:t>r</w:t>
      </w:r>
      <w:r w:rsidRPr="00B106AA">
        <w:rPr>
          <w:spacing w:val="21"/>
        </w:rPr>
        <w:t xml:space="preserve"> </w:t>
      </w:r>
      <w:r w:rsidRPr="00B106AA">
        <w:t>w</w:t>
      </w:r>
      <w:r w:rsidRPr="00B106AA">
        <w:rPr>
          <w:spacing w:val="-1"/>
        </w:rPr>
        <w:t>r</w:t>
      </w:r>
      <w:r w:rsidRPr="00B106AA">
        <w:t>i</w:t>
      </w:r>
      <w:r w:rsidRPr="00B106AA">
        <w:rPr>
          <w:spacing w:val="1"/>
        </w:rPr>
        <w:t>t</w:t>
      </w:r>
      <w:r w:rsidRPr="00B106AA">
        <w:t>i</w:t>
      </w:r>
      <w:r w:rsidRPr="00B106AA">
        <w:rPr>
          <w:spacing w:val="3"/>
        </w:rPr>
        <w:t>n</w:t>
      </w:r>
      <w:r w:rsidRPr="00B106AA">
        <w:rPr>
          <w:spacing w:val="-2"/>
        </w:rPr>
        <w:t>g</w:t>
      </w:r>
      <w:r w:rsidRPr="00B106AA">
        <w:t>s</w:t>
      </w:r>
      <w:r w:rsidRPr="00B106AA">
        <w:rPr>
          <w:spacing w:val="22"/>
        </w:rPr>
        <w:t xml:space="preserve"> </w:t>
      </w:r>
      <w:r w:rsidRPr="00B106AA">
        <w:rPr>
          <w:spacing w:val="-1"/>
        </w:rPr>
        <w:t>a</w:t>
      </w:r>
      <w:r w:rsidRPr="00B106AA">
        <w:t>s</w:t>
      </w:r>
      <w:r w:rsidRPr="00B106AA">
        <w:rPr>
          <w:spacing w:val="24"/>
        </w:rPr>
        <w:t xml:space="preserve"> </w:t>
      </w:r>
      <w:r w:rsidRPr="00B106AA">
        <w:rPr>
          <w:spacing w:val="1"/>
        </w:rPr>
        <w:t>r</w:t>
      </w:r>
      <w:r w:rsidRPr="00B106AA">
        <w:rPr>
          <w:spacing w:val="-1"/>
        </w:rPr>
        <w:t>e</w:t>
      </w:r>
      <w:r w:rsidRPr="00B106AA">
        <w:t>quir</w:t>
      </w:r>
      <w:r w:rsidRPr="00B106AA">
        <w:rPr>
          <w:spacing w:val="-1"/>
        </w:rPr>
        <w:t>e</w:t>
      </w:r>
      <w:r w:rsidRPr="00B106AA">
        <w:t>d,</w:t>
      </w:r>
      <w:r w:rsidRPr="00B106AA">
        <w:rPr>
          <w:spacing w:val="24"/>
        </w:rPr>
        <w:t xml:space="preserve"> </w:t>
      </w:r>
      <w:r w:rsidRPr="00B106AA">
        <w:rPr>
          <w:spacing w:val="-1"/>
        </w:rPr>
        <w:t>a</w:t>
      </w:r>
      <w:r w:rsidRPr="00B106AA">
        <w:t>t</w:t>
      </w:r>
      <w:r w:rsidRPr="00B106AA">
        <w:rPr>
          <w:spacing w:val="24"/>
        </w:rPr>
        <w:t xml:space="preserve"> </w:t>
      </w:r>
      <w:r w:rsidRPr="00B106AA">
        <w:t>the</w:t>
      </w:r>
      <w:r w:rsidRPr="00B106AA">
        <w:rPr>
          <w:spacing w:val="21"/>
        </w:rPr>
        <w:t xml:space="preserve"> </w:t>
      </w:r>
      <w:r w:rsidRPr="00B106AA">
        <w:t>sole</w:t>
      </w:r>
      <w:r w:rsidRPr="00B106AA">
        <w:rPr>
          <w:spacing w:val="23"/>
        </w:rPr>
        <w:t xml:space="preserve"> </w:t>
      </w:r>
      <w:r w:rsidRPr="00B106AA">
        <w:t>disc</w:t>
      </w:r>
      <w:r w:rsidRPr="00B106AA">
        <w:rPr>
          <w:spacing w:val="1"/>
        </w:rPr>
        <w:t>r</w:t>
      </w:r>
      <w:r w:rsidRPr="00B106AA">
        <w:rPr>
          <w:spacing w:val="-1"/>
        </w:rPr>
        <w:t>e</w:t>
      </w:r>
      <w:r w:rsidRPr="00B106AA">
        <w:t>t</w:t>
      </w:r>
      <w:r w:rsidRPr="00B106AA">
        <w:rPr>
          <w:spacing w:val="1"/>
        </w:rPr>
        <w:t>i</w:t>
      </w:r>
      <w:r w:rsidRPr="00B106AA">
        <w:t>on</w:t>
      </w:r>
      <w:r w:rsidRPr="00B106AA">
        <w:rPr>
          <w:spacing w:val="21"/>
        </w:rPr>
        <w:t xml:space="preserve"> </w:t>
      </w:r>
      <w:r w:rsidRPr="00B106AA">
        <w:t>of the</w:t>
      </w:r>
      <w:r w:rsidRPr="00B106AA">
        <w:rPr>
          <w:spacing w:val="28"/>
        </w:rPr>
        <w:t xml:space="preserve"> </w:t>
      </w:r>
      <w:r w:rsidR="00CD31A4" w:rsidRPr="00B106AA">
        <w:t>Promoter</w:t>
      </w:r>
      <w:r w:rsidRPr="00B106AA">
        <w:t>/</w:t>
      </w:r>
      <w:r w:rsidRPr="00B106AA">
        <w:rPr>
          <w:spacing w:val="28"/>
        </w:rPr>
        <w:t xml:space="preserve"> </w:t>
      </w:r>
      <w:r w:rsidRPr="00B106AA">
        <w:t>Maintenan</w:t>
      </w:r>
      <w:r w:rsidRPr="00B106AA">
        <w:rPr>
          <w:spacing w:val="-1"/>
        </w:rPr>
        <w:t>c</w:t>
      </w:r>
      <w:r w:rsidRPr="00B106AA">
        <w:t>e</w:t>
      </w:r>
      <w:r w:rsidRPr="00B106AA">
        <w:rPr>
          <w:spacing w:val="28"/>
        </w:rPr>
        <w:t xml:space="preserve"> </w:t>
      </w:r>
      <w:r w:rsidRPr="00B106AA">
        <w:rPr>
          <w:spacing w:val="2"/>
        </w:rPr>
        <w:t>A</w:t>
      </w:r>
      <w:r w:rsidRPr="00B106AA">
        <w:t>g</w:t>
      </w:r>
      <w:r w:rsidRPr="00B106AA">
        <w:rPr>
          <w:spacing w:val="-1"/>
        </w:rPr>
        <w:t>e</w:t>
      </w:r>
      <w:r w:rsidRPr="00B106AA">
        <w:t>n</w:t>
      </w:r>
      <w:r w:rsidRPr="00B106AA">
        <w:rPr>
          <w:spacing w:val="4"/>
        </w:rPr>
        <w:t>c</w:t>
      </w:r>
      <w:r w:rsidRPr="00B106AA">
        <w:rPr>
          <w:spacing w:val="-5"/>
        </w:rPr>
        <w:t>y</w:t>
      </w:r>
      <w:r w:rsidRPr="00B106AA">
        <w:t>,</w:t>
      </w:r>
      <w:r w:rsidRPr="00B106AA">
        <w:rPr>
          <w:spacing w:val="29"/>
        </w:rPr>
        <w:t xml:space="preserve"> </w:t>
      </w:r>
      <w:r w:rsidRPr="00B106AA">
        <w:t>f</w:t>
      </w:r>
      <w:r w:rsidRPr="00B106AA">
        <w:rPr>
          <w:spacing w:val="1"/>
        </w:rPr>
        <w:t>o</w:t>
      </w:r>
      <w:r w:rsidRPr="00B106AA">
        <w:t>r</w:t>
      </w:r>
      <w:r w:rsidRPr="00B106AA">
        <w:rPr>
          <w:spacing w:val="28"/>
        </w:rPr>
        <w:t xml:space="preserve"> </w:t>
      </w:r>
      <w:r w:rsidRPr="00B106AA">
        <w:t>the</w:t>
      </w:r>
      <w:r w:rsidRPr="00B106AA">
        <w:rPr>
          <w:spacing w:val="28"/>
        </w:rPr>
        <w:t xml:space="preserve"> </w:t>
      </w:r>
      <w:r w:rsidRPr="00B106AA">
        <w:t>p</w:t>
      </w:r>
      <w:r w:rsidRPr="00B106AA">
        <w:rPr>
          <w:spacing w:val="2"/>
        </w:rPr>
        <w:t>u</w:t>
      </w:r>
      <w:r w:rsidRPr="00B106AA">
        <w:rPr>
          <w:spacing w:val="1"/>
        </w:rPr>
        <w:t>r</w:t>
      </w:r>
      <w:r w:rsidRPr="00B106AA">
        <w:t>poses</w:t>
      </w:r>
      <w:r w:rsidRPr="00B106AA">
        <w:rPr>
          <w:spacing w:val="28"/>
        </w:rPr>
        <w:t xml:space="preserve"> </w:t>
      </w:r>
      <w:r w:rsidRPr="00B106AA">
        <w:t>of</w:t>
      </w:r>
      <w:r w:rsidRPr="00B106AA">
        <w:rPr>
          <w:spacing w:val="28"/>
        </w:rPr>
        <w:t xml:space="preserve"> </w:t>
      </w:r>
      <w:r w:rsidRPr="00B106AA">
        <w:t>f</w:t>
      </w:r>
      <w:r w:rsidRPr="00B106AA">
        <w:rPr>
          <w:spacing w:val="1"/>
        </w:rPr>
        <w:t>r</w:t>
      </w:r>
      <w:r w:rsidRPr="00B106AA">
        <w:rPr>
          <w:spacing w:val="-1"/>
        </w:rPr>
        <w:t>a</w:t>
      </w:r>
      <w:r w:rsidRPr="00B106AA">
        <w:t>m</w:t>
      </w:r>
      <w:r w:rsidRPr="00B106AA">
        <w:rPr>
          <w:spacing w:val="1"/>
        </w:rPr>
        <w:t>i</w:t>
      </w:r>
      <w:r w:rsidRPr="00B106AA">
        <w:t>ng</w:t>
      </w:r>
      <w:r w:rsidRPr="00B106AA">
        <w:rPr>
          <w:spacing w:val="29"/>
        </w:rPr>
        <w:t xml:space="preserve"> </w:t>
      </w:r>
      <w:r w:rsidRPr="00B106AA">
        <w:t>rul</w:t>
      </w:r>
      <w:r w:rsidRPr="00B106AA">
        <w:rPr>
          <w:spacing w:val="-1"/>
        </w:rPr>
        <w:t>e</w:t>
      </w:r>
      <w:r w:rsidRPr="00B106AA">
        <w:t>s</w:t>
      </w:r>
      <w:r w:rsidRPr="00B106AA">
        <w:rPr>
          <w:spacing w:val="35"/>
        </w:rPr>
        <w:t xml:space="preserve"> </w:t>
      </w:r>
      <w:r w:rsidRPr="00B106AA">
        <w:rPr>
          <w:spacing w:val="1"/>
        </w:rPr>
        <w:t>f</w:t>
      </w:r>
      <w:r w:rsidRPr="00B106AA">
        <w:t>or</w:t>
      </w:r>
      <w:r w:rsidRPr="00B106AA">
        <w:rPr>
          <w:spacing w:val="28"/>
        </w:rPr>
        <w:t xml:space="preserve"> </w:t>
      </w:r>
      <w:r w:rsidRPr="00B106AA">
        <w:t>man</w:t>
      </w:r>
      <w:r w:rsidRPr="00B106AA">
        <w:rPr>
          <w:spacing w:val="1"/>
        </w:rPr>
        <w:t>a</w:t>
      </w:r>
      <w:r w:rsidRPr="00B106AA">
        <w:rPr>
          <w:spacing w:val="-2"/>
        </w:rPr>
        <w:t>g</w:t>
      </w:r>
      <w:r w:rsidRPr="00B106AA">
        <w:rPr>
          <w:spacing w:val="-1"/>
        </w:rPr>
        <w:t>e</w:t>
      </w:r>
      <w:r w:rsidRPr="00B106AA">
        <w:rPr>
          <w:spacing w:val="3"/>
        </w:rPr>
        <w:t>m</w:t>
      </w:r>
      <w:r w:rsidRPr="00B106AA">
        <w:rPr>
          <w:spacing w:val="-1"/>
        </w:rPr>
        <w:t>e</w:t>
      </w:r>
      <w:r w:rsidRPr="00B106AA">
        <w:t>nt</w:t>
      </w:r>
      <w:r w:rsidRPr="00B106AA">
        <w:rPr>
          <w:spacing w:val="29"/>
        </w:rPr>
        <w:t xml:space="preserve"> </w:t>
      </w:r>
      <w:r w:rsidRPr="00B106AA">
        <w:lastRenderedPageBreak/>
        <w:t>of</w:t>
      </w:r>
      <w:r w:rsidRPr="00B106AA">
        <w:rPr>
          <w:spacing w:val="28"/>
        </w:rPr>
        <w:t xml:space="preserve"> </w:t>
      </w:r>
      <w:r w:rsidRPr="00B106AA">
        <w:t>t</w:t>
      </w:r>
      <w:r w:rsidRPr="00B106AA">
        <w:rPr>
          <w:spacing w:val="3"/>
        </w:rPr>
        <w:t>h</w:t>
      </w:r>
      <w:r w:rsidRPr="00B106AA">
        <w:t xml:space="preserve">e </w:t>
      </w:r>
      <w:r w:rsidRPr="00B106AA">
        <w:rPr>
          <w:spacing w:val="1"/>
        </w:rPr>
        <w:t>P</w:t>
      </w:r>
      <w:r w:rsidRPr="00B106AA">
        <w:t>roj</w:t>
      </w:r>
      <w:r w:rsidRPr="00B106AA">
        <w:rPr>
          <w:spacing w:val="-1"/>
        </w:rPr>
        <w:t>ec</w:t>
      </w:r>
      <w:r w:rsidRPr="00B106AA">
        <w:t>t</w:t>
      </w:r>
      <w:r w:rsidRPr="00B106AA">
        <w:rPr>
          <w:spacing w:val="5"/>
        </w:rPr>
        <w:t xml:space="preserve"> </w:t>
      </w:r>
      <w:r w:rsidRPr="00B106AA">
        <w:rPr>
          <w:spacing w:val="-1"/>
        </w:rPr>
        <w:t>a</w:t>
      </w:r>
      <w:r w:rsidRPr="00B106AA">
        <w:t>nd</w:t>
      </w:r>
      <w:r w:rsidRPr="00B106AA">
        <w:rPr>
          <w:spacing w:val="5"/>
        </w:rPr>
        <w:t xml:space="preserve"> </w:t>
      </w:r>
      <w:r w:rsidRPr="00B106AA">
        <w:t>use</w:t>
      </w:r>
      <w:r w:rsidRPr="00B106AA">
        <w:rPr>
          <w:spacing w:val="6"/>
        </w:rPr>
        <w:t xml:space="preserve"> </w:t>
      </w:r>
      <w:r w:rsidRPr="00B106AA">
        <w:t>of</w:t>
      </w:r>
      <w:r w:rsidRPr="00B106AA">
        <w:rPr>
          <w:spacing w:val="4"/>
        </w:rPr>
        <w:t xml:space="preserve"> </w:t>
      </w:r>
      <w:r w:rsidRPr="00B106AA">
        <w:t>the</w:t>
      </w:r>
      <w:r w:rsidRPr="00B106AA">
        <w:rPr>
          <w:spacing w:val="6"/>
        </w:rPr>
        <w:t xml:space="preserve"> </w:t>
      </w:r>
      <w:r w:rsidR="00283C5F" w:rsidRPr="00B106AA">
        <w:rPr>
          <w:spacing w:val="6"/>
        </w:rPr>
        <w:t>Independent</w:t>
      </w:r>
      <w:r w:rsidR="001956C1" w:rsidRPr="00B106AA">
        <w:rPr>
          <w:spacing w:val="6"/>
        </w:rPr>
        <w:t xml:space="preserve"> </w:t>
      </w:r>
      <w:r w:rsidR="00CD31A4" w:rsidRPr="00B106AA">
        <w:rPr>
          <w:spacing w:val="2"/>
        </w:rPr>
        <w:t>Floor Residence</w:t>
      </w:r>
      <w:r w:rsidRPr="00B106AA">
        <w:rPr>
          <w:spacing w:val="5"/>
        </w:rPr>
        <w:t xml:space="preserve"> b</w:t>
      </w:r>
      <w:r w:rsidRPr="00B106AA">
        <w:t>y the</w:t>
      </w:r>
      <w:r w:rsidRPr="00B106AA">
        <w:rPr>
          <w:spacing w:val="4"/>
        </w:rPr>
        <w:t xml:space="preserve"> </w:t>
      </w:r>
      <w:r w:rsidRPr="00B106AA">
        <w:t>Allo</w:t>
      </w:r>
      <w:r w:rsidRPr="00B106AA">
        <w:rPr>
          <w:spacing w:val="1"/>
        </w:rPr>
        <w:t>t</w:t>
      </w:r>
      <w:r w:rsidRPr="00B106AA">
        <w:t>tee</w:t>
      </w:r>
      <w:r w:rsidR="00CD31A4" w:rsidRPr="00B106AA">
        <w:t>(s)</w:t>
      </w:r>
      <w:r w:rsidRPr="00B106AA">
        <w:rPr>
          <w:spacing w:val="8"/>
        </w:rPr>
        <w:t xml:space="preserve"> </w:t>
      </w:r>
      <w:r w:rsidRPr="00B106AA">
        <w:t>for</w:t>
      </w:r>
      <w:r w:rsidRPr="00B106AA">
        <w:rPr>
          <w:spacing w:val="3"/>
        </w:rPr>
        <w:t xml:space="preserve"> </w:t>
      </w:r>
      <w:r w:rsidRPr="00B106AA">
        <w:rPr>
          <w:spacing w:val="-1"/>
        </w:rPr>
        <w:t>e</w:t>
      </w:r>
      <w:r w:rsidRPr="00B106AA">
        <w:t>nsuri</w:t>
      </w:r>
      <w:r w:rsidRPr="00B106AA">
        <w:rPr>
          <w:spacing w:val="2"/>
        </w:rPr>
        <w:t>n</w:t>
      </w:r>
      <w:r w:rsidRPr="00B106AA">
        <w:t>g</w:t>
      </w:r>
      <w:r w:rsidRPr="00B106AA">
        <w:rPr>
          <w:spacing w:val="2"/>
        </w:rPr>
        <w:t xml:space="preserve"> s</w:t>
      </w:r>
      <w:r w:rsidRPr="00B106AA">
        <w:rPr>
          <w:spacing w:val="-1"/>
        </w:rPr>
        <w:t>a</w:t>
      </w:r>
      <w:r w:rsidRPr="00B106AA">
        <w:t>f</w:t>
      </w:r>
      <w:r w:rsidRPr="00B106AA">
        <w:rPr>
          <w:spacing w:val="-2"/>
        </w:rPr>
        <w:t>e</w:t>
      </w:r>
      <w:r w:rsidRPr="00B106AA">
        <w:rPr>
          <w:spacing w:val="5"/>
        </w:rPr>
        <w:t>t</w:t>
      </w:r>
      <w:r w:rsidRPr="00B106AA">
        <w:t>y</w:t>
      </w:r>
      <w:r w:rsidRPr="00B106AA">
        <w:rPr>
          <w:spacing w:val="2"/>
        </w:rPr>
        <w:t xml:space="preserve"> </w:t>
      </w:r>
      <w:r w:rsidRPr="00B106AA">
        <w:rPr>
          <w:spacing w:val="-1"/>
        </w:rPr>
        <w:t>a</w:t>
      </w:r>
      <w:r w:rsidRPr="00B106AA">
        <w:t>nd</w:t>
      </w:r>
      <w:r w:rsidRPr="00B106AA">
        <w:rPr>
          <w:spacing w:val="5"/>
        </w:rPr>
        <w:t xml:space="preserve"> </w:t>
      </w:r>
      <w:r w:rsidRPr="00B106AA">
        <w:rPr>
          <w:spacing w:val="2"/>
        </w:rPr>
        <w:t>s</w:t>
      </w:r>
      <w:r w:rsidRPr="00B106AA">
        <w:rPr>
          <w:spacing w:val="-1"/>
        </w:rPr>
        <w:t>a</w:t>
      </w:r>
      <w:r w:rsidRPr="00B106AA">
        <w:t>fe</w:t>
      </w:r>
      <w:r w:rsidRPr="00B106AA">
        <w:rPr>
          <w:spacing w:val="-2"/>
        </w:rPr>
        <w:t>g</w:t>
      </w:r>
      <w:r w:rsidRPr="00B106AA">
        <w:t>u</w:t>
      </w:r>
      <w:r w:rsidRPr="00B106AA">
        <w:rPr>
          <w:spacing w:val="1"/>
        </w:rPr>
        <w:t>a</w:t>
      </w:r>
      <w:r w:rsidRPr="00B106AA">
        <w:t>rdi</w:t>
      </w:r>
      <w:r w:rsidRPr="00B106AA">
        <w:rPr>
          <w:spacing w:val="2"/>
        </w:rPr>
        <w:t>n</w:t>
      </w:r>
      <w:r w:rsidRPr="00B106AA">
        <w:t>g</w:t>
      </w:r>
      <w:r w:rsidRPr="00B106AA">
        <w:rPr>
          <w:spacing w:val="2"/>
        </w:rPr>
        <w:t xml:space="preserve"> </w:t>
      </w:r>
      <w:r w:rsidRPr="00B106AA">
        <w:t>the</w:t>
      </w:r>
      <w:r w:rsidRPr="00B106AA">
        <w:rPr>
          <w:spacing w:val="4"/>
        </w:rPr>
        <w:t xml:space="preserve"> </w:t>
      </w:r>
      <w:r w:rsidRPr="00B106AA">
        <w:t>in</w:t>
      </w:r>
      <w:r w:rsidRPr="00B106AA">
        <w:rPr>
          <w:spacing w:val="1"/>
        </w:rPr>
        <w:t>t</w:t>
      </w:r>
      <w:r w:rsidRPr="00B106AA">
        <w:rPr>
          <w:spacing w:val="-1"/>
        </w:rPr>
        <w:t>e</w:t>
      </w:r>
      <w:r w:rsidRPr="00B106AA">
        <w:rPr>
          <w:spacing w:val="1"/>
        </w:rPr>
        <w:t>r</w:t>
      </w:r>
      <w:r w:rsidRPr="00B106AA">
        <w:rPr>
          <w:spacing w:val="-1"/>
        </w:rPr>
        <w:t>e</w:t>
      </w:r>
      <w:r w:rsidRPr="00B106AA">
        <w:t>st of</w:t>
      </w:r>
      <w:r w:rsidRPr="00B106AA">
        <w:rPr>
          <w:spacing w:val="4"/>
        </w:rPr>
        <w:t xml:space="preserve"> </w:t>
      </w:r>
      <w:r w:rsidRPr="00B106AA">
        <w:t>the</w:t>
      </w:r>
      <w:r w:rsidRPr="00B106AA">
        <w:rPr>
          <w:spacing w:val="4"/>
        </w:rPr>
        <w:t xml:space="preserve"> </w:t>
      </w:r>
      <w:r w:rsidR="00CD31A4" w:rsidRPr="00B106AA">
        <w:t>Promoter</w:t>
      </w:r>
      <w:r w:rsidRPr="00B106AA">
        <w:t>/</w:t>
      </w:r>
      <w:r w:rsidRPr="00B106AA">
        <w:rPr>
          <w:spacing w:val="5"/>
        </w:rPr>
        <w:t xml:space="preserve"> </w:t>
      </w:r>
      <w:r w:rsidRPr="00B106AA">
        <w:t>Mainten</w:t>
      </w:r>
      <w:r w:rsidRPr="00B106AA">
        <w:rPr>
          <w:spacing w:val="-2"/>
        </w:rPr>
        <w:t>a</w:t>
      </w:r>
      <w:r w:rsidRPr="00B106AA">
        <w:t>n</w:t>
      </w:r>
      <w:r w:rsidRPr="00B106AA">
        <w:rPr>
          <w:spacing w:val="1"/>
        </w:rPr>
        <w:t>c</w:t>
      </w:r>
      <w:r w:rsidRPr="00B106AA">
        <w:t>e</w:t>
      </w:r>
      <w:r w:rsidRPr="00B106AA">
        <w:rPr>
          <w:spacing w:val="4"/>
        </w:rPr>
        <w:t xml:space="preserve"> </w:t>
      </w:r>
      <w:r w:rsidRPr="00B106AA">
        <w:rPr>
          <w:spacing w:val="2"/>
        </w:rPr>
        <w:t>A</w:t>
      </w:r>
      <w:r w:rsidRPr="00B106AA">
        <w:rPr>
          <w:spacing w:val="-2"/>
        </w:rPr>
        <w:t>g</w:t>
      </w:r>
      <w:r w:rsidRPr="00B106AA">
        <w:rPr>
          <w:spacing w:val="-1"/>
        </w:rPr>
        <w:t>e</w:t>
      </w:r>
      <w:r w:rsidRPr="00B106AA">
        <w:rPr>
          <w:spacing w:val="2"/>
        </w:rPr>
        <w:t>n</w:t>
      </w:r>
      <w:r w:rsidRPr="00B106AA">
        <w:rPr>
          <w:spacing w:val="4"/>
        </w:rPr>
        <w:t>c</w:t>
      </w:r>
      <w:r w:rsidRPr="00B106AA">
        <w:t xml:space="preserve">y </w:t>
      </w:r>
      <w:r w:rsidRPr="00B106AA">
        <w:rPr>
          <w:spacing w:val="-1"/>
        </w:rPr>
        <w:t>a</w:t>
      </w:r>
      <w:r w:rsidRPr="00B106AA">
        <w:t>nd</w:t>
      </w:r>
      <w:r w:rsidRPr="00B106AA">
        <w:rPr>
          <w:spacing w:val="5"/>
        </w:rPr>
        <w:t xml:space="preserve"> </w:t>
      </w:r>
      <w:r w:rsidRPr="00B106AA">
        <w:t>ot</w:t>
      </w:r>
      <w:r w:rsidRPr="00B106AA">
        <w:rPr>
          <w:spacing w:val="3"/>
        </w:rPr>
        <w:t>h</w:t>
      </w:r>
      <w:r w:rsidRPr="00B106AA">
        <w:rPr>
          <w:spacing w:val="-1"/>
        </w:rPr>
        <w:t>e</w:t>
      </w:r>
      <w:r w:rsidRPr="00B106AA">
        <w:t>r</w:t>
      </w:r>
      <w:r w:rsidRPr="00B106AA">
        <w:rPr>
          <w:spacing w:val="4"/>
        </w:rPr>
        <w:t xml:space="preserve"> </w:t>
      </w:r>
      <w:r w:rsidR="00CD31A4" w:rsidRPr="00B106AA">
        <w:t>a</w:t>
      </w:r>
      <w:r w:rsidRPr="00B106AA">
        <w:t>llo</w:t>
      </w:r>
      <w:r w:rsidRPr="00B106AA">
        <w:rPr>
          <w:spacing w:val="1"/>
        </w:rPr>
        <w:t>t</w:t>
      </w:r>
      <w:r w:rsidRPr="00B106AA">
        <w:t>te</w:t>
      </w:r>
      <w:r w:rsidRPr="00B106AA">
        <w:rPr>
          <w:spacing w:val="-1"/>
        </w:rPr>
        <w:t>e</w:t>
      </w:r>
      <w:r w:rsidRPr="00B106AA">
        <w:t>s</w:t>
      </w:r>
      <w:r w:rsidRPr="00B106AA">
        <w:rPr>
          <w:spacing w:val="5"/>
        </w:rPr>
        <w:t xml:space="preserve"> </w:t>
      </w:r>
      <w:r w:rsidRPr="00B106AA">
        <w:rPr>
          <w:spacing w:val="-1"/>
        </w:rPr>
        <w:t>a</w:t>
      </w:r>
      <w:r w:rsidRPr="00B106AA">
        <w:t>nd</w:t>
      </w:r>
      <w:r w:rsidRPr="00B106AA">
        <w:rPr>
          <w:spacing w:val="5"/>
        </w:rPr>
        <w:t xml:space="preserve"> </w:t>
      </w:r>
      <w:r w:rsidRPr="00B106AA">
        <w:t>the</w:t>
      </w:r>
      <w:r w:rsidRPr="00B106AA">
        <w:rPr>
          <w:spacing w:val="4"/>
        </w:rPr>
        <w:t xml:space="preserve"> </w:t>
      </w:r>
      <w:r w:rsidRPr="00B106AA">
        <w:t>Al</w:t>
      </w:r>
      <w:r w:rsidRPr="00B106AA">
        <w:rPr>
          <w:spacing w:val="3"/>
        </w:rPr>
        <w:t>l</w:t>
      </w:r>
      <w:r w:rsidRPr="00B106AA">
        <w:t>ot</w:t>
      </w:r>
      <w:r w:rsidRPr="00B106AA">
        <w:rPr>
          <w:spacing w:val="1"/>
        </w:rPr>
        <w:t>t</w:t>
      </w:r>
      <w:r w:rsidRPr="00B106AA">
        <w:rPr>
          <w:spacing w:val="-1"/>
        </w:rPr>
        <w:t>e</w:t>
      </w:r>
      <w:r w:rsidRPr="00B106AA">
        <w:t>e</w:t>
      </w:r>
      <w:r w:rsidR="00CD31A4" w:rsidRPr="00B106AA">
        <w:t>(s)</w:t>
      </w:r>
      <w:r w:rsidRPr="00B106AA">
        <w:rPr>
          <w:spacing w:val="4"/>
        </w:rPr>
        <w:t xml:space="preserve"> </w:t>
      </w:r>
      <w:r w:rsidRPr="00B106AA">
        <w:rPr>
          <w:spacing w:val="-1"/>
        </w:rPr>
        <w:t>a</w:t>
      </w:r>
      <w:r w:rsidRPr="00B106AA">
        <w:t>lso</w:t>
      </w:r>
      <w:r w:rsidRPr="00B106AA">
        <w:rPr>
          <w:spacing w:val="5"/>
        </w:rPr>
        <w:t xml:space="preserve"> </w:t>
      </w:r>
      <w:r w:rsidRPr="00B106AA">
        <w:rPr>
          <w:spacing w:val="1"/>
        </w:rPr>
        <w:t>a</w:t>
      </w:r>
      <w:r w:rsidRPr="00B106AA">
        <w:rPr>
          <w:spacing w:val="-2"/>
        </w:rPr>
        <w:t>g</w:t>
      </w:r>
      <w:r w:rsidRPr="00B106AA">
        <w:t>re</w:t>
      </w:r>
      <w:r w:rsidRPr="00B106AA">
        <w:rPr>
          <w:spacing w:val="-1"/>
        </w:rPr>
        <w:t>e</w:t>
      </w:r>
      <w:r w:rsidRPr="00B106AA">
        <w:t>(s)</w:t>
      </w:r>
      <w:r w:rsidRPr="00B106AA">
        <w:rPr>
          <w:spacing w:val="6"/>
        </w:rPr>
        <w:t xml:space="preserve"> </w:t>
      </w:r>
      <w:r w:rsidRPr="00B106AA">
        <w:rPr>
          <w:spacing w:val="-1"/>
        </w:rPr>
        <w:t>a</w:t>
      </w:r>
      <w:r w:rsidRPr="00B106AA">
        <w:t xml:space="preserve">nd </w:t>
      </w:r>
      <w:r w:rsidRPr="00B106AA">
        <w:rPr>
          <w:spacing w:val="-1"/>
        </w:rPr>
        <w:t>c</w:t>
      </w:r>
      <w:r w:rsidRPr="00B106AA">
        <w:t>onfi</w:t>
      </w:r>
      <w:r w:rsidRPr="00B106AA">
        <w:rPr>
          <w:spacing w:val="-1"/>
        </w:rPr>
        <w:t>r</w:t>
      </w:r>
      <w:r w:rsidRPr="00B106AA">
        <w:t>m(s)</w:t>
      </w:r>
      <w:r w:rsidRPr="00B106AA">
        <w:rPr>
          <w:spacing w:val="4"/>
        </w:rPr>
        <w:t xml:space="preserve"> </w:t>
      </w:r>
      <w:r w:rsidRPr="00B106AA">
        <w:t>not</w:t>
      </w:r>
      <w:r w:rsidRPr="00B106AA">
        <w:rPr>
          <w:spacing w:val="5"/>
        </w:rPr>
        <w:t xml:space="preserve"> </w:t>
      </w:r>
      <w:r w:rsidRPr="00B106AA">
        <w:t>to</w:t>
      </w:r>
      <w:r w:rsidRPr="00B106AA">
        <w:rPr>
          <w:spacing w:val="5"/>
        </w:rPr>
        <w:t xml:space="preserve"> </w:t>
      </w:r>
      <w:r w:rsidRPr="00B106AA">
        <w:t>r</w:t>
      </w:r>
      <w:r w:rsidRPr="00B106AA">
        <w:rPr>
          <w:spacing w:val="-2"/>
        </w:rPr>
        <w:t>a</w:t>
      </w:r>
      <w:r w:rsidRPr="00B106AA">
        <w:t>ise</w:t>
      </w:r>
      <w:r w:rsidRPr="00B106AA">
        <w:rPr>
          <w:spacing w:val="7"/>
        </w:rPr>
        <w:t xml:space="preserve"> </w:t>
      </w:r>
      <w:r w:rsidRPr="00B106AA">
        <w:rPr>
          <w:spacing w:val="1"/>
        </w:rPr>
        <w:t>a</w:t>
      </w:r>
      <w:r w:rsidRPr="00B106AA">
        <w:rPr>
          <w:spacing w:val="2"/>
        </w:rPr>
        <w:t>n</w:t>
      </w:r>
      <w:r w:rsidRPr="00B106AA">
        <w:t>y disputes/</w:t>
      </w:r>
      <w:r w:rsidRPr="00B106AA">
        <w:rPr>
          <w:spacing w:val="-1"/>
        </w:rPr>
        <w:t>c</w:t>
      </w:r>
      <w:r w:rsidRPr="00B106AA">
        <w:t>laims</w:t>
      </w:r>
      <w:r w:rsidRPr="00B106AA">
        <w:rPr>
          <w:spacing w:val="8"/>
        </w:rPr>
        <w:t xml:space="preserve"> </w:t>
      </w:r>
      <w:r w:rsidRPr="00B106AA">
        <w:rPr>
          <w:spacing w:val="1"/>
        </w:rPr>
        <w:t>a</w:t>
      </w:r>
      <w:r w:rsidRPr="00B106AA">
        <w:rPr>
          <w:spacing w:val="-2"/>
        </w:rPr>
        <w:t>g</w:t>
      </w:r>
      <w:r w:rsidRPr="00B106AA">
        <w:rPr>
          <w:spacing w:val="-1"/>
        </w:rPr>
        <w:t>a</w:t>
      </w:r>
      <w:r w:rsidRPr="00B106AA">
        <w:t>i</w:t>
      </w:r>
      <w:r w:rsidRPr="00B106AA">
        <w:rPr>
          <w:spacing w:val="3"/>
        </w:rPr>
        <w:t>n</w:t>
      </w:r>
      <w:r w:rsidRPr="00B106AA">
        <w:t>st</w:t>
      </w:r>
      <w:r w:rsidRPr="00B106AA">
        <w:rPr>
          <w:spacing w:val="5"/>
        </w:rPr>
        <w:t xml:space="preserve"> </w:t>
      </w:r>
      <w:r w:rsidRPr="00B106AA">
        <w:t>the</w:t>
      </w:r>
      <w:r w:rsidRPr="00B106AA">
        <w:rPr>
          <w:spacing w:val="4"/>
        </w:rPr>
        <w:t xml:space="preserve"> </w:t>
      </w:r>
      <w:r w:rsidR="00CD31A4" w:rsidRPr="00B106AA">
        <w:t>Promoter</w:t>
      </w:r>
      <w:r w:rsidRPr="00B106AA">
        <w:t>/M</w:t>
      </w:r>
      <w:r w:rsidRPr="00B106AA">
        <w:rPr>
          <w:spacing w:val="-1"/>
        </w:rPr>
        <w:t>a</w:t>
      </w:r>
      <w:r w:rsidRPr="00B106AA">
        <w:t>in</w:t>
      </w:r>
      <w:r w:rsidRPr="00B106AA">
        <w:rPr>
          <w:spacing w:val="1"/>
        </w:rPr>
        <w:t>te</w:t>
      </w:r>
      <w:r w:rsidRPr="00B106AA">
        <w:t>n</w:t>
      </w:r>
      <w:r w:rsidRPr="00B106AA">
        <w:rPr>
          <w:spacing w:val="-1"/>
        </w:rPr>
        <w:t>a</w:t>
      </w:r>
      <w:r w:rsidRPr="00B106AA">
        <w:t>n</w:t>
      </w:r>
      <w:r w:rsidRPr="00B106AA">
        <w:rPr>
          <w:spacing w:val="-1"/>
        </w:rPr>
        <w:t>c</w:t>
      </w:r>
      <w:r w:rsidRPr="00B106AA">
        <w:t>e</w:t>
      </w:r>
      <w:r w:rsidRPr="00B106AA">
        <w:rPr>
          <w:spacing w:val="3"/>
        </w:rPr>
        <w:t xml:space="preserve"> </w:t>
      </w:r>
      <w:r w:rsidRPr="00B106AA">
        <w:rPr>
          <w:spacing w:val="2"/>
        </w:rPr>
        <w:t>A</w:t>
      </w:r>
      <w:r w:rsidRPr="00B106AA">
        <w:t>g</w:t>
      </w:r>
      <w:r w:rsidRPr="00B106AA">
        <w:rPr>
          <w:spacing w:val="-1"/>
        </w:rPr>
        <w:t>e</w:t>
      </w:r>
      <w:r w:rsidRPr="00B106AA">
        <w:t>n</w:t>
      </w:r>
      <w:r w:rsidRPr="00B106AA">
        <w:rPr>
          <w:spacing w:val="4"/>
        </w:rPr>
        <w:t>c</w:t>
      </w:r>
      <w:r w:rsidRPr="00B106AA">
        <w:t>y</w:t>
      </w:r>
      <w:r w:rsidRPr="00B106AA">
        <w:rPr>
          <w:spacing w:val="2"/>
        </w:rPr>
        <w:t xml:space="preserve"> </w:t>
      </w:r>
      <w:r w:rsidRPr="00B106AA">
        <w:rPr>
          <w:spacing w:val="-1"/>
        </w:rPr>
        <w:t>a</w:t>
      </w:r>
      <w:r w:rsidRPr="00B106AA">
        <w:t>nd</w:t>
      </w:r>
      <w:r w:rsidRPr="00B106AA">
        <w:rPr>
          <w:spacing w:val="4"/>
        </w:rPr>
        <w:t xml:space="preserve"> </w:t>
      </w:r>
      <w:r w:rsidRPr="00B106AA">
        <w:t>oth</w:t>
      </w:r>
      <w:r w:rsidRPr="00B106AA">
        <w:rPr>
          <w:spacing w:val="2"/>
        </w:rPr>
        <w:t>e</w:t>
      </w:r>
      <w:r w:rsidRPr="00B106AA">
        <w:t xml:space="preserve">r </w:t>
      </w:r>
      <w:r w:rsidR="00CD31A4" w:rsidRPr="00B106AA">
        <w:t>a</w:t>
      </w:r>
      <w:r w:rsidRPr="00B106AA">
        <w:t>llo</w:t>
      </w:r>
      <w:r w:rsidRPr="00B106AA">
        <w:rPr>
          <w:spacing w:val="1"/>
        </w:rPr>
        <w:t>t</w:t>
      </w:r>
      <w:r w:rsidRPr="00B106AA">
        <w:t>te</w:t>
      </w:r>
      <w:r w:rsidRPr="00B106AA">
        <w:rPr>
          <w:spacing w:val="-1"/>
        </w:rPr>
        <w:t>e</w:t>
      </w:r>
      <w:r w:rsidRPr="00B106AA">
        <w:t xml:space="preserve">s in </w:t>
      </w:r>
      <w:r w:rsidRPr="00B106AA">
        <w:rPr>
          <w:spacing w:val="1"/>
        </w:rPr>
        <w:t>t</w:t>
      </w:r>
      <w:r w:rsidRPr="00B106AA">
        <w:t>his r</w:t>
      </w:r>
      <w:r w:rsidRPr="00B106AA">
        <w:rPr>
          <w:spacing w:val="-1"/>
        </w:rPr>
        <w:t>e</w:t>
      </w:r>
      <w:r w:rsidRPr="00B106AA">
        <w:rPr>
          <w:spacing w:val="-2"/>
        </w:rPr>
        <w:t>g</w:t>
      </w:r>
      <w:r w:rsidRPr="00B106AA">
        <w:rPr>
          <w:spacing w:val="1"/>
        </w:rPr>
        <w:t>a</w:t>
      </w:r>
      <w:r w:rsidRPr="00B106AA">
        <w:t>rd.</w:t>
      </w:r>
      <w:r w:rsidR="00483F01" w:rsidRPr="00B106AA">
        <w:t xml:space="preserve"> </w:t>
      </w:r>
      <w:r w:rsidR="00483F01" w:rsidRPr="00B106AA">
        <w:rPr>
          <w:spacing w:val="-6"/>
        </w:rPr>
        <w:t>I</w:t>
      </w:r>
      <w:r w:rsidR="00483F01" w:rsidRPr="00B106AA">
        <w:t>t</w:t>
      </w:r>
      <w:r w:rsidR="00483F01" w:rsidRPr="00B106AA">
        <w:rPr>
          <w:spacing w:val="5"/>
        </w:rPr>
        <w:t xml:space="preserve"> </w:t>
      </w:r>
      <w:r w:rsidR="00483F01" w:rsidRPr="00B106AA">
        <w:t>is fu</w:t>
      </w:r>
      <w:r w:rsidR="00483F01" w:rsidRPr="00B106AA">
        <w:rPr>
          <w:spacing w:val="-1"/>
        </w:rPr>
        <w:t>r</w:t>
      </w:r>
      <w:r w:rsidR="00483F01" w:rsidRPr="00B106AA">
        <w:t>ther</w:t>
      </w:r>
      <w:r w:rsidR="00483F01" w:rsidRPr="00B106AA">
        <w:rPr>
          <w:spacing w:val="6"/>
        </w:rPr>
        <w:t xml:space="preserve"> </w:t>
      </w:r>
      <w:r w:rsidR="00483F01" w:rsidRPr="00B106AA">
        <w:rPr>
          <w:spacing w:val="-1"/>
        </w:rPr>
        <w:t>e</w:t>
      </w:r>
      <w:r w:rsidR="00483F01" w:rsidRPr="00B106AA">
        <w:rPr>
          <w:spacing w:val="2"/>
        </w:rPr>
        <w:t>x</w:t>
      </w:r>
      <w:r w:rsidR="00483F01" w:rsidRPr="00B106AA">
        <w:t>p</w:t>
      </w:r>
      <w:r w:rsidR="00483F01" w:rsidRPr="00B106AA">
        <w:rPr>
          <w:spacing w:val="-1"/>
        </w:rPr>
        <w:t>re</w:t>
      </w:r>
      <w:r w:rsidR="00483F01" w:rsidRPr="00B106AA">
        <w:t>ss</w:t>
      </w:r>
      <w:r w:rsidR="00483F01" w:rsidRPr="00B106AA">
        <w:rPr>
          <w:spacing w:val="3"/>
        </w:rPr>
        <w:t>l</w:t>
      </w:r>
      <w:r w:rsidR="00483F01" w:rsidRPr="00B106AA">
        <w:t>y</w:t>
      </w:r>
      <w:r w:rsidR="00483F01" w:rsidRPr="00B106AA">
        <w:rPr>
          <w:spacing w:val="3"/>
        </w:rPr>
        <w:t xml:space="preserve"> </w:t>
      </w:r>
      <w:r w:rsidR="00483F01" w:rsidRPr="00B106AA">
        <w:t>und</w:t>
      </w:r>
      <w:r w:rsidR="00483F01" w:rsidRPr="00B106AA">
        <w:rPr>
          <w:spacing w:val="1"/>
        </w:rPr>
        <w:t>e</w:t>
      </w:r>
      <w:r w:rsidR="00483F01" w:rsidRPr="00B106AA">
        <w:t>rstood</w:t>
      </w:r>
      <w:r w:rsidR="00483F01" w:rsidRPr="00B106AA">
        <w:rPr>
          <w:spacing w:val="7"/>
        </w:rPr>
        <w:t xml:space="preserve"> </w:t>
      </w:r>
      <w:r w:rsidR="00483F01" w:rsidRPr="00B106AA">
        <w:t>that</w:t>
      </w:r>
      <w:r w:rsidR="00483F01" w:rsidRPr="00B106AA">
        <w:rPr>
          <w:spacing w:val="7"/>
        </w:rPr>
        <w:t xml:space="preserve"> </w:t>
      </w:r>
      <w:r w:rsidR="00483F01" w:rsidRPr="00B106AA">
        <w:t>the</w:t>
      </w:r>
      <w:r w:rsidR="00483F01" w:rsidRPr="00B106AA">
        <w:rPr>
          <w:spacing w:val="7"/>
        </w:rPr>
        <w:t xml:space="preserve"> </w:t>
      </w:r>
      <w:r w:rsidR="00483F01" w:rsidRPr="00B106AA">
        <w:t>Promoter</w:t>
      </w:r>
      <w:r w:rsidR="00483F01" w:rsidRPr="00B106AA">
        <w:rPr>
          <w:spacing w:val="6"/>
        </w:rPr>
        <w:t xml:space="preserve"> </w:t>
      </w:r>
      <w:r w:rsidR="00483F01" w:rsidRPr="00B106AA">
        <w:t>shall</w:t>
      </w:r>
      <w:r w:rsidR="00483F01" w:rsidRPr="00B106AA">
        <w:rPr>
          <w:spacing w:val="8"/>
        </w:rPr>
        <w:t xml:space="preserve"> </w:t>
      </w:r>
      <w:r w:rsidR="00483F01" w:rsidRPr="00B106AA">
        <w:t>not</w:t>
      </w:r>
      <w:r w:rsidR="00483F01" w:rsidRPr="00B106AA">
        <w:rPr>
          <w:spacing w:val="8"/>
        </w:rPr>
        <w:t xml:space="preserve"> </w:t>
      </w:r>
      <w:r w:rsidR="00483F01" w:rsidRPr="00B106AA">
        <w:t>in</w:t>
      </w:r>
      <w:r w:rsidR="00483F01" w:rsidRPr="00B106AA">
        <w:rPr>
          <w:spacing w:val="5"/>
        </w:rPr>
        <w:t xml:space="preserve"> </w:t>
      </w:r>
      <w:r w:rsidR="00483F01" w:rsidRPr="00B106AA">
        <w:rPr>
          <w:spacing w:val="-1"/>
        </w:rPr>
        <w:t>a</w:t>
      </w:r>
      <w:r w:rsidR="00483F01" w:rsidRPr="00B106AA">
        <w:rPr>
          <w:spacing w:val="2"/>
        </w:rPr>
        <w:t>n</w:t>
      </w:r>
      <w:r w:rsidR="00483F01" w:rsidRPr="00B106AA">
        <w:t>y man</w:t>
      </w:r>
      <w:r w:rsidR="00483F01" w:rsidRPr="00B106AA">
        <w:rPr>
          <w:spacing w:val="2"/>
        </w:rPr>
        <w:t>n</w:t>
      </w:r>
      <w:r w:rsidR="00483F01" w:rsidRPr="00B106AA">
        <w:rPr>
          <w:spacing w:val="-1"/>
        </w:rPr>
        <w:t>e</w:t>
      </w:r>
      <w:r w:rsidR="00483F01" w:rsidRPr="00B106AA">
        <w:t>r</w:t>
      </w:r>
      <w:r w:rsidR="00483F01" w:rsidRPr="00B106AA">
        <w:rPr>
          <w:spacing w:val="7"/>
        </w:rPr>
        <w:t xml:space="preserve"> </w:t>
      </w:r>
      <w:r w:rsidR="00483F01" w:rsidRPr="00B106AA">
        <w:rPr>
          <w:spacing w:val="2"/>
        </w:rPr>
        <w:t>b</w:t>
      </w:r>
      <w:r w:rsidR="00483F01" w:rsidRPr="00B106AA">
        <w:t>e</w:t>
      </w:r>
      <w:r w:rsidR="00483F01" w:rsidRPr="00B106AA">
        <w:rPr>
          <w:spacing w:val="6"/>
        </w:rPr>
        <w:t xml:space="preserve"> </w:t>
      </w:r>
      <w:r w:rsidR="00483F01" w:rsidRPr="00B106AA">
        <w:rPr>
          <w:spacing w:val="-1"/>
        </w:rPr>
        <w:t>acc</w:t>
      </w:r>
      <w:r w:rsidR="00483F01" w:rsidRPr="00B106AA">
        <w:t>ountabl</w:t>
      </w:r>
      <w:r w:rsidR="00483F01" w:rsidRPr="00B106AA">
        <w:rPr>
          <w:spacing w:val="-1"/>
        </w:rPr>
        <w:t>e</w:t>
      </w:r>
      <w:r w:rsidR="00483F01" w:rsidRPr="00B106AA">
        <w:t>,</w:t>
      </w:r>
      <w:r w:rsidR="00483F01" w:rsidRPr="00B106AA">
        <w:rPr>
          <w:spacing w:val="7"/>
        </w:rPr>
        <w:t xml:space="preserve"> </w:t>
      </w:r>
      <w:r w:rsidR="00483F01" w:rsidRPr="00B106AA">
        <w:t>l</w:t>
      </w:r>
      <w:r w:rsidR="00483F01" w:rsidRPr="00B106AA">
        <w:rPr>
          <w:spacing w:val="1"/>
        </w:rPr>
        <w:t>i</w:t>
      </w:r>
      <w:r w:rsidR="00483F01" w:rsidRPr="00B106AA">
        <w:rPr>
          <w:spacing w:val="-1"/>
        </w:rPr>
        <w:t>a</w:t>
      </w:r>
      <w:r w:rsidR="00483F01" w:rsidRPr="00B106AA">
        <w:t>ble</w:t>
      </w:r>
      <w:r w:rsidR="00483F01" w:rsidRPr="00B106AA">
        <w:rPr>
          <w:spacing w:val="7"/>
        </w:rPr>
        <w:t xml:space="preserve"> </w:t>
      </w:r>
      <w:r w:rsidR="00483F01" w:rsidRPr="00B106AA">
        <w:t>or r</w:t>
      </w:r>
      <w:r w:rsidR="00483F01" w:rsidRPr="00B106AA">
        <w:rPr>
          <w:spacing w:val="-2"/>
        </w:rPr>
        <w:t>e</w:t>
      </w:r>
      <w:r w:rsidR="00483F01" w:rsidRPr="00B106AA">
        <w:t>spons</w:t>
      </w:r>
      <w:r w:rsidR="00483F01" w:rsidRPr="00B106AA">
        <w:rPr>
          <w:spacing w:val="1"/>
        </w:rPr>
        <w:t>i</w:t>
      </w:r>
      <w:r w:rsidR="00483F01" w:rsidRPr="00B106AA">
        <w:t>ble</w:t>
      </w:r>
      <w:r w:rsidR="00483F01" w:rsidRPr="00B106AA">
        <w:rPr>
          <w:spacing w:val="4"/>
        </w:rPr>
        <w:t xml:space="preserve"> </w:t>
      </w:r>
      <w:r w:rsidR="00483F01" w:rsidRPr="00B106AA">
        <w:t>to</w:t>
      </w:r>
      <w:r w:rsidR="00483F01" w:rsidRPr="00B106AA">
        <w:rPr>
          <w:spacing w:val="5"/>
        </w:rPr>
        <w:t xml:space="preserve"> </w:t>
      </w:r>
      <w:r w:rsidR="00483F01" w:rsidRPr="00B106AA">
        <w:rPr>
          <w:spacing w:val="-1"/>
        </w:rPr>
        <w:t>a</w:t>
      </w:r>
      <w:r w:rsidR="00483F01" w:rsidRPr="00B106AA">
        <w:rPr>
          <w:spacing w:val="2"/>
        </w:rPr>
        <w:t>n</w:t>
      </w:r>
      <w:r w:rsidR="00483F01" w:rsidRPr="00B106AA">
        <w:t xml:space="preserve">y </w:t>
      </w:r>
      <w:r w:rsidR="00483F01" w:rsidRPr="00B106AA">
        <w:rPr>
          <w:spacing w:val="2"/>
        </w:rPr>
        <w:t>p</w:t>
      </w:r>
      <w:r w:rsidR="00483F01" w:rsidRPr="00B106AA">
        <w:rPr>
          <w:spacing w:val="-1"/>
        </w:rPr>
        <w:t>e</w:t>
      </w:r>
      <w:r w:rsidR="00483F01" w:rsidRPr="00B106AA">
        <w:t>rs</w:t>
      </w:r>
      <w:r w:rsidR="00483F01" w:rsidRPr="00B106AA">
        <w:rPr>
          <w:spacing w:val="2"/>
        </w:rPr>
        <w:t>o</w:t>
      </w:r>
      <w:r w:rsidR="00483F01" w:rsidRPr="00B106AA">
        <w:t>n</w:t>
      </w:r>
      <w:r w:rsidR="00483F01" w:rsidRPr="00B106AA">
        <w:rPr>
          <w:spacing w:val="4"/>
        </w:rPr>
        <w:t xml:space="preserve"> </w:t>
      </w:r>
      <w:r w:rsidR="00483F01" w:rsidRPr="00B106AA">
        <w:t>including</w:t>
      </w:r>
      <w:r w:rsidR="00483F01" w:rsidRPr="00B106AA">
        <w:rPr>
          <w:spacing w:val="2"/>
        </w:rPr>
        <w:t xml:space="preserve"> </w:t>
      </w:r>
      <w:r w:rsidR="00483F01" w:rsidRPr="00B106AA">
        <w:t>the</w:t>
      </w:r>
      <w:r w:rsidR="00483F01" w:rsidRPr="00B106AA">
        <w:rPr>
          <w:spacing w:val="4"/>
        </w:rPr>
        <w:t xml:space="preserve"> </w:t>
      </w:r>
      <w:r w:rsidR="00483F01" w:rsidRPr="00B106AA">
        <w:t>Al</w:t>
      </w:r>
      <w:r w:rsidR="00483F01" w:rsidRPr="00B106AA">
        <w:rPr>
          <w:spacing w:val="3"/>
        </w:rPr>
        <w:t>l</w:t>
      </w:r>
      <w:r w:rsidR="00483F01" w:rsidRPr="00B106AA">
        <w:t>ot</w:t>
      </w:r>
      <w:r w:rsidR="00483F01" w:rsidRPr="00B106AA">
        <w:rPr>
          <w:spacing w:val="1"/>
        </w:rPr>
        <w:t>t</w:t>
      </w:r>
      <w:r w:rsidR="00483F01" w:rsidRPr="00B106AA">
        <w:rPr>
          <w:spacing w:val="-1"/>
        </w:rPr>
        <w:t>e</w:t>
      </w:r>
      <w:r w:rsidR="00483F01" w:rsidRPr="00B106AA">
        <w:t>e(s)</w:t>
      </w:r>
      <w:r w:rsidR="00483F01" w:rsidRPr="00B106AA">
        <w:rPr>
          <w:spacing w:val="6"/>
        </w:rPr>
        <w:t xml:space="preserve"> </w:t>
      </w:r>
      <w:r w:rsidR="00483F01" w:rsidRPr="00B106AA">
        <w:rPr>
          <w:spacing w:val="-1"/>
        </w:rPr>
        <w:t>a</w:t>
      </w:r>
      <w:r w:rsidR="00483F01" w:rsidRPr="00B106AA">
        <w:t>nd/or</w:t>
      </w:r>
      <w:r w:rsidR="00483F01" w:rsidRPr="00B106AA">
        <w:rPr>
          <w:spacing w:val="4"/>
        </w:rPr>
        <w:t xml:space="preserve"> </w:t>
      </w:r>
      <w:r w:rsidR="00483F01" w:rsidRPr="00B106AA">
        <w:t>Asso</w:t>
      </w:r>
      <w:r w:rsidR="00483F01" w:rsidRPr="00B106AA">
        <w:rPr>
          <w:spacing w:val="-1"/>
        </w:rPr>
        <w:t>c</w:t>
      </w:r>
      <w:r w:rsidR="00483F01" w:rsidRPr="00B106AA">
        <w:t>iation</w:t>
      </w:r>
      <w:r w:rsidR="00483F01" w:rsidRPr="00B106AA">
        <w:rPr>
          <w:spacing w:val="5"/>
        </w:rPr>
        <w:t xml:space="preserve"> </w:t>
      </w:r>
      <w:r w:rsidR="00483F01" w:rsidRPr="00B106AA">
        <w:t>for</w:t>
      </w:r>
      <w:r w:rsidR="00483F01" w:rsidRPr="00B106AA">
        <w:rPr>
          <w:spacing w:val="3"/>
        </w:rPr>
        <w:t xml:space="preserve"> </w:t>
      </w:r>
      <w:r w:rsidR="00483F01" w:rsidRPr="00B106AA">
        <w:rPr>
          <w:spacing w:val="1"/>
        </w:rPr>
        <w:t>a</w:t>
      </w:r>
      <w:r w:rsidR="00483F01" w:rsidRPr="00B106AA">
        <w:rPr>
          <w:spacing w:val="2"/>
        </w:rPr>
        <w:t>n</w:t>
      </w:r>
      <w:r w:rsidR="00483F01" w:rsidRPr="00B106AA">
        <w:t xml:space="preserve">y </w:t>
      </w:r>
      <w:r w:rsidR="00483F01" w:rsidRPr="00B106AA">
        <w:rPr>
          <w:spacing w:val="1"/>
        </w:rPr>
        <w:t>a</w:t>
      </w:r>
      <w:r w:rsidR="00483F01" w:rsidRPr="00B106AA">
        <w:rPr>
          <w:spacing w:val="-1"/>
        </w:rPr>
        <w:t>c</w:t>
      </w:r>
      <w:r w:rsidR="00483F01" w:rsidRPr="00B106AA">
        <w:t>t,</w:t>
      </w:r>
      <w:r w:rsidR="00483F01" w:rsidRPr="00B106AA">
        <w:rPr>
          <w:spacing w:val="5"/>
        </w:rPr>
        <w:t xml:space="preserve"> </w:t>
      </w:r>
      <w:r w:rsidR="00483F01" w:rsidRPr="00B106AA">
        <w:t>d</w:t>
      </w:r>
      <w:r w:rsidR="00483F01" w:rsidRPr="00B106AA">
        <w:rPr>
          <w:spacing w:val="-1"/>
        </w:rPr>
        <w:t>ee</w:t>
      </w:r>
      <w:r w:rsidR="00483F01" w:rsidRPr="00B106AA">
        <w:t>d,</w:t>
      </w:r>
      <w:r w:rsidR="00483F01" w:rsidRPr="00B106AA">
        <w:rPr>
          <w:spacing w:val="4"/>
        </w:rPr>
        <w:t xml:space="preserve"> </w:t>
      </w:r>
      <w:r w:rsidR="00483F01" w:rsidRPr="00B106AA">
        <w:t>matter</w:t>
      </w:r>
      <w:r w:rsidR="00483F01" w:rsidRPr="00B106AA">
        <w:rPr>
          <w:spacing w:val="3"/>
        </w:rPr>
        <w:t xml:space="preserve"> </w:t>
      </w:r>
      <w:r w:rsidR="00483F01" w:rsidRPr="00B106AA">
        <w:rPr>
          <w:spacing w:val="2"/>
        </w:rPr>
        <w:t>o</w:t>
      </w:r>
      <w:r w:rsidR="00483F01" w:rsidRPr="00B106AA">
        <w:t>r th</w:t>
      </w:r>
      <w:r w:rsidR="00483F01" w:rsidRPr="00B106AA">
        <w:rPr>
          <w:spacing w:val="1"/>
        </w:rPr>
        <w:t>i</w:t>
      </w:r>
      <w:r w:rsidR="00483F01" w:rsidRPr="00B106AA">
        <w:t>ng</w:t>
      </w:r>
      <w:r w:rsidR="00483F01" w:rsidRPr="00B106AA">
        <w:rPr>
          <w:spacing w:val="29"/>
        </w:rPr>
        <w:t xml:space="preserve"> </w:t>
      </w:r>
      <w:r w:rsidR="00483F01" w:rsidRPr="00B106AA">
        <w:rPr>
          <w:spacing w:val="-1"/>
        </w:rPr>
        <w:t>c</w:t>
      </w:r>
      <w:r w:rsidR="00483F01" w:rsidRPr="00B106AA">
        <w:t>om</w:t>
      </w:r>
      <w:r w:rsidR="00483F01" w:rsidRPr="00B106AA">
        <w:rPr>
          <w:spacing w:val="1"/>
        </w:rPr>
        <w:t>m</w:t>
      </w:r>
      <w:r w:rsidR="00483F01" w:rsidRPr="00B106AA">
        <w:t>i</w:t>
      </w:r>
      <w:r w:rsidR="00483F01" w:rsidRPr="00B106AA">
        <w:rPr>
          <w:spacing w:val="1"/>
        </w:rPr>
        <w:t>t</w:t>
      </w:r>
      <w:r w:rsidR="00483F01" w:rsidRPr="00B106AA">
        <w:t>ted</w:t>
      </w:r>
      <w:r w:rsidR="00483F01" w:rsidRPr="00B106AA">
        <w:rPr>
          <w:spacing w:val="30"/>
        </w:rPr>
        <w:t xml:space="preserve"> </w:t>
      </w:r>
      <w:r w:rsidR="00483F01" w:rsidRPr="00B106AA">
        <w:t>or</w:t>
      </w:r>
      <w:r w:rsidR="00483F01" w:rsidRPr="00B106AA">
        <w:rPr>
          <w:spacing w:val="32"/>
        </w:rPr>
        <w:t xml:space="preserve"> </w:t>
      </w:r>
      <w:r w:rsidR="00483F01" w:rsidRPr="00B106AA">
        <w:t>om</w:t>
      </w:r>
      <w:r w:rsidR="00483F01" w:rsidRPr="00B106AA">
        <w:rPr>
          <w:spacing w:val="1"/>
        </w:rPr>
        <w:t>i</w:t>
      </w:r>
      <w:r w:rsidR="00483F01" w:rsidRPr="00B106AA">
        <w:t>t</w:t>
      </w:r>
      <w:r w:rsidR="00483F01" w:rsidRPr="00B106AA">
        <w:rPr>
          <w:spacing w:val="1"/>
        </w:rPr>
        <w:t>t</w:t>
      </w:r>
      <w:r w:rsidR="00483F01" w:rsidRPr="00B106AA">
        <w:rPr>
          <w:spacing w:val="-1"/>
        </w:rPr>
        <w:t>e</w:t>
      </w:r>
      <w:r w:rsidR="00483F01" w:rsidRPr="00B106AA">
        <w:t>d</w:t>
      </w:r>
      <w:r w:rsidR="00483F01" w:rsidRPr="00B106AA">
        <w:rPr>
          <w:spacing w:val="31"/>
        </w:rPr>
        <w:t xml:space="preserve"> </w:t>
      </w:r>
      <w:r w:rsidR="00483F01" w:rsidRPr="00B106AA">
        <w:t>to</w:t>
      </w:r>
      <w:r w:rsidR="00483F01" w:rsidRPr="00B106AA">
        <w:rPr>
          <w:spacing w:val="31"/>
        </w:rPr>
        <w:t xml:space="preserve"> </w:t>
      </w:r>
      <w:r w:rsidR="00483F01" w:rsidRPr="00B106AA">
        <w:t>be</w:t>
      </w:r>
      <w:r w:rsidR="00483F01" w:rsidRPr="00B106AA">
        <w:rPr>
          <w:spacing w:val="30"/>
        </w:rPr>
        <w:t xml:space="preserve"> </w:t>
      </w:r>
      <w:r w:rsidR="00483F01" w:rsidRPr="00B106AA">
        <w:t>do</w:t>
      </w:r>
      <w:r w:rsidR="00483F01" w:rsidRPr="00B106AA">
        <w:rPr>
          <w:spacing w:val="2"/>
        </w:rPr>
        <w:t>n</w:t>
      </w:r>
      <w:r w:rsidR="00483F01" w:rsidRPr="00B106AA">
        <w:t>e</w:t>
      </w:r>
      <w:r w:rsidR="00483F01" w:rsidRPr="00B106AA">
        <w:rPr>
          <w:spacing w:val="30"/>
        </w:rPr>
        <w:t xml:space="preserve"> </w:t>
      </w:r>
      <w:r w:rsidR="00483F01" w:rsidRPr="00B106AA">
        <w:rPr>
          <w:spacing w:val="5"/>
        </w:rPr>
        <w:t>b</w:t>
      </w:r>
      <w:r w:rsidR="00483F01" w:rsidRPr="00B106AA">
        <w:t>y</w:t>
      </w:r>
      <w:r w:rsidR="00483F01" w:rsidRPr="00B106AA">
        <w:rPr>
          <w:spacing w:val="26"/>
        </w:rPr>
        <w:t xml:space="preserve"> </w:t>
      </w:r>
      <w:r w:rsidR="00483F01" w:rsidRPr="00B106AA">
        <w:t>t</w:t>
      </w:r>
      <w:r w:rsidR="00483F01" w:rsidRPr="00B106AA">
        <w:rPr>
          <w:spacing w:val="3"/>
        </w:rPr>
        <w:t>h</w:t>
      </w:r>
      <w:r w:rsidR="00483F01" w:rsidRPr="00B106AA">
        <w:t>e</w:t>
      </w:r>
      <w:r w:rsidR="00483F01" w:rsidRPr="00B106AA">
        <w:rPr>
          <w:spacing w:val="32"/>
        </w:rPr>
        <w:t xml:space="preserve"> </w:t>
      </w:r>
      <w:r w:rsidR="00483F01" w:rsidRPr="00B106AA">
        <w:t>Mainten</w:t>
      </w:r>
      <w:r w:rsidR="00483F01" w:rsidRPr="00B106AA">
        <w:rPr>
          <w:spacing w:val="-2"/>
        </w:rPr>
        <w:t>a</w:t>
      </w:r>
      <w:r w:rsidR="00483F01" w:rsidRPr="00B106AA">
        <w:t>n</w:t>
      </w:r>
      <w:r w:rsidR="00483F01" w:rsidRPr="00B106AA">
        <w:rPr>
          <w:spacing w:val="-1"/>
        </w:rPr>
        <w:t>c</w:t>
      </w:r>
      <w:r w:rsidR="00483F01" w:rsidRPr="00B106AA">
        <w:t>e</w:t>
      </w:r>
      <w:r w:rsidR="00483F01" w:rsidRPr="00B106AA">
        <w:rPr>
          <w:spacing w:val="32"/>
        </w:rPr>
        <w:t xml:space="preserve"> </w:t>
      </w:r>
      <w:r w:rsidR="00483F01" w:rsidRPr="00B106AA">
        <w:rPr>
          <w:spacing w:val="2"/>
        </w:rPr>
        <w:t>A</w:t>
      </w:r>
      <w:r w:rsidR="00483F01" w:rsidRPr="00B106AA">
        <w:rPr>
          <w:spacing w:val="-2"/>
        </w:rPr>
        <w:t>g</w:t>
      </w:r>
      <w:r w:rsidR="00483F01" w:rsidRPr="00B106AA">
        <w:rPr>
          <w:spacing w:val="-1"/>
        </w:rPr>
        <w:t>e</w:t>
      </w:r>
      <w:r w:rsidR="00483F01" w:rsidRPr="00B106AA">
        <w:rPr>
          <w:spacing w:val="2"/>
        </w:rPr>
        <w:t>n</w:t>
      </w:r>
      <w:r w:rsidR="00483F01" w:rsidRPr="00B106AA">
        <w:rPr>
          <w:spacing w:val="4"/>
        </w:rPr>
        <w:t>c</w:t>
      </w:r>
      <w:r w:rsidR="00483F01" w:rsidRPr="00B106AA">
        <w:t>y</w:t>
      </w:r>
      <w:r w:rsidR="00483F01" w:rsidRPr="00B106AA">
        <w:rPr>
          <w:spacing w:val="26"/>
        </w:rPr>
        <w:t xml:space="preserve"> </w:t>
      </w:r>
      <w:r w:rsidR="00483F01" w:rsidRPr="00B106AA">
        <w:t>in</w:t>
      </w:r>
      <w:r w:rsidR="00483F01" w:rsidRPr="00B106AA">
        <w:rPr>
          <w:spacing w:val="34"/>
        </w:rPr>
        <w:t xml:space="preserve"> </w:t>
      </w:r>
      <w:r w:rsidR="00483F01" w:rsidRPr="00B106AA">
        <w:t>the</w:t>
      </w:r>
      <w:r w:rsidR="00483F01" w:rsidRPr="00B106AA">
        <w:rPr>
          <w:spacing w:val="30"/>
        </w:rPr>
        <w:t xml:space="preserve"> </w:t>
      </w:r>
      <w:r w:rsidR="00483F01" w:rsidRPr="00B106AA">
        <w:t>due</w:t>
      </w:r>
      <w:r w:rsidR="00483F01" w:rsidRPr="00B106AA">
        <w:rPr>
          <w:spacing w:val="32"/>
        </w:rPr>
        <w:t xml:space="preserve"> </w:t>
      </w:r>
      <w:r w:rsidR="00483F01" w:rsidRPr="00B106AA">
        <w:rPr>
          <w:spacing w:val="-1"/>
        </w:rPr>
        <w:t>c</w:t>
      </w:r>
      <w:r w:rsidR="00483F01" w:rsidRPr="00B106AA">
        <w:t>ourse</w:t>
      </w:r>
      <w:r w:rsidR="00483F01" w:rsidRPr="00B106AA">
        <w:rPr>
          <w:spacing w:val="32"/>
        </w:rPr>
        <w:t xml:space="preserve"> </w:t>
      </w:r>
      <w:r w:rsidR="00483F01" w:rsidRPr="00B106AA">
        <w:t>of</w:t>
      </w:r>
      <w:r w:rsidR="00483F01" w:rsidRPr="00B106AA">
        <w:rPr>
          <w:spacing w:val="30"/>
        </w:rPr>
        <w:t xml:space="preserve"> </w:t>
      </w:r>
      <w:r w:rsidR="00483F01" w:rsidRPr="00B106AA">
        <w:t>s</w:t>
      </w:r>
      <w:r w:rsidR="00483F01" w:rsidRPr="00B106AA">
        <w:rPr>
          <w:spacing w:val="2"/>
        </w:rPr>
        <w:t>u</w:t>
      </w:r>
      <w:r w:rsidR="00483F01" w:rsidRPr="00B106AA">
        <w:rPr>
          <w:spacing w:val="-1"/>
        </w:rPr>
        <w:t>c</w:t>
      </w:r>
      <w:r w:rsidR="00483F01" w:rsidRPr="00B106AA">
        <w:t>h mainten</w:t>
      </w:r>
      <w:r w:rsidR="00483F01" w:rsidRPr="00B106AA">
        <w:rPr>
          <w:spacing w:val="-1"/>
        </w:rPr>
        <w:t>a</w:t>
      </w:r>
      <w:r w:rsidR="00483F01" w:rsidRPr="00B106AA">
        <w:t>n</w:t>
      </w:r>
      <w:r w:rsidR="00483F01" w:rsidRPr="00B106AA">
        <w:rPr>
          <w:spacing w:val="-1"/>
        </w:rPr>
        <w:t>ce</w:t>
      </w:r>
      <w:r w:rsidR="00483F01" w:rsidRPr="00B106AA">
        <w:t>,</w:t>
      </w:r>
      <w:r w:rsidR="00483F01" w:rsidRPr="00B106AA">
        <w:rPr>
          <w:spacing w:val="26"/>
        </w:rPr>
        <w:t xml:space="preserve"> </w:t>
      </w:r>
      <w:r w:rsidR="00483F01" w:rsidRPr="00B106AA">
        <w:t>man</w:t>
      </w:r>
      <w:r w:rsidR="00483F01" w:rsidRPr="00B106AA">
        <w:rPr>
          <w:spacing w:val="1"/>
        </w:rPr>
        <w:t>a</w:t>
      </w:r>
      <w:r w:rsidR="00483F01" w:rsidRPr="00B106AA">
        <w:t>g</w:t>
      </w:r>
      <w:r w:rsidR="00483F01" w:rsidRPr="00B106AA">
        <w:rPr>
          <w:spacing w:val="-1"/>
        </w:rPr>
        <w:t>e</w:t>
      </w:r>
      <w:r w:rsidR="00483F01" w:rsidRPr="00B106AA">
        <w:t>m</w:t>
      </w:r>
      <w:r w:rsidR="00483F01" w:rsidRPr="00B106AA">
        <w:rPr>
          <w:spacing w:val="2"/>
        </w:rPr>
        <w:t>e</w:t>
      </w:r>
      <w:r w:rsidR="00483F01" w:rsidRPr="00B106AA">
        <w:t>nt</w:t>
      </w:r>
      <w:r w:rsidR="00483F01" w:rsidRPr="00B106AA">
        <w:rPr>
          <w:spacing w:val="24"/>
        </w:rPr>
        <w:t xml:space="preserve"> </w:t>
      </w:r>
      <w:r w:rsidR="00483F01" w:rsidRPr="00B106AA">
        <w:rPr>
          <w:spacing w:val="-1"/>
        </w:rPr>
        <w:t>a</w:t>
      </w:r>
      <w:r w:rsidR="00483F01" w:rsidRPr="00B106AA">
        <w:t>nd</w:t>
      </w:r>
      <w:r w:rsidR="00483F01" w:rsidRPr="00B106AA">
        <w:rPr>
          <w:spacing w:val="24"/>
        </w:rPr>
        <w:t xml:space="preserve"> </w:t>
      </w:r>
      <w:r w:rsidR="00483F01" w:rsidRPr="00B106AA">
        <w:rPr>
          <w:spacing w:val="-1"/>
        </w:rPr>
        <w:t>c</w:t>
      </w:r>
      <w:r w:rsidR="00483F01" w:rsidRPr="00B106AA">
        <w:t>ontrol</w:t>
      </w:r>
      <w:r w:rsidR="00483F01" w:rsidRPr="00B106AA">
        <w:rPr>
          <w:spacing w:val="26"/>
        </w:rPr>
        <w:t xml:space="preserve"> </w:t>
      </w:r>
      <w:r w:rsidR="00483F01" w:rsidRPr="00B106AA">
        <w:t>of</w:t>
      </w:r>
      <w:r w:rsidR="00483F01" w:rsidRPr="00B106AA">
        <w:rPr>
          <w:spacing w:val="23"/>
        </w:rPr>
        <w:t xml:space="preserve"> </w:t>
      </w:r>
      <w:r w:rsidR="00483F01" w:rsidRPr="00B106AA">
        <w:t xml:space="preserve">the </w:t>
      </w:r>
      <w:r w:rsidR="00483F01" w:rsidRPr="00B106AA">
        <w:rPr>
          <w:spacing w:val="1"/>
        </w:rPr>
        <w:t>Pr</w:t>
      </w:r>
      <w:r w:rsidR="00483F01" w:rsidRPr="00B106AA">
        <w:t>oje</w:t>
      </w:r>
      <w:r w:rsidR="00483F01" w:rsidRPr="00B106AA">
        <w:rPr>
          <w:spacing w:val="-1"/>
        </w:rPr>
        <w:t>c</w:t>
      </w:r>
      <w:r w:rsidR="00483F01" w:rsidRPr="00B106AA">
        <w:t>t,</w:t>
      </w:r>
      <w:r w:rsidR="00483F01" w:rsidRPr="00B106AA">
        <w:rPr>
          <w:spacing w:val="24"/>
        </w:rPr>
        <w:t xml:space="preserve"> </w:t>
      </w:r>
      <w:r w:rsidR="00483F01" w:rsidRPr="00B106AA">
        <w:rPr>
          <w:spacing w:val="-1"/>
        </w:rPr>
        <w:t>a</w:t>
      </w:r>
      <w:r w:rsidR="00483F01" w:rsidRPr="00B106AA">
        <w:t>nd/or</w:t>
      </w:r>
      <w:r w:rsidR="00483F01" w:rsidRPr="00B106AA">
        <w:rPr>
          <w:spacing w:val="26"/>
        </w:rPr>
        <w:t xml:space="preserve"> </w:t>
      </w:r>
      <w:r w:rsidR="00483F01" w:rsidRPr="00B106AA">
        <w:t>Com</w:t>
      </w:r>
      <w:r w:rsidR="00483F01" w:rsidRPr="00B106AA">
        <w:rPr>
          <w:spacing w:val="1"/>
        </w:rPr>
        <w:t>m</w:t>
      </w:r>
      <w:r w:rsidR="00483F01" w:rsidRPr="00B106AA">
        <w:t>on</w:t>
      </w:r>
      <w:r w:rsidR="00483F01" w:rsidRPr="00B106AA">
        <w:rPr>
          <w:spacing w:val="24"/>
        </w:rPr>
        <w:t xml:space="preserve"> </w:t>
      </w:r>
      <w:r w:rsidR="00483F01" w:rsidRPr="00B106AA">
        <w:t>A</w:t>
      </w:r>
      <w:r w:rsidR="00483F01" w:rsidRPr="00B106AA">
        <w:rPr>
          <w:spacing w:val="-1"/>
        </w:rPr>
        <w:t>rea</w:t>
      </w:r>
      <w:r w:rsidR="00483F01" w:rsidRPr="00B106AA">
        <w:t>s,</w:t>
      </w:r>
      <w:r w:rsidR="00483F01" w:rsidRPr="00B106AA">
        <w:rPr>
          <w:spacing w:val="26"/>
        </w:rPr>
        <w:t xml:space="preserve"> </w:t>
      </w:r>
      <w:r w:rsidR="00483F01" w:rsidRPr="00B106AA">
        <w:rPr>
          <w:spacing w:val="-1"/>
        </w:rPr>
        <w:t>a</w:t>
      </w:r>
      <w:r w:rsidR="00483F01" w:rsidRPr="00B106AA">
        <w:t>meni</w:t>
      </w:r>
      <w:r w:rsidR="00483F01" w:rsidRPr="00B106AA">
        <w:rPr>
          <w:spacing w:val="3"/>
        </w:rPr>
        <w:t>t</w:t>
      </w:r>
      <w:r w:rsidR="00483F01" w:rsidRPr="00B106AA">
        <w:t xml:space="preserve">ies </w:t>
      </w:r>
      <w:r w:rsidR="00483F01" w:rsidRPr="00B106AA">
        <w:rPr>
          <w:spacing w:val="-1"/>
        </w:rPr>
        <w:t>a</w:t>
      </w:r>
      <w:r w:rsidR="00483F01" w:rsidRPr="00B106AA">
        <w:t>nd fa</w:t>
      </w:r>
      <w:r w:rsidR="00483F01" w:rsidRPr="00B106AA">
        <w:rPr>
          <w:spacing w:val="-1"/>
        </w:rPr>
        <w:t>c</w:t>
      </w:r>
      <w:r w:rsidR="00483F01" w:rsidRPr="00B106AA">
        <w:t>i</w:t>
      </w:r>
      <w:r w:rsidR="00483F01" w:rsidRPr="00B106AA">
        <w:rPr>
          <w:spacing w:val="1"/>
        </w:rPr>
        <w:t>l</w:t>
      </w:r>
      <w:r w:rsidR="00483F01" w:rsidRPr="00B106AA">
        <w:t>i</w:t>
      </w:r>
      <w:r w:rsidR="00483F01" w:rsidRPr="00B106AA">
        <w:rPr>
          <w:spacing w:val="1"/>
        </w:rPr>
        <w:t>t</w:t>
      </w:r>
      <w:r w:rsidR="00483F01" w:rsidRPr="00B106AA">
        <w:t>ies th</w:t>
      </w:r>
      <w:r w:rsidR="00483F01" w:rsidRPr="00B106AA">
        <w:rPr>
          <w:spacing w:val="-1"/>
        </w:rPr>
        <w:t>e</w:t>
      </w:r>
      <w:r w:rsidR="00483F01" w:rsidRPr="00B106AA">
        <w:t>r</w:t>
      </w:r>
      <w:r w:rsidR="00483F01" w:rsidRPr="00B106AA">
        <w:rPr>
          <w:spacing w:val="-2"/>
        </w:rPr>
        <w:t>e</w:t>
      </w:r>
      <w:r w:rsidR="00483F01" w:rsidRPr="00B106AA">
        <w:t>to.</w:t>
      </w:r>
    </w:p>
    <w:p w14:paraId="3FB2EEFE" w14:textId="77777777" w:rsidR="00DD1A13" w:rsidRPr="00B106AA" w:rsidRDefault="00DD1A13" w:rsidP="00DD1A13">
      <w:pPr>
        <w:pStyle w:val="ListParagraph"/>
      </w:pPr>
    </w:p>
    <w:p w14:paraId="4E874AD5" w14:textId="77777777" w:rsidR="001956C1" w:rsidRPr="00B106AA" w:rsidRDefault="001956C1" w:rsidP="001956C1">
      <w:pPr>
        <w:pStyle w:val="ListParagraph"/>
      </w:pPr>
    </w:p>
    <w:p w14:paraId="374EAEF0" w14:textId="77777777" w:rsidR="00684AAE" w:rsidRPr="00B106AA" w:rsidRDefault="00684AAE" w:rsidP="005D2F7C">
      <w:pPr>
        <w:pStyle w:val="Heading1"/>
        <w:numPr>
          <w:ilvl w:val="0"/>
          <w:numId w:val="10"/>
        </w:numPr>
        <w:ind w:left="720" w:hanging="720"/>
        <w:rPr>
          <w:sz w:val="22"/>
          <w:szCs w:val="22"/>
        </w:rPr>
      </w:pPr>
      <w:r w:rsidRPr="00B106AA">
        <w:rPr>
          <w:sz w:val="22"/>
          <w:szCs w:val="22"/>
        </w:rPr>
        <w:t>DEFECT LIABILITY:</w:t>
      </w:r>
      <w:r w:rsidR="00292F49" w:rsidRPr="00B106AA">
        <w:rPr>
          <w:sz w:val="22"/>
          <w:szCs w:val="22"/>
        </w:rPr>
        <w:t xml:space="preserve"> </w:t>
      </w:r>
    </w:p>
    <w:p w14:paraId="6099F3B2" w14:textId="77777777" w:rsidR="00684AAE" w:rsidRPr="00B106AA" w:rsidRDefault="00684AAE" w:rsidP="00771734">
      <w:pPr>
        <w:pStyle w:val="BodyText"/>
        <w:ind w:left="720" w:hanging="720"/>
        <w:rPr>
          <w:b/>
          <w:sz w:val="22"/>
          <w:szCs w:val="22"/>
        </w:rPr>
      </w:pPr>
    </w:p>
    <w:p w14:paraId="0D26CA96" w14:textId="77777777" w:rsidR="00684AAE" w:rsidRPr="00B106AA" w:rsidRDefault="00684AAE" w:rsidP="005D2F7C">
      <w:pPr>
        <w:pStyle w:val="BodyText"/>
        <w:ind w:left="720"/>
        <w:jc w:val="both"/>
        <w:rPr>
          <w:sz w:val="22"/>
          <w:szCs w:val="22"/>
        </w:rPr>
      </w:pPr>
      <w:r w:rsidRPr="00B106AA">
        <w:rPr>
          <w:sz w:val="22"/>
          <w:szCs w:val="22"/>
        </w:rPr>
        <w:t xml:space="preserve">It is agreed that in case any structural defect or any other defect in workmanship, quality or provision of services or any other obligations of the </w:t>
      </w:r>
      <w:r w:rsidR="005A1C8F" w:rsidRPr="00B106AA">
        <w:rPr>
          <w:sz w:val="22"/>
          <w:szCs w:val="22"/>
        </w:rPr>
        <w:t>Promoter</w:t>
      </w:r>
      <w:r w:rsidRPr="00B106AA">
        <w:rPr>
          <w:sz w:val="22"/>
          <w:szCs w:val="22"/>
        </w:rPr>
        <w:t xml:space="preserve"> as per th</w:t>
      </w:r>
      <w:r w:rsidR="00AB48C6" w:rsidRPr="00B106AA">
        <w:rPr>
          <w:sz w:val="22"/>
          <w:szCs w:val="22"/>
        </w:rPr>
        <w:t>is</w:t>
      </w:r>
      <w:r w:rsidRPr="00B106AA">
        <w:rPr>
          <w:sz w:val="22"/>
          <w:szCs w:val="22"/>
        </w:rPr>
        <w:t xml:space="preserve"> </w:t>
      </w:r>
      <w:r w:rsidR="00AB48C6" w:rsidRPr="00B106AA">
        <w:rPr>
          <w:sz w:val="22"/>
          <w:szCs w:val="22"/>
        </w:rPr>
        <w:t>A</w:t>
      </w:r>
      <w:r w:rsidRPr="00B106AA">
        <w:rPr>
          <w:sz w:val="22"/>
          <w:szCs w:val="22"/>
        </w:rPr>
        <w:t xml:space="preserve">greement </w:t>
      </w:r>
      <w:r w:rsidR="00AB48C6" w:rsidRPr="00B106AA">
        <w:rPr>
          <w:sz w:val="22"/>
          <w:szCs w:val="22"/>
        </w:rPr>
        <w:t xml:space="preserve">or under the Applicable Law, </w:t>
      </w:r>
      <w:r w:rsidRPr="00B106AA">
        <w:rPr>
          <w:sz w:val="22"/>
          <w:szCs w:val="22"/>
        </w:rPr>
        <w:t xml:space="preserve">relating to such development is brought to the notice of the </w:t>
      </w:r>
      <w:r w:rsidR="005A1C8F" w:rsidRPr="00B106AA">
        <w:rPr>
          <w:sz w:val="22"/>
          <w:szCs w:val="22"/>
        </w:rPr>
        <w:t>Promoter</w:t>
      </w:r>
      <w:r w:rsidRPr="00B106AA">
        <w:rPr>
          <w:sz w:val="22"/>
          <w:szCs w:val="22"/>
        </w:rPr>
        <w:t xml:space="preserve"> within a period of 5 (five) years by the Allottee</w:t>
      </w:r>
      <w:r w:rsidR="00472DCC" w:rsidRPr="00B106AA">
        <w:rPr>
          <w:sz w:val="22"/>
          <w:szCs w:val="22"/>
        </w:rPr>
        <w:t>(s)</w:t>
      </w:r>
      <w:r w:rsidRPr="00B106AA">
        <w:rPr>
          <w:sz w:val="22"/>
          <w:szCs w:val="22"/>
        </w:rPr>
        <w:t xml:space="preserve"> from</w:t>
      </w:r>
      <w:r w:rsidR="00FF691A" w:rsidRPr="00B106AA">
        <w:rPr>
          <w:sz w:val="22"/>
          <w:szCs w:val="22"/>
        </w:rPr>
        <w:t xml:space="preserve"> the </w:t>
      </w:r>
      <w:r w:rsidRPr="00B106AA">
        <w:rPr>
          <w:sz w:val="22"/>
          <w:szCs w:val="22"/>
        </w:rPr>
        <w:t xml:space="preserve">date of </w:t>
      </w:r>
      <w:r w:rsidR="00FF691A" w:rsidRPr="00B106AA">
        <w:rPr>
          <w:sz w:val="22"/>
          <w:szCs w:val="22"/>
        </w:rPr>
        <w:t xml:space="preserve">offer of </w:t>
      </w:r>
      <w:r w:rsidRPr="00B106AA">
        <w:rPr>
          <w:sz w:val="22"/>
          <w:szCs w:val="22"/>
        </w:rPr>
        <w:t xml:space="preserve">handing over possession, it shall be the duty of the Promoter to rectify such defects without further charge, within </w:t>
      </w:r>
      <w:r w:rsidR="00464428" w:rsidRPr="00B106AA">
        <w:rPr>
          <w:sz w:val="22"/>
          <w:szCs w:val="22"/>
        </w:rPr>
        <w:t>90 (</w:t>
      </w:r>
      <w:r w:rsidRPr="00B106AA">
        <w:rPr>
          <w:sz w:val="22"/>
          <w:szCs w:val="22"/>
        </w:rPr>
        <w:t>ninety</w:t>
      </w:r>
      <w:r w:rsidR="00464428" w:rsidRPr="00B106AA">
        <w:rPr>
          <w:sz w:val="22"/>
          <w:szCs w:val="22"/>
        </w:rPr>
        <w:t>)</w:t>
      </w:r>
      <w:r w:rsidRPr="00B106AA">
        <w:rPr>
          <w:sz w:val="22"/>
          <w:szCs w:val="22"/>
        </w:rPr>
        <w:t xml:space="preserve"> days, and in the event of Promoter’s failure to rectify such defects within such time, the aggrieved Allottee(s) shall be entitled to receive appropriate compensation in the manner as provided under the Act:</w:t>
      </w:r>
    </w:p>
    <w:p w14:paraId="24368495" w14:textId="77777777" w:rsidR="00684AAE" w:rsidRPr="00B106AA" w:rsidRDefault="00684AAE" w:rsidP="00771734">
      <w:pPr>
        <w:pStyle w:val="BodyText"/>
        <w:ind w:left="720" w:hanging="720"/>
        <w:rPr>
          <w:sz w:val="22"/>
          <w:szCs w:val="22"/>
        </w:rPr>
      </w:pPr>
    </w:p>
    <w:p w14:paraId="5A89026C" w14:textId="77777777" w:rsidR="00684AAE" w:rsidRPr="00B106AA" w:rsidRDefault="00684AAE" w:rsidP="00AC2CAA">
      <w:pPr>
        <w:ind w:left="720" w:right="84"/>
        <w:jc w:val="both"/>
      </w:pPr>
      <w:r w:rsidRPr="00B106AA">
        <w:t xml:space="preserve">Provided that, </w:t>
      </w:r>
      <w:r w:rsidR="00203982" w:rsidRPr="00B106AA">
        <w:t xml:space="preserve">the above-mentioned liability of the Promoter shall be limited to structural defects only (quality and workmanship), and </w:t>
      </w:r>
      <w:r w:rsidRPr="00B106AA">
        <w:t>the Promoter shall not be liable for (a) any such structural/ architectural defect induced by the Allottee(s), by means of carrying out structural or architectural changes from the original specifications/ design and/ or (b) if the defects that are the result of ordinary wear and tear in due course.</w:t>
      </w:r>
      <w:r w:rsidR="00D567AE" w:rsidRPr="00B106AA">
        <w:t xml:space="preserve"> The Promoter shall procure fixtures, fittings, equipment, appliances, gadgets and/or services including but not limited to elevator, DG set, pumps etc. of standard makes </w:t>
      </w:r>
      <w:r w:rsidR="00CD7A0D" w:rsidRPr="00B106AA">
        <w:t>with</w:t>
      </w:r>
      <w:r w:rsidR="00D567AE" w:rsidRPr="00B106AA">
        <w:t xml:space="preserve"> warranties </w:t>
      </w:r>
      <w:r w:rsidR="00CD7A0D" w:rsidRPr="00B106AA">
        <w:t xml:space="preserve">as </w:t>
      </w:r>
      <w:r w:rsidR="00D567AE" w:rsidRPr="00B106AA">
        <w:t>provided by their manufactures/installers. The said warranties of the same shall be made available to the Allottee</w:t>
      </w:r>
      <w:r w:rsidR="00E671C4" w:rsidRPr="00B106AA">
        <w:t>(s)</w:t>
      </w:r>
      <w:r w:rsidR="00D567AE" w:rsidRPr="00B106AA">
        <w:t xml:space="preserve">/ </w:t>
      </w:r>
      <w:r w:rsidR="00E671C4" w:rsidRPr="00B106AA">
        <w:t>A</w:t>
      </w:r>
      <w:r w:rsidR="00D567AE" w:rsidRPr="00B106AA">
        <w:t xml:space="preserve">ssociation of </w:t>
      </w:r>
      <w:r w:rsidR="003E1EA2" w:rsidRPr="00B106AA">
        <w:t>A</w:t>
      </w:r>
      <w:r w:rsidR="00D567AE" w:rsidRPr="00B106AA">
        <w:t>llotees</w:t>
      </w:r>
      <w:r w:rsidR="00A30137" w:rsidRPr="00B106AA">
        <w:t>(</w:t>
      </w:r>
      <w:r w:rsidR="00E671C4" w:rsidRPr="00B106AA">
        <w:t>s</w:t>
      </w:r>
      <w:r w:rsidR="00A30137" w:rsidRPr="00B106AA">
        <w:t>)</w:t>
      </w:r>
      <w:r w:rsidR="00E671C4" w:rsidRPr="00B106AA">
        <w:t xml:space="preserve"> </w:t>
      </w:r>
      <w:r w:rsidR="00D567AE" w:rsidRPr="00B106AA">
        <w:t>by the Promoter. The Promoter having procured the items from standard makes, shall not be liable for any defects relating to the same and the same shall be governed by their respective warranties provided by their manufactures/installers and the Promoter shall have no liability in this regard.</w:t>
      </w:r>
    </w:p>
    <w:p w14:paraId="552ECF36" w14:textId="77777777" w:rsidR="00684AAE" w:rsidRPr="00B106AA" w:rsidRDefault="00684AAE" w:rsidP="00771734">
      <w:pPr>
        <w:pStyle w:val="BodyText"/>
        <w:ind w:left="720" w:hanging="720"/>
        <w:rPr>
          <w:sz w:val="22"/>
          <w:szCs w:val="22"/>
        </w:rPr>
      </w:pPr>
    </w:p>
    <w:p w14:paraId="7FD02C9F" w14:textId="77777777" w:rsidR="00684AAE" w:rsidRPr="00B106AA" w:rsidRDefault="00684AAE" w:rsidP="005D2F7C">
      <w:pPr>
        <w:pStyle w:val="Heading1"/>
        <w:numPr>
          <w:ilvl w:val="0"/>
          <w:numId w:val="10"/>
        </w:numPr>
        <w:ind w:left="720" w:hanging="720"/>
        <w:jc w:val="both"/>
        <w:rPr>
          <w:sz w:val="22"/>
          <w:szCs w:val="22"/>
        </w:rPr>
      </w:pPr>
      <w:r w:rsidRPr="00B106AA">
        <w:rPr>
          <w:sz w:val="22"/>
          <w:szCs w:val="22"/>
        </w:rPr>
        <w:t xml:space="preserve">RIGHT TO ENTER THE </w:t>
      </w:r>
      <w:r w:rsidR="00E725A2" w:rsidRPr="00B106AA">
        <w:rPr>
          <w:sz w:val="22"/>
          <w:szCs w:val="22"/>
        </w:rPr>
        <w:t xml:space="preserve">INDEPENDENT </w:t>
      </w:r>
      <w:r w:rsidR="005E23EF" w:rsidRPr="00B106AA">
        <w:rPr>
          <w:sz w:val="22"/>
          <w:szCs w:val="22"/>
        </w:rPr>
        <w:t>FLOOR RESIDENCE</w:t>
      </w:r>
      <w:r w:rsidRPr="00B106AA">
        <w:rPr>
          <w:sz w:val="22"/>
          <w:szCs w:val="22"/>
        </w:rPr>
        <w:t xml:space="preserve"> FOR REPAIRS AND</w:t>
      </w:r>
      <w:r w:rsidR="005D2F7C" w:rsidRPr="00B106AA">
        <w:rPr>
          <w:sz w:val="22"/>
          <w:szCs w:val="22"/>
        </w:rPr>
        <w:t xml:space="preserve"> </w:t>
      </w:r>
      <w:r w:rsidRPr="00B106AA">
        <w:rPr>
          <w:sz w:val="22"/>
          <w:szCs w:val="22"/>
        </w:rPr>
        <w:t>MAINTENANCE WORKS:</w:t>
      </w:r>
    </w:p>
    <w:p w14:paraId="704CC014" w14:textId="77777777" w:rsidR="00684AAE" w:rsidRPr="00B106AA" w:rsidRDefault="00684AAE" w:rsidP="00771734">
      <w:pPr>
        <w:pStyle w:val="BodyText"/>
        <w:ind w:left="720" w:hanging="720"/>
        <w:rPr>
          <w:b/>
          <w:sz w:val="22"/>
          <w:szCs w:val="22"/>
        </w:rPr>
      </w:pPr>
    </w:p>
    <w:p w14:paraId="4B71A3E5" w14:textId="77777777" w:rsidR="00684AAE" w:rsidRPr="00B106AA" w:rsidRDefault="00684AAE" w:rsidP="005D2F7C">
      <w:pPr>
        <w:pStyle w:val="BodyText"/>
        <w:ind w:left="720"/>
        <w:jc w:val="both"/>
        <w:rPr>
          <w:sz w:val="22"/>
          <w:szCs w:val="22"/>
        </w:rPr>
      </w:pPr>
      <w:r w:rsidRPr="00B106AA">
        <w:rPr>
          <w:sz w:val="22"/>
          <w:szCs w:val="22"/>
        </w:rPr>
        <w:t xml:space="preserve">The </w:t>
      </w:r>
      <w:r w:rsidR="005A1C8F" w:rsidRPr="00B106AA">
        <w:rPr>
          <w:sz w:val="22"/>
          <w:szCs w:val="22"/>
        </w:rPr>
        <w:t>Promoter</w:t>
      </w:r>
      <w:r w:rsidRPr="00B106AA">
        <w:rPr>
          <w:sz w:val="22"/>
          <w:szCs w:val="22"/>
        </w:rPr>
        <w:t xml:space="preserve"> / Maintenance Agency / Association of Allottees/ Competent Authority shall have rights of access to all common areas, parking spaces, lift and floor lobbies, service and building shafts, rear open spaces, basement and terrace, etc. for providing necessary maintenance services and the Allottee(s) agrees to permit the </w:t>
      </w:r>
      <w:r w:rsidR="005A1C8F" w:rsidRPr="00B106AA">
        <w:rPr>
          <w:sz w:val="22"/>
          <w:szCs w:val="22"/>
        </w:rPr>
        <w:t>Promoter</w:t>
      </w:r>
      <w:r w:rsidRPr="00B106AA">
        <w:rPr>
          <w:sz w:val="22"/>
          <w:szCs w:val="22"/>
        </w:rPr>
        <w:t xml:space="preserve"> and/ or Association of Allottees and/ or Maintenance Agency / Competent Authority to enter into the </w:t>
      </w:r>
      <w:r w:rsidR="00E725A2" w:rsidRPr="00B106AA">
        <w:rPr>
          <w:sz w:val="22"/>
          <w:szCs w:val="22"/>
        </w:rPr>
        <w:t xml:space="preserve">Independent </w:t>
      </w:r>
      <w:r w:rsidR="005E23EF" w:rsidRPr="00B106AA">
        <w:rPr>
          <w:sz w:val="22"/>
          <w:szCs w:val="22"/>
        </w:rPr>
        <w:t>Floor Residence</w:t>
      </w:r>
      <w:r w:rsidRPr="00B106AA">
        <w:rPr>
          <w:sz w:val="22"/>
          <w:szCs w:val="22"/>
        </w:rPr>
        <w:t xml:space="preserve"> or any part thereof, after giving due notice and during the normal daytime hours, unless the circumstances warrant otherwise, with a view to rectify such defect(s).</w:t>
      </w:r>
    </w:p>
    <w:p w14:paraId="61A95FEE" w14:textId="77777777" w:rsidR="005D2F7C" w:rsidRPr="00B106AA" w:rsidRDefault="005D2F7C" w:rsidP="005D2F7C">
      <w:pPr>
        <w:pStyle w:val="Heading1"/>
        <w:tabs>
          <w:tab w:val="left" w:pos="910"/>
          <w:tab w:val="left" w:pos="911"/>
        </w:tabs>
        <w:ind w:left="720" w:firstLine="0"/>
        <w:rPr>
          <w:sz w:val="22"/>
          <w:szCs w:val="22"/>
        </w:rPr>
      </w:pPr>
    </w:p>
    <w:p w14:paraId="39D22233"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USAGE:</w:t>
      </w:r>
    </w:p>
    <w:p w14:paraId="4D76D837" w14:textId="77777777" w:rsidR="00684AAE" w:rsidRPr="00B106AA" w:rsidRDefault="00684AAE" w:rsidP="00771734">
      <w:pPr>
        <w:pStyle w:val="BodyText"/>
        <w:ind w:left="720" w:hanging="720"/>
        <w:rPr>
          <w:b/>
          <w:sz w:val="22"/>
          <w:szCs w:val="22"/>
        </w:rPr>
      </w:pPr>
    </w:p>
    <w:p w14:paraId="6351A014" w14:textId="5EB9ED92" w:rsidR="00684AAE" w:rsidRPr="00B106AA" w:rsidRDefault="00684AAE" w:rsidP="005D2F7C">
      <w:pPr>
        <w:pStyle w:val="BodyText"/>
        <w:ind w:left="720"/>
        <w:jc w:val="both"/>
        <w:rPr>
          <w:sz w:val="22"/>
          <w:szCs w:val="22"/>
        </w:rPr>
      </w:pPr>
      <w:r w:rsidRPr="00B106AA">
        <w:rPr>
          <w:sz w:val="22"/>
          <w:szCs w:val="22"/>
        </w:rPr>
        <w:t xml:space="preserve">Use of Basement and Terrace Areas: </w:t>
      </w:r>
      <w:r w:rsidR="00A47B02" w:rsidRPr="00B106AA">
        <w:rPr>
          <w:sz w:val="22"/>
          <w:szCs w:val="22"/>
        </w:rPr>
        <w:t>Allottee(s) shall be entitled to</w:t>
      </w:r>
      <w:r w:rsidR="00AB48C6" w:rsidRPr="00B106AA">
        <w:rPr>
          <w:sz w:val="22"/>
          <w:szCs w:val="22"/>
        </w:rPr>
        <w:t xml:space="preserve"> </w:t>
      </w:r>
      <w:r w:rsidR="00A47B02" w:rsidRPr="00B106AA">
        <w:rPr>
          <w:sz w:val="22"/>
          <w:szCs w:val="22"/>
        </w:rPr>
        <w:t xml:space="preserve"> use  the </w:t>
      </w:r>
      <w:r w:rsidR="00E725A2" w:rsidRPr="00B106AA">
        <w:rPr>
          <w:sz w:val="22"/>
          <w:szCs w:val="22"/>
        </w:rPr>
        <w:t>Basement and Terrace</w:t>
      </w:r>
      <w:r w:rsidR="007E4CCA" w:rsidRPr="00B106AA">
        <w:rPr>
          <w:sz w:val="22"/>
          <w:szCs w:val="22"/>
        </w:rPr>
        <w:t xml:space="preserve"> alongwith the other Allottee(s) in the Building</w:t>
      </w:r>
      <w:r w:rsidRPr="00B106AA">
        <w:rPr>
          <w:sz w:val="22"/>
          <w:szCs w:val="22"/>
        </w:rPr>
        <w:t>, and the same shall be utilized by the Allottee(s) only for such purposes as is permitted under applicable law</w:t>
      </w:r>
      <w:r w:rsidR="00AB48C6" w:rsidRPr="00B106AA">
        <w:rPr>
          <w:sz w:val="22"/>
          <w:szCs w:val="22"/>
        </w:rPr>
        <w:t xml:space="preserve"> </w:t>
      </w:r>
      <w:r w:rsidR="00DC1671" w:rsidRPr="00B106AA">
        <w:rPr>
          <w:sz w:val="22"/>
          <w:szCs w:val="22"/>
        </w:rPr>
        <w:t>and</w:t>
      </w:r>
      <w:r w:rsidR="00AB48C6" w:rsidRPr="00B106AA">
        <w:rPr>
          <w:sz w:val="22"/>
          <w:szCs w:val="22"/>
        </w:rPr>
        <w:t xml:space="preserve"> </w:t>
      </w:r>
      <w:r w:rsidR="00DC1671" w:rsidRPr="00B106AA">
        <w:rPr>
          <w:sz w:val="22"/>
          <w:szCs w:val="22"/>
        </w:rPr>
        <w:t>rules, regulations or by-laws framed by the Promoter or the Association of Allotees or Maintenance Agency, as the case may be</w:t>
      </w:r>
      <w:r w:rsidRPr="00B106AA">
        <w:rPr>
          <w:sz w:val="22"/>
          <w:szCs w:val="22"/>
        </w:rPr>
        <w:t>.</w:t>
      </w:r>
      <w:r w:rsidR="005D2F7C" w:rsidRPr="00B106AA">
        <w:rPr>
          <w:sz w:val="22"/>
          <w:szCs w:val="22"/>
        </w:rPr>
        <w:t xml:space="preserve"> </w:t>
      </w:r>
    </w:p>
    <w:p w14:paraId="4D7700E6" w14:textId="77777777" w:rsidR="00684AAE" w:rsidRPr="00B106AA" w:rsidRDefault="00684AAE" w:rsidP="00771734">
      <w:pPr>
        <w:pStyle w:val="BodyText"/>
        <w:ind w:left="720" w:hanging="720"/>
        <w:rPr>
          <w:sz w:val="22"/>
          <w:szCs w:val="22"/>
        </w:rPr>
      </w:pPr>
    </w:p>
    <w:p w14:paraId="696A4507" w14:textId="77777777" w:rsidR="00684AAE" w:rsidRPr="00B106AA" w:rsidRDefault="00684AAE" w:rsidP="00E725A2">
      <w:pPr>
        <w:pStyle w:val="Heading1"/>
        <w:numPr>
          <w:ilvl w:val="0"/>
          <w:numId w:val="10"/>
        </w:numPr>
        <w:tabs>
          <w:tab w:val="left" w:pos="910"/>
          <w:tab w:val="left" w:pos="911"/>
        </w:tabs>
        <w:ind w:left="720" w:hanging="720"/>
        <w:jc w:val="both"/>
        <w:rPr>
          <w:sz w:val="22"/>
          <w:szCs w:val="22"/>
        </w:rPr>
      </w:pPr>
      <w:r w:rsidRPr="00B106AA">
        <w:rPr>
          <w:sz w:val="22"/>
          <w:szCs w:val="22"/>
        </w:rPr>
        <w:t xml:space="preserve">GENERAL COMPLIANCE WITH RESPECT TO THE </w:t>
      </w:r>
      <w:r w:rsidR="00E725A2" w:rsidRPr="00B106AA">
        <w:rPr>
          <w:sz w:val="22"/>
          <w:szCs w:val="22"/>
        </w:rPr>
        <w:t xml:space="preserve">INDEPENDENT </w:t>
      </w:r>
      <w:r w:rsidR="005E23EF" w:rsidRPr="00B106AA">
        <w:rPr>
          <w:sz w:val="22"/>
          <w:szCs w:val="22"/>
        </w:rPr>
        <w:t xml:space="preserve">FLOOR </w:t>
      </w:r>
      <w:r w:rsidR="005E23EF" w:rsidRPr="00B106AA">
        <w:rPr>
          <w:sz w:val="22"/>
          <w:szCs w:val="22"/>
        </w:rPr>
        <w:lastRenderedPageBreak/>
        <w:t>RESIDENCE</w:t>
      </w:r>
      <w:r w:rsidR="003644B4" w:rsidRPr="00B106AA">
        <w:rPr>
          <w:sz w:val="22"/>
          <w:szCs w:val="22"/>
        </w:rPr>
        <w:t>:</w:t>
      </w:r>
    </w:p>
    <w:p w14:paraId="2CE716B4" w14:textId="77777777" w:rsidR="00684AAE" w:rsidRPr="00B106AA" w:rsidRDefault="00684AAE" w:rsidP="00771734">
      <w:pPr>
        <w:pStyle w:val="BodyText"/>
        <w:ind w:left="720" w:hanging="720"/>
        <w:rPr>
          <w:b/>
          <w:sz w:val="22"/>
          <w:szCs w:val="22"/>
        </w:rPr>
      </w:pPr>
    </w:p>
    <w:p w14:paraId="385EC637" w14:textId="77777777" w:rsidR="00684AAE" w:rsidRPr="00B106AA" w:rsidRDefault="00684AAE" w:rsidP="00771734">
      <w:pPr>
        <w:pStyle w:val="ListParagraph"/>
        <w:numPr>
          <w:ilvl w:val="1"/>
          <w:numId w:val="10"/>
        </w:numPr>
        <w:tabs>
          <w:tab w:val="left" w:pos="911"/>
        </w:tabs>
        <w:ind w:left="720" w:hanging="720"/>
      </w:pPr>
      <w:r w:rsidRPr="00B106AA">
        <w:t xml:space="preserve">Subject to Clause 13 above, the Allottee(s) shall, after taking possession, be solely responsible to maintain the </w:t>
      </w:r>
      <w:r w:rsidR="00515938" w:rsidRPr="00B106AA">
        <w:t xml:space="preserve">Said </w:t>
      </w:r>
      <w:r w:rsidR="00E725A2" w:rsidRPr="00B106AA">
        <w:t xml:space="preserve">Independent </w:t>
      </w:r>
      <w:r w:rsidR="005E23EF" w:rsidRPr="00B106AA">
        <w:t>Floor Residence</w:t>
      </w:r>
      <w:r w:rsidRPr="00B106AA">
        <w:t xml:space="preserve"> at its own cost, in good repair and condition and shall not do or suffer to be done anything in or to the Building, or the </w:t>
      </w:r>
      <w:r w:rsidR="00515938" w:rsidRPr="00B106AA">
        <w:t xml:space="preserve">Said </w:t>
      </w:r>
      <w:r w:rsidR="00E725A2" w:rsidRPr="00B106AA">
        <w:t xml:space="preserve">Independent </w:t>
      </w:r>
      <w:r w:rsidR="005E23EF" w:rsidRPr="00B106AA">
        <w:t>Floor Residence</w:t>
      </w:r>
      <w:r w:rsidRPr="00B106AA">
        <w:t xml:space="preserve">, or the staircases, lifts, common passages, corridors, circulation areas, or the compound or Project which may be in violation of the applicable laws or rules of any authority or change or alter or make additions to the </w:t>
      </w:r>
      <w:r w:rsidR="00515938" w:rsidRPr="00B106AA">
        <w:t xml:space="preserve">Said </w:t>
      </w:r>
      <w:r w:rsidR="00E725A2" w:rsidRPr="00B106AA">
        <w:t xml:space="preserve">Independent </w:t>
      </w:r>
      <w:r w:rsidR="005E23EF" w:rsidRPr="00B106AA">
        <w:t>Floor Residence</w:t>
      </w:r>
      <w:r w:rsidRPr="00B106AA">
        <w:t xml:space="preserve"> and keep the </w:t>
      </w:r>
      <w:r w:rsidR="00E725A2" w:rsidRPr="00B106AA">
        <w:t xml:space="preserve">Independent </w:t>
      </w:r>
      <w:r w:rsidR="005E23EF" w:rsidRPr="00B106AA">
        <w:t>Floor Residence</w:t>
      </w:r>
      <w:r w:rsidRPr="00B106AA">
        <w:t>, its walls and partitions, sewers, drains, pipe and appurtenances thereto or belonging thereto, in good and tenantable repair and maintain the same in a fit and proper condition and ensure that the support, shelter etc. of the Building is not in any way damaged or jeopardized.</w:t>
      </w:r>
      <w:r w:rsidR="001C4591" w:rsidRPr="00B106AA">
        <w:t xml:space="preserve"> </w:t>
      </w:r>
      <w:bookmarkStart w:id="24" w:name="_Hlk79796854"/>
      <w:r w:rsidR="001C4591" w:rsidRPr="00B106AA">
        <w:t xml:space="preserve">It is being further clarified that, in case any plant/machinery/ equipment </w:t>
      </w:r>
      <w:r w:rsidR="00423371" w:rsidRPr="00B106AA">
        <w:t>(including</w:t>
      </w:r>
      <w:r w:rsidR="00423371" w:rsidRPr="00B106AA">
        <w:rPr>
          <w:spacing w:val="3"/>
        </w:rPr>
        <w:t xml:space="preserve"> </w:t>
      </w:r>
      <w:r w:rsidR="00423371" w:rsidRPr="00B106AA">
        <w:t>but</w:t>
      </w:r>
      <w:r w:rsidR="00423371" w:rsidRPr="00B106AA">
        <w:rPr>
          <w:spacing w:val="5"/>
        </w:rPr>
        <w:t xml:space="preserve"> </w:t>
      </w:r>
      <w:r w:rsidR="00423371" w:rsidRPr="00B106AA">
        <w:t>not l</w:t>
      </w:r>
      <w:r w:rsidR="00423371" w:rsidRPr="00B106AA">
        <w:rPr>
          <w:spacing w:val="1"/>
        </w:rPr>
        <w:t>i</w:t>
      </w:r>
      <w:r w:rsidR="00423371" w:rsidRPr="00B106AA">
        <w:t>m</w:t>
      </w:r>
      <w:r w:rsidR="00423371" w:rsidRPr="00B106AA">
        <w:rPr>
          <w:spacing w:val="1"/>
        </w:rPr>
        <w:t>i</w:t>
      </w:r>
      <w:r w:rsidR="00423371" w:rsidRPr="00B106AA">
        <w:t>ted</w:t>
      </w:r>
      <w:r w:rsidR="00423371" w:rsidRPr="00B106AA">
        <w:rPr>
          <w:spacing w:val="24"/>
        </w:rPr>
        <w:t xml:space="preserve"> </w:t>
      </w:r>
      <w:r w:rsidR="00423371" w:rsidRPr="00B106AA">
        <w:t>to</w:t>
      </w:r>
      <w:r w:rsidR="00423371" w:rsidRPr="00B106AA">
        <w:rPr>
          <w:spacing w:val="24"/>
        </w:rPr>
        <w:t xml:space="preserve"> </w:t>
      </w:r>
      <w:r w:rsidR="00423371" w:rsidRPr="00B106AA">
        <w:t>l</w:t>
      </w:r>
      <w:r w:rsidR="00423371" w:rsidRPr="00B106AA">
        <w:rPr>
          <w:spacing w:val="1"/>
        </w:rPr>
        <w:t>i</w:t>
      </w:r>
      <w:r w:rsidR="00423371" w:rsidRPr="00B106AA">
        <w:t>fts,</w:t>
      </w:r>
      <w:r w:rsidR="00423371" w:rsidRPr="00B106AA">
        <w:rPr>
          <w:spacing w:val="24"/>
        </w:rPr>
        <w:t xml:space="preserve"> </w:t>
      </w:r>
      <w:r w:rsidR="00423371" w:rsidRPr="00B106AA">
        <w:t>DG</w:t>
      </w:r>
      <w:r w:rsidR="00423371" w:rsidRPr="00B106AA">
        <w:rPr>
          <w:spacing w:val="26"/>
        </w:rPr>
        <w:t xml:space="preserve"> </w:t>
      </w:r>
      <w:r w:rsidR="00423371" w:rsidRPr="00B106AA">
        <w:t>s</w:t>
      </w:r>
      <w:r w:rsidR="00423371" w:rsidRPr="00B106AA">
        <w:rPr>
          <w:spacing w:val="-1"/>
        </w:rPr>
        <w:t>e</w:t>
      </w:r>
      <w:r w:rsidR="00423371" w:rsidRPr="00B106AA">
        <w:t>ts,</w:t>
      </w:r>
      <w:r w:rsidR="00423371" w:rsidRPr="00B106AA">
        <w:rPr>
          <w:spacing w:val="25"/>
        </w:rPr>
        <w:t xml:space="preserve"> </w:t>
      </w:r>
      <w:r w:rsidR="00423371" w:rsidRPr="00B106AA">
        <w:rPr>
          <w:spacing w:val="-1"/>
        </w:rPr>
        <w:t>e</w:t>
      </w:r>
      <w:r w:rsidR="00423371" w:rsidRPr="00B106AA">
        <w:t>le</w:t>
      </w:r>
      <w:r w:rsidR="00423371" w:rsidRPr="00B106AA">
        <w:rPr>
          <w:spacing w:val="-1"/>
        </w:rPr>
        <w:t>c</w:t>
      </w:r>
      <w:r w:rsidR="00423371" w:rsidRPr="00B106AA">
        <w:t>tr</w:t>
      </w:r>
      <w:r w:rsidR="00423371" w:rsidRPr="00B106AA">
        <w:rPr>
          <w:spacing w:val="2"/>
        </w:rPr>
        <w:t>i</w:t>
      </w:r>
      <w:r w:rsidR="00423371" w:rsidRPr="00B106AA">
        <w:t>c</w:t>
      </w:r>
      <w:r w:rsidR="00423371" w:rsidRPr="00B106AA">
        <w:rPr>
          <w:spacing w:val="23"/>
        </w:rPr>
        <w:t xml:space="preserve"> </w:t>
      </w:r>
      <w:r w:rsidR="00423371" w:rsidRPr="00B106AA">
        <w:t>subs</w:t>
      </w:r>
      <w:r w:rsidR="00423371" w:rsidRPr="00B106AA">
        <w:rPr>
          <w:spacing w:val="1"/>
        </w:rPr>
        <w:t>t</w:t>
      </w:r>
      <w:r w:rsidR="00423371" w:rsidRPr="00B106AA">
        <w:rPr>
          <w:spacing w:val="-1"/>
        </w:rPr>
        <w:t>a</w:t>
      </w:r>
      <w:r w:rsidR="00423371" w:rsidRPr="00B106AA">
        <w:t>t</w:t>
      </w:r>
      <w:r w:rsidR="00423371" w:rsidRPr="00B106AA">
        <w:rPr>
          <w:spacing w:val="1"/>
        </w:rPr>
        <w:t>i</w:t>
      </w:r>
      <w:r w:rsidR="00423371" w:rsidRPr="00B106AA">
        <w:t>on,</w:t>
      </w:r>
      <w:r w:rsidR="00423371" w:rsidRPr="00B106AA">
        <w:rPr>
          <w:spacing w:val="24"/>
        </w:rPr>
        <w:t xml:space="preserve"> </w:t>
      </w:r>
      <w:r w:rsidR="00423371" w:rsidRPr="00B106AA">
        <w:t>pu</w:t>
      </w:r>
      <w:r w:rsidR="00423371" w:rsidRPr="00B106AA">
        <w:rPr>
          <w:spacing w:val="3"/>
        </w:rPr>
        <w:t>m</w:t>
      </w:r>
      <w:r w:rsidR="00423371" w:rsidRPr="00B106AA">
        <w:t>ps,</w:t>
      </w:r>
      <w:r w:rsidR="00423371" w:rsidRPr="00B106AA">
        <w:rPr>
          <w:spacing w:val="27"/>
        </w:rPr>
        <w:t xml:space="preserve"> </w:t>
      </w:r>
      <w:r w:rsidR="00423371" w:rsidRPr="00B106AA">
        <w:t>fi</w:t>
      </w:r>
      <w:r w:rsidR="00423371" w:rsidRPr="00B106AA">
        <w:rPr>
          <w:spacing w:val="-1"/>
        </w:rPr>
        <w:t>re</w:t>
      </w:r>
      <w:r w:rsidR="00423371" w:rsidRPr="00B106AA">
        <w:t>f</w:t>
      </w:r>
      <w:r w:rsidR="00423371" w:rsidRPr="00B106AA">
        <w:rPr>
          <w:spacing w:val="2"/>
        </w:rPr>
        <w:t>i</w:t>
      </w:r>
      <w:r w:rsidR="00423371" w:rsidRPr="00B106AA">
        <w:rPr>
          <w:spacing w:val="-2"/>
        </w:rPr>
        <w:t>g</w:t>
      </w:r>
      <w:r w:rsidR="00423371" w:rsidRPr="00B106AA">
        <w:t>ht</w:t>
      </w:r>
      <w:r w:rsidR="00423371" w:rsidRPr="00B106AA">
        <w:rPr>
          <w:spacing w:val="1"/>
        </w:rPr>
        <w:t>i</w:t>
      </w:r>
      <w:r w:rsidR="00423371" w:rsidRPr="00B106AA">
        <w:t>ng</w:t>
      </w:r>
      <w:r w:rsidR="00423371" w:rsidRPr="00B106AA">
        <w:rPr>
          <w:spacing w:val="24"/>
        </w:rPr>
        <w:t xml:space="preserve"> </w:t>
      </w:r>
      <w:r w:rsidR="00423371" w:rsidRPr="00B106AA">
        <w:rPr>
          <w:spacing w:val="-1"/>
        </w:rPr>
        <w:t>e</w:t>
      </w:r>
      <w:r w:rsidR="00423371" w:rsidRPr="00B106AA">
        <w:t>quip</w:t>
      </w:r>
      <w:r w:rsidR="00423371" w:rsidRPr="00B106AA">
        <w:rPr>
          <w:spacing w:val="1"/>
        </w:rPr>
        <w:t>me</w:t>
      </w:r>
      <w:r w:rsidR="00423371" w:rsidRPr="00B106AA">
        <w:t>nt,</w:t>
      </w:r>
      <w:r w:rsidR="00423371" w:rsidRPr="00B106AA">
        <w:rPr>
          <w:spacing w:val="26"/>
        </w:rPr>
        <w:t xml:space="preserve"> </w:t>
      </w:r>
      <w:r w:rsidR="00423371" w:rsidRPr="00B106AA">
        <w:rPr>
          <w:spacing w:val="-1"/>
        </w:rPr>
        <w:t>e</w:t>
      </w:r>
      <w:r w:rsidR="00423371" w:rsidRPr="00B106AA">
        <w:t xml:space="preserve">tc.) </w:t>
      </w:r>
      <w:r w:rsidR="001C4591" w:rsidRPr="00B106AA">
        <w:t>needs replacement /upgrade in ordinary course, then, the cost and expenses for such replacement/ upgrad</w:t>
      </w:r>
      <w:r w:rsidR="00423371" w:rsidRPr="00B106AA">
        <w:t>ation/ addition, etc.</w:t>
      </w:r>
      <w:r w:rsidR="001C4591" w:rsidRPr="00B106AA">
        <w:t xml:space="preserve"> shall be borne on pro-rata basis by Allottees of the said Building</w:t>
      </w:r>
      <w:r w:rsidR="00E725A2" w:rsidRPr="00B106AA">
        <w:t>/Plotted Colony/Project, as the case may be</w:t>
      </w:r>
      <w:r w:rsidR="001C4591" w:rsidRPr="00B106AA">
        <w:t>.</w:t>
      </w:r>
      <w:bookmarkEnd w:id="24"/>
    </w:p>
    <w:p w14:paraId="26E7091E" w14:textId="77777777" w:rsidR="00684AAE" w:rsidRPr="00B106AA" w:rsidRDefault="00684AAE" w:rsidP="00771734">
      <w:pPr>
        <w:pStyle w:val="BodyText"/>
        <w:ind w:left="720" w:hanging="720"/>
        <w:rPr>
          <w:sz w:val="22"/>
          <w:szCs w:val="22"/>
        </w:rPr>
      </w:pPr>
    </w:p>
    <w:p w14:paraId="08559546" w14:textId="77777777" w:rsidR="006E3934" w:rsidRPr="00B106AA" w:rsidRDefault="00684AAE" w:rsidP="000779E4">
      <w:pPr>
        <w:pStyle w:val="ListParagraph"/>
        <w:numPr>
          <w:ilvl w:val="1"/>
          <w:numId w:val="10"/>
        </w:numPr>
        <w:tabs>
          <w:tab w:val="left" w:pos="911"/>
        </w:tabs>
        <w:ind w:left="720" w:hanging="720"/>
      </w:pPr>
      <w:r w:rsidRPr="00B106AA">
        <w:t>The Allot</w:t>
      </w:r>
      <w:r w:rsidR="00515938" w:rsidRPr="00B106AA">
        <w:t>tee(s)/ Association of Allottee</w:t>
      </w:r>
      <w:r w:rsidRPr="00B106AA">
        <w:t xml:space="preserve">s further undertakes, assures and guarantees that it (or the / Association of Allottees) shall not put any sign-board/ name-plate, neon light, publicity material or advertisement material, any stickers or allow lamination of the exterior glass, etc. on the face/ facade of the Building or anywhere on the exterior of the Project, buildings or the said </w:t>
      </w:r>
      <w:r w:rsidR="007844FD" w:rsidRPr="00B106AA">
        <w:t xml:space="preserve">Independent </w:t>
      </w:r>
      <w:r w:rsidR="005E23EF" w:rsidRPr="00B106AA">
        <w:t>Floor Residence</w:t>
      </w:r>
      <w:r w:rsidRPr="00B106AA">
        <w:t xml:space="preserve"> or the</w:t>
      </w:r>
      <w:r w:rsidR="005077E5" w:rsidRPr="00B106AA">
        <w:t xml:space="preserve"> </w:t>
      </w:r>
      <w:r w:rsidRPr="00B106AA">
        <w:t xml:space="preserve">Common Areas within the Subject Plot or </w:t>
      </w:r>
      <w:r w:rsidR="009D49F9" w:rsidRPr="00B106AA">
        <w:t xml:space="preserve">Common Areas &amp; Facilities of the </w:t>
      </w:r>
      <w:r w:rsidR="001C3C45" w:rsidRPr="00B106AA">
        <w:t>Plotted Colony</w:t>
      </w:r>
      <w:r w:rsidRPr="00B106AA">
        <w:t xml:space="preserve">. The Allottee(s) shall also not change the colour scheme of the outer walls or painting of the exterior side of the windows or permit any remodeling, alteration, variation, change or build upon the look, design, texture, fixtures, materials or any combination thereof or carry out any change in the exterior elevation or design of the Building or the </w:t>
      </w:r>
      <w:r w:rsidR="007844FD" w:rsidRPr="00B106AA">
        <w:t xml:space="preserve">Independent </w:t>
      </w:r>
      <w:r w:rsidR="005E23EF" w:rsidRPr="00B106AA">
        <w:t>Floor Residence</w:t>
      </w:r>
      <w:r w:rsidRPr="00B106AA">
        <w:t xml:space="preserve">. Further, the Allottee(s) / the Association of Allottees shall not store any hazardous or combustible goods in the </w:t>
      </w:r>
      <w:r w:rsidR="007844FD" w:rsidRPr="00B106AA">
        <w:t xml:space="preserve">Independent </w:t>
      </w:r>
      <w:r w:rsidR="005E23EF" w:rsidRPr="00B106AA">
        <w:t>Floor Residence</w:t>
      </w:r>
      <w:r w:rsidRPr="00B106AA">
        <w:t xml:space="preserve"> or place any heavy material in the Building. The </w:t>
      </w:r>
      <w:r w:rsidR="005A1C8F" w:rsidRPr="00B106AA">
        <w:t>Promoter</w:t>
      </w:r>
      <w:r w:rsidRPr="00B106AA">
        <w:t xml:space="preserve"> / Allottee(s) / Association of Allottees shall ensure that they will not create any hindrance by way of locking, blocking, parking or any other manner in right of passage or access or Common Areas within the Subject Plot or </w:t>
      </w:r>
      <w:r w:rsidR="009D49F9" w:rsidRPr="00B106AA">
        <w:t xml:space="preserve">Common Areas &amp; Facilities of the </w:t>
      </w:r>
      <w:r w:rsidR="001C3C45" w:rsidRPr="00B106AA">
        <w:t>Plotted Colony</w:t>
      </w:r>
      <w:r w:rsidRPr="00B106AA">
        <w:t>, which otherwise are available for free access. The Allottee(s)/ Association of Allottees shall also not remove any wall</w:t>
      </w:r>
      <w:r w:rsidR="0020798A" w:rsidRPr="00B106AA">
        <w:t>s</w:t>
      </w:r>
      <w:r w:rsidRPr="00B106AA">
        <w:t xml:space="preserve">, including the outer and load bearing wall of the </w:t>
      </w:r>
      <w:r w:rsidR="00AB48C6" w:rsidRPr="00B106AA">
        <w:t xml:space="preserve">said </w:t>
      </w:r>
      <w:r w:rsidR="007844FD" w:rsidRPr="00B106AA">
        <w:t xml:space="preserve">Independent </w:t>
      </w:r>
      <w:r w:rsidR="005E23EF" w:rsidRPr="00B106AA">
        <w:t>Floor Residence</w:t>
      </w:r>
      <w:r w:rsidRPr="00B106AA">
        <w:t xml:space="preserve"> and </w:t>
      </w:r>
      <w:r w:rsidR="0020798A" w:rsidRPr="00B106AA">
        <w:t xml:space="preserve">Building </w:t>
      </w:r>
      <w:r w:rsidRPr="00B106AA">
        <w:t xml:space="preserve">(including </w:t>
      </w:r>
      <w:r w:rsidR="0020798A" w:rsidRPr="00B106AA">
        <w:t xml:space="preserve">of </w:t>
      </w:r>
      <w:r w:rsidRPr="00B106AA">
        <w:t>the basement, terrace, stilts, stilt area and/ or lobbies, etc.), as the case may be.</w:t>
      </w:r>
    </w:p>
    <w:p w14:paraId="564C5BF2" w14:textId="77777777" w:rsidR="00DD1A13" w:rsidRPr="00B106AA" w:rsidRDefault="00DD1A13" w:rsidP="00DD1A13">
      <w:pPr>
        <w:pStyle w:val="ListParagraph"/>
      </w:pPr>
    </w:p>
    <w:p w14:paraId="4A7031A0" w14:textId="77777777" w:rsidR="006E3934" w:rsidRPr="00B106AA" w:rsidRDefault="006E3934" w:rsidP="00E8403B">
      <w:pPr>
        <w:pStyle w:val="ListParagraph"/>
        <w:tabs>
          <w:tab w:val="left" w:pos="911"/>
        </w:tabs>
        <w:ind w:left="720" w:firstLine="0"/>
      </w:pPr>
    </w:p>
    <w:p w14:paraId="4D2C9161"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COMPLIANCE OF LAWS, NOTIFICATIONS ETC. BY PARTIES:</w:t>
      </w:r>
    </w:p>
    <w:p w14:paraId="41D2104D" w14:textId="77777777" w:rsidR="00684AAE" w:rsidRPr="00B106AA" w:rsidRDefault="00684AAE" w:rsidP="00771734">
      <w:pPr>
        <w:pStyle w:val="BodyText"/>
        <w:ind w:left="720" w:hanging="720"/>
        <w:rPr>
          <w:b/>
          <w:sz w:val="22"/>
          <w:szCs w:val="22"/>
        </w:rPr>
      </w:pPr>
    </w:p>
    <w:p w14:paraId="32C8408D" w14:textId="77777777" w:rsidR="00684AAE" w:rsidRPr="00B106AA" w:rsidRDefault="00684AAE" w:rsidP="00ED0AF7">
      <w:pPr>
        <w:pStyle w:val="ListParagraph"/>
        <w:numPr>
          <w:ilvl w:val="1"/>
          <w:numId w:val="10"/>
        </w:numPr>
        <w:tabs>
          <w:tab w:val="left" w:pos="911"/>
        </w:tabs>
        <w:ind w:left="720" w:hanging="720"/>
      </w:pPr>
      <w:r w:rsidRPr="00B106AA">
        <w:t xml:space="preserve">The Parties are entering into this Agreement for the allotment of the </w:t>
      </w:r>
      <w:r w:rsidR="001C2CA5" w:rsidRPr="00B106AA">
        <w:t xml:space="preserve">Independent </w:t>
      </w:r>
      <w:r w:rsidR="005E23EF" w:rsidRPr="00B106AA">
        <w:t>Floor Residence</w:t>
      </w:r>
      <w:r w:rsidRPr="00B106AA">
        <w:t xml:space="preserve"> with the full knowledge of all laws, rules, regulations and notifications applicable in the State of Haryana and related to the </w:t>
      </w:r>
      <w:r w:rsidR="005077E5" w:rsidRPr="00B106AA">
        <w:t>P</w:t>
      </w:r>
      <w:r w:rsidRPr="00B106AA">
        <w:t>roject.</w:t>
      </w:r>
      <w:r w:rsidR="00E83DE3" w:rsidRPr="00B106AA">
        <w:t xml:space="preserve"> </w:t>
      </w:r>
      <w:r w:rsidRPr="00B106AA">
        <w:t xml:space="preserve">The Allottee(s) shall observe all terms and conditions of this Agreement, and also those conditions, restrictions and other stipulations imposed in respect of the </w:t>
      </w:r>
      <w:r w:rsidR="00B771A3" w:rsidRPr="00B106AA">
        <w:t>P</w:t>
      </w:r>
      <w:r w:rsidRPr="00B106AA">
        <w:t xml:space="preserve">roject by virtue of the license granted by the </w:t>
      </w:r>
      <w:r w:rsidR="007722B8" w:rsidRPr="00B106AA">
        <w:t>A</w:t>
      </w:r>
      <w:r w:rsidRPr="00B106AA">
        <w:t xml:space="preserve">uthority and shall also abide by the applicable zoning plans, building plans and other applicable laws applicable to the </w:t>
      </w:r>
      <w:r w:rsidR="001C2CA5" w:rsidRPr="00B106AA">
        <w:t xml:space="preserve">Independent </w:t>
      </w:r>
      <w:r w:rsidR="005E23EF" w:rsidRPr="00B106AA">
        <w:t>Floor Residence</w:t>
      </w:r>
      <w:r w:rsidRPr="00B106AA">
        <w:t xml:space="preserve"> and /or the </w:t>
      </w:r>
      <w:r w:rsidR="005077E5" w:rsidRPr="00B106AA">
        <w:t>Project</w:t>
      </w:r>
      <w:r w:rsidRPr="00B106AA">
        <w:t>.</w:t>
      </w:r>
    </w:p>
    <w:p w14:paraId="47612E40" w14:textId="77777777" w:rsidR="00684AAE" w:rsidRPr="00B106AA" w:rsidRDefault="00684AAE" w:rsidP="00771734">
      <w:pPr>
        <w:pStyle w:val="BodyText"/>
        <w:ind w:left="720" w:hanging="720"/>
        <w:rPr>
          <w:sz w:val="22"/>
          <w:szCs w:val="22"/>
        </w:rPr>
      </w:pPr>
    </w:p>
    <w:p w14:paraId="76381C99"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ADDITIONAL CONSTRUCTIONS:</w:t>
      </w:r>
    </w:p>
    <w:p w14:paraId="61AE0122" w14:textId="77777777" w:rsidR="00684AAE" w:rsidRPr="00B106AA" w:rsidRDefault="00684AAE" w:rsidP="00771734">
      <w:pPr>
        <w:pStyle w:val="BodyText"/>
        <w:ind w:left="720" w:hanging="720"/>
        <w:rPr>
          <w:b/>
          <w:sz w:val="22"/>
          <w:szCs w:val="22"/>
        </w:rPr>
      </w:pPr>
    </w:p>
    <w:p w14:paraId="6B6E5063" w14:textId="77777777" w:rsidR="00684AAE" w:rsidRPr="00B106AA" w:rsidRDefault="00684AAE" w:rsidP="00E83DE3">
      <w:pPr>
        <w:pStyle w:val="BodyText"/>
        <w:ind w:left="720"/>
        <w:jc w:val="both"/>
        <w:rPr>
          <w:sz w:val="22"/>
          <w:szCs w:val="22"/>
        </w:rPr>
      </w:pPr>
      <w:r w:rsidRPr="00B106AA">
        <w:rPr>
          <w:sz w:val="22"/>
          <w:szCs w:val="22"/>
        </w:rPr>
        <w:t xml:space="preserve">The Promoter undertakes that it has no right to make additions or to put up additional structure(s) anywhere in the </w:t>
      </w:r>
      <w:r w:rsidR="005077E5" w:rsidRPr="00B106AA">
        <w:rPr>
          <w:sz w:val="22"/>
          <w:szCs w:val="22"/>
        </w:rPr>
        <w:t>Project</w:t>
      </w:r>
      <w:r w:rsidRPr="00B106AA">
        <w:rPr>
          <w:sz w:val="22"/>
          <w:szCs w:val="22"/>
        </w:rPr>
        <w:t xml:space="preserve"> after the building plan, layout plan, sanction plan and specifications, amenities and facilities has been approved by the Competent Authority(ies) and disclosed, except for guidelines/permissions/ directions or sanctions by </w:t>
      </w:r>
      <w:r w:rsidR="00DC57D5" w:rsidRPr="00B106AA">
        <w:rPr>
          <w:sz w:val="22"/>
          <w:szCs w:val="22"/>
        </w:rPr>
        <w:t xml:space="preserve">Competent </w:t>
      </w:r>
      <w:r w:rsidRPr="00B106AA">
        <w:rPr>
          <w:sz w:val="22"/>
          <w:szCs w:val="22"/>
        </w:rPr>
        <w:t>Authority or as provided in the Act</w:t>
      </w:r>
      <w:r w:rsidR="00ED3A4C" w:rsidRPr="00B106AA">
        <w:rPr>
          <w:sz w:val="22"/>
          <w:szCs w:val="22"/>
        </w:rPr>
        <w:t xml:space="preserve"> and / or </w:t>
      </w:r>
      <w:r w:rsidR="009E13CE" w:rsidRPr="00B106AA">
        <w:rPr>
          <w:sz w:val="22"/>
          <w:szCs w:val="22"/>
        </w:rPr>
        <w:t>a</w:t>
      </w:r>
      <w:r w:rsidR="00ED3A4C" w:rsidRPr="00B106AA">
        <w:rPr>
          <w:sz w:val="22"/>
          <w:szCs w:val="22"/>
        </w:rPr>
        <w:t xml:space="preserve">pplicable </w:t>
      </w:r>
      <w:r w:rsidR="009E13CE" w:rsidRPr="00B106AA">
        <w:rPr>
          <w:sz w:val="22"/>
          <w:szCs w:val="22"/>
        </w:rPr>
        <w:t>l</w:t>
      </w:r>
      <w:r w:rsidR="008F21E5" w:rsidRPr="00B106AA">
        <w:rPr>
          <w:sz w:val="22"/>
          <w:szCs w:val="22"/>
        </w:rPr>
        <w:t>aw</w:t>
      </w:r>
      <w:r w:rsidRPr="00B106AA">
        <w:rPr>
          <w:sz w:val="22"/>
          <w:szCs w:val="22"/>
        </w:rPr>
        <w:t>.</w:t>
      </w:r>
      <w:r w:rsidR="001C4591" w:rsidRPr="00B106AA">
        <w:rPr>
          <w:sz w:val="22"/>
          <w:szCs w:val="22"/>
        </w:rPr>
        <w:t xml:space="preserve"> It is being clarified that, in case the Promoter obtain</w:t>
      </w:r>
      <w:r w:rsidR="009E13CE" w:rsidRPr="00B106AA">
        <w:rPr>
          <w:sz w:val="22"/>
          <w:szCs w:val="22"/>
        </w:rPr>
        <w:t>s</w:t>
      </w:r>
      <w:r w:rsidR="001C4591" w:rsidRPr="00B106AA">
        <w:rPr>
          <w:sz w:val="22"/>
          <w:szCs w:val="22"/>
        </w:rPr>
        <w:t xml:space="preserve"> such permission from the </w:t>
      </w:r>
      <w:r w:rsidR="005D00F0" w:rsidRPr="00B106AA">
        <w:rPr>
          <w:sz w:val="22"/>
          <w:szCs w:val="22"/>
        </w:rPr>
        <w:t>C</w:t>
      </w:r>
      <w:r w:rsidR="001C4591" w:rsidRPr="00B106AA">
        <w:rPr>
          <w:sz w:val="22"/>
          <w:szCs w:val="22"/>
        </w:rPr>
        <w:t xml:space="preserve">ompetent </w:t>
      </w:r>
      <w:r w:rsidR="005D00F0" w:rsidRPr="00B106AA">
        <w:rPr>
          <w:sz w:val="22"/>
          <w:szCs w:val="22"/>
        </w:rPr>
        <w:t>Authority</w:t>
      </w:r>
      <w:r w:rsidR="001C4591" w:rsidRPr="00B106AA">
        <w:rPr>
          <w:sz w:val="22"/>
          <w:szCs w:val="22"/>
        </w:rPr>
        <w:t xml:space="preserve">, then, the Promoter shall be entitled to </w:t>
      </w:r>
      <w:r w:rsidR="001C4591" w:rsidRPr="00B106AA">
        <w:rPr>
          <w:sz w:val="22"/>
          <w:szCs w:val="22"/>
        </w:rPr>
        <w:lastRenderedPageBreak/>
        <w:t xml:space="preserve">connect the services/facilities available on the </w:t>
      </w:r>
      <w:r w:rsidR="00360F03" w:rsidRPr="00B106AA">
        <w:rPr>
          <w:sz w:val="22"/>
          <w:szCs w:val="22"/>
        </w:rPr>
        <w:t xml:space="preserve">Subject </w:t>
      </w:r>
      <w:r w:rsidR="009E13CE" w:rsidRPr="00B106AA">
        <w:rPr>
          <w:sz w:val="22"/>
          <w:szCs w:val="22"/>
        </w:rPr>
        <w:t xml:space="preserve">Plot </w:t>
      </w:r>
      <w:r w:rsidR="001C4591" w:rsidRPr="00B106AA">
        <w:rPr>
          <w:sz w:val="22"/>
          <w:szCs w:val="22"/>
        </w:rPr>
        <w:t>with such additional structure(s).</w:t>
      </w:r>
    </w:p>
    <w:p w14:paraId="020EDA68" w14:textId="77777777" w:rsidR="00684AAE" w:rsidRPr="00B106AA" w:rsidRDefault="00684AAE" w:rsidP="00771734">
      <w:pPr>
        <w:pStyle w:val="BodyText"/>
        <w:ind w:left="720" w:hanging="720"/>
        <w:rPr>
          <w:sz w:val="22"/>
          <w:szCs w:val="22"/>
        </w:rPr>
      </w:pPr>
    </w:p>
    <w:p w14:paraId="0EDD85C0"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PROMOTER</w:t>
      </w:r>
      <w:r w:rsidR="002F46F9" w:rsidRPr="00B106AA">
        <w:rPr>
          <w:sz w:val="22"/>
          <w:szCs w:val="22"/>
        </w:rPr>
        <w:t>’S RIGHT TO</w:t>
      </w:r>
      <w:r w:rsidRPr="00B106AA">
        <w:rPr>
          <w:sz w:val="22"/>
          <w:szCs w:val="22"/>
        </w:rPr>
        <w:t xml:space="preserve"> MORTGAGE OR CREATE A CHARGE:</w:t>
      </w:r>
    </w:p>
    <w:p w14:paraId="6360D28B" w14:textId="77777777" w:rsidR="00684AAE" w:rsidRPr="00B106AA" w:rsidRDefault="00684AAE" w:rsidP="00771734">
      <w:pPr>
        <w:pStyle w:val="BodyText"/>
        <w:ind w:left="720" w:hanging="720"/>
        <w:rPr>
          <w:b/>
          <w:sz w:val="22"/>
          <w:szCs w:val="22"/>
        </w:rPr>
      </w:pPr>
    </w:p>
    <w:p w14:paraId="147A0D65" w14:textId="77777777" w:rsidR="00684AAE" w:rsidRPr="00B106AA" w:rsidRDefault="00684AAE" w:rsidP="00E83DE3">
      <w:pPr>
        <w:pStyle w:val="BodyText"/>
        <w:ind w:left="720"/>
        <w:jc w:val="both"/>
        <w:rPr>
          <w:sz w:val="22"/>
          <w:szCs w:val="22"/>
        </w:rPr>
      </w:pPr>
      <w:r w:rsidRPr="00B106AA">
        <w:rPr>
          <w:sz w:val="22"/>
          <w:szCs w:val="22"/>
        </w:rPr>
        <w:t xml:space="preserve">The </w:t>
      </w:r>
      <w:r w:rsidR="005A1C8F" w:rsidRPr="00B106AA">
        <w:rPr>
          <w:sz w:val="22"/>
          <w:szCs w:val="22"/>
        </w:rPr>
        <w:t>Promoter</w:t>
      </w:r>
      <w:r w:rsidRPr="00B106AA">
        <w:rPr>
          <w:sz w:val="22"/>
          <w:szCs w:val="22"/>
        </w:rPr>
        <w:t xml:space="preserve"> ha</w:t>
      </w:r>
      <w:r w:rsidR="005A1C8F" w:rsidRPr="00B106AA">
        <w:rPr>
          <w:sz w:val="22"/>
          <w:szCs w:val="22"/>
        </w:rPr>
        <w:t>s</w:t>
      </w:r>
      <w:r w:rsidRPr="00B106AA">
        <w:rPr>
          <w:sz w:val="22"/>
          <w:szCs w:val="22"/>
        </w:rPr>
        <w:t xml:space="preserve"> the right and is entitled to create mortgage and / or create a charge on the </w:t>
      </w:r>
      <w:r w:rsidR="00ED3A4C" w:rsidRPr="00B106AA">
        <w:rPr>
          <w:sz w:val="22"/>
          <w:szCs w:val="22"/>
        </w:rPr>
        <w:t xml:space="preserve">Subject Plot, Building or the </w:t>
      </w:r>
      <w:r w:rsidR="001C2CA5" w:rsidRPr="00B106AA">
        <w:rPr>
          <w:sz w:val="22"/>
          <w:szCs w:val="22"/>
        </w:rPr>
        <w:t xml:space="preserve">Independent </w:t>
      </w:r>
      <w:r w:rsidR="00ED3A4C" w:rsidRPr="00B106AA">
        <w:rPr>
          <w:sz w:val="22"/>
          <w:szCs w:val="22"/>
        </w:rPr>
        <w:t xml:space="preserve">Floor Residence </w:t>
      </w:r>
      <w:r w:rsidRPr="00B106AA">
        <w:rPr>
          <w:sz w:val="22"/>
          <w:szCs w:val="22"/>
        </w:rPr>
        <w:t xml:space="preserve">or any part or component thereto, all current/ future receivables pursuant thereto and any other right, title and interest that the </w:t>
      </w:r>
      <w:r w:rsidR="005A1C8F" w:rsidRPr="00B106AA">
        <w:rPr>
          <w:sz w:val="22"/>
          <w:szCs w:val="22"/>
        </w:rPr>
        <w:t>Promoter</w:t>
      </w:r>
      <w:r w:rsidRPr="00B106AA">
        <w:rPr>
          <w:sz w:val="22"/>
          <w:szCs w:val="22"/>
        </w:rPr>
        <w:t xml:space="preserve"> may have in respect of the Project and/ or the plots, blocks and construction comprised thereupon. However, after the </w:t>
      </w:r>
      <w:r w:rsidR="005A1C8F" w:rsidRPr="00B106AA">
        <w:rPr>
          <w:sz w:val="22"/>
          <w:szCs w:val="22"/>
        </w:rPr>
        <w:t>Promoter</w:t>
      </w:r>
      <w:r w:rsidRPr="00B106AA">
        <w:rPr>
          <w:sz w:val="22"/>
          <w:szCs w:val="22"/>
        </w:rPr>
        <w:t xml:space="preserve"> executes this Agreement, the </w:t>
      </w:r>
      <w:r w:rsidR="005A1C8F" w:rsidRPr="00B106AA">
        <w:rPr>
          <w:sz w:val="22"/>
          <w:szCs w:val="22"/>
        </w:rPr>
        <w:t>Promoter</w:t>
      </w:r>
      <w:r w:rsidRPr="00B106AA">
        <w:rPr>
          <w:sz w:val="22"/>
          <w:szCs w:val="22"/>
        </w:rPr>
        <w:t xml:space="preserve"> shall ensure that if such mortgage or charge is made or created, then notwithstanding anything contained in any other law for the time being in force, such mortgage or charge shall not affect the right and interest of the Allottee(s) who has taken or agreed to take such </w:t>
      </w:r>
      <w:r w:rsidR="001C2CA5" w:rsidRPr="00B106AA">
        <w:rPr>
          <w:sz w:val="22"/>
          <w:szCs w:val="22"/>
        </w:rPr>
        <w:t xml:space="preserve">Independent </w:t>
      </w:r>
      <w:r w:rsidR="005E23EF" w:rsidRPr="00B106AA">
        <w:rPr>
          <w:sz w:val="22"/>
          <w:szCs w:val="22"/>
        </w:rPr>
        <w:t>Floor Residence</w:t>
      </w:r>
      <w:r w:rsidRPr="00B106AA">
        <w:rPr>
          <w:sz w:val="22"/>
          <w:szCs w:val="22"/>
        </w:rPr>
        <w:t xml:space="preserve"> </w:t>
      </w:r>
      <w:r w:rsidR="00360F03" w:rsidRPr="00B106AA">
        <w:rPr>
          <w:sz w:val="22"/>
          <w:szCs w:val="22"/>
        </w:rPr>
        <w:t xml:space="preserve">along with Exclusive Areas and exclusive parking, </w:t>
      </w:r>
      <w:r w:rsidRPr="00B106AA">
        <w:rPr>
          <w:sz w:val="22"/>
          <w:szCs w:val="22"/>
        </w:rPr>
        <w:t>under this Agreement.</w:t>
      </w:r>
    </w:p>
    <w:p w14:paraId="29608893" w14:textId="77777777" w:rsidR="00684AAE" w:rsidRPr="00B106AA" w:rsidRDefault="00684AAE" w:rsidP="00771734">
      <w:pPr>
        <w:pStyle w:val="BodyText"/>
        <w:ind w:left="720" w:hanging="720"/>
        <w:rPr>
          <w:sz w:val="22"/>
          <w:szCs w:val="22"/>
        </w:rPr>
      </w:pPr>
    </w:p>
    <w:p w14:paraId="776441AC"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COMPLIANCE WITH ACT:</w:t>
      </w:r>
    </w:p>
    <w:p w14:paraId="5C384E41" w14:textId="77777777" w:rsidR="00684AAE" w:rsidRPr="00B106AA" w:rsidRDefault="00684AAE" w:rsidP="00771734">
      <w:pPr>
        <w:pStyle w:val="BodyText"/>
        <w:ind w:left="720" w:hanging="720"/>
        <w:rPr>
          <w:b/>
          <w:sz w:val="22"/>
          <w:szCs w:val="22"/>
        </w:rPr>
      </w:pPr>
    </w:p>
    <w:p w14:paraId="771F0DAB" w14:textId="17C60699" w:rsidR="00684AAE" w:rsidRPr="00B106AA" w:rsidRDefault="00684AAE" w:rsidP="00206CE2">
      <w:pPr>
        <w:pStyle w:val="BodyText"/>
        <w:ind w:left="720"/>
        <w:jc w:val="both"/>
        <w:rPr>
          <w:sz w:val="22"/>
          <w:szCs w:val="22"/>
        </w:rPr>
      </w:pPr>
      <w:r w:rsidRPr="00B106AA">
        <w:rPr>
          <w:sz w:val="22"/>
          <w:szCs w:val="22"/>
        </w:rPr>
        <w:t xml:space="preserve">The </w:t>
      </w:r>
      <w:r w:rsidR="005A1C8F" w:rsidRPr="00B106AA">
        <w:rPr>
          <w:sz w:val="22"/>
          <w:szCs w:val="22"/>
        </w:rPr>
        <w:t>Promoter</w:t>
      </w:r>
      <w:r w:rsidRPr="00B106AA">
        <w:rPr>
          <w:sz w:val="22"/>
          <w:szCs w:val="22"/>
        </w:rPr>
        <w:t xml:space="preserve"> </w:t>
      </w:r>
      <w:r w:rsidR="00E83DE3" w:rsidRPr="00B106AA">
        <w:rPr>
          <w:sz w:val="22"/>
          <w:szCs w:val="22"/>
        </w:rPr>
        <w:t>ha</w:t>
      </w:r>
      <w:r w:rsidR="005A1C8F" w:rsidRPr="00B106AA">
        <w:rPr>
          <w:sz w:val="22"/>
          <w:szCs w:val="22"/>
        </w:rPr>
        <w:t>s</w:t>
      </w:r>
      <w:r w:rsidR="00E83DE3" w:rsidRPr="00B106AA">
        <w:rPr>
          <w:sz w:val="22"/>
          <w:szCs w:val="22"/>
        </w:rPr>
        <w:t xml:space="preserve"> </w:t>
      </w:r>
      <w:r w:rsidRPr="00B106AA">
        <w:rPr>
          <w:sz w:val="22"/>
          <w:szCs w:val="22"/>
        </w:rPr>
        <w:t xml:space="preserve">assured the Allottee(s) that the </w:t>
      </w:r>
      <w:r w:rsidR="00B771A3" w:rsidRPr="00B106AA">
        <w:t xml:space="preserve"> P</w:t>
      </w:r>
      <w:r w:rsidRPr="00B106AA">
        <w:rPr>
          <w:sz w:val="22"/>
          <w:szCs w:val="22"/>
        </w:rPr>
        <w:t xml:space="preserve">roject in its entirety is in accordance with the provisions of the </w:t>
      </w:r>
      <w:r w:rsidR="0049405D" w:rsidRPr="00B106AA">
        <w:rPr>
          <w:sz w:val="22"/>
          <w:szCs w:val="22"/>
        </w:rPr>
        <w:t xml:space="preserve">Haryana </w:t>
      </w:r>
      <w:r w:rsidRPr="00B106AA">
        <w:rPr>
          <w:sz w:val="22"/>
          <w:szCs w:val="22"/>
        </w:rPr>
        <w:t xml:space="preserve">Apartment </w:t>
      </w:r>
      <w:r w:rsidR="0049405D" w:rsidRPr="00B106AA">
        <w:rPr>
          <w:sz w:val="22"/>
          <w:szCs w:val="22"/>
        </w:rPr>
        <w:t xml:space="preserve">Ownership </w:t>
      </w:r>
      <w:r w:rsidRPr="00B106AA">
        <w:rPr>
          <w:sz w:val="22"/>
          <w:szCs w:val="22"/>
        </w:rPr>
        <w:t xml:space="preserve">Act, </w:t>
      </w:r>
      <w:r w:rsidR="0049405D" w:rsidRPr="00B106AA">
        <w:rPr>
          <w:sz w:val="22"/>
          <w:szCs w:val="22"/>
        </w:rPr>
        <w:t xml:space="preserve">1983, </w:t>
      </w:r>
      <w:r w:rsidR="00360F03" w:rsidRPr="00B106AA">
        <w:rPr>
          <w:sz w:val="22"/>
          <w:szCs w:val="22"/>
        </w:rPr>
        <w:t xml:space="preserve">the </w:t>
      </w:r>
      <w:r w:rsidRPr="00B106AA">
        <w:rPr>
          <w:sz w:val="22"/>
          <w:szCs w:val="22"/>
        </w:rPr>
        <w:t xml:space="preserve">Act and Rules </w:t>
      </w:r>
      <w:r w:rsidR="00360F03" w:rsidRPr="00B106AA">
        <w:rPr>
          <w:sz w:val="22"/>
          <w:szCs w:val="22"/>
        </w:rPr>
        <w:t xml:space="preserve">and regulations </w:t>
      </w:r>
      <w:r w:rsidRPr="00B106AA">
        <w:rPr>
          <w:sz w:val="22"/>
          <w:szCs w:val="22"/>
        </w:rPr>
        <w:t>framed thereunder, bye–laws, instructions / guidelines and decisions of the Competent Authority.</w:t>
      </w:r>
      <w:r w:rsidR="00206CE2" w:rsidRPr="00B106AA">
        <w:rPr>
          <w:sz w:val="22"/>
          <w:szCs w:val="22"/>
        </w:rPr>
        <w:t xml:space="preserve"> </w:t>
      </w:r>
      <w:r w:rsidR="00403CAA" w:rsidRPr="00B106AA">
        <w:rPr>
          <w:sz w:val="22"/>
          <w:szCs w:val="22"/>
        </w:rPr>
        <w:t>.</w:t>
      </w:r>
    </w:p>
    <w:p w14:paraId="7D5C5533" w14:textId="77777777" w:rsidR="00206CE2" w:rsidRPr="00B106AA" w:rsidRDefault="00206CE2" w:rsidP="00206CE2">
      <w:pPr>
        <w:pStyle w:val="BodyText"/>
        <w:ind w:left="720"/>
        <w:jc w:val="both"/>
        <w:rPr>
          <w:sz w:val="22"/>
          <w:szCs w:val="22"/>
        </w:rPr>
      </w:pPr>
    </w:p>
    <w:p w14:paraId="3E9C3A6D" w14:textId="5507EACD" w:rsidR="00684AAE" w:rsidRPr="00B106AA" w:rsidRDefault="003513C7" w:rsidP="00771734">
      <w:pPr>
        <w:pStyle w:val="BodyText"/>
        <w:ind w:left="720" w:hanging="720"/>
        <w:rPr>
          <w:sz w:val="22"/>
          <w:szCs w:val="22"/>
        </w:rPr>
      </w:pPr>
      <w:r w:rsidRPr="00B106AA">
        <w:rPr>
          <w:rStyle w:val="CommentReference"/>
        </w:rPr>
        <w:commentReference w:id="25"/>
      </w:r>
    </w:p>
    <w:p w14:paraId="0A7A3AC6"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BINDING EFFECT:</w:t>
      </w:r>
    </w:p>
    <w:p w14:paraId="0E2D62DF" w14:textId="77777777" w:rsidR="00684AAE" w:rsidRPr="00B106AA" w:rsidRDefault="00684AAE" w:rsidP="00771734">
      <w:pPr>
        <w:pStyle w:val="BodyText"/>
        <w:ind w:left="720" w:hanging="720"/>
        <w:rPr>
          <w:b/>
          <w:sz w:val="22"/>
          <w:szCs w:val="22"/>
        </w:rPr>
      </w:pPr>
    </w:p>
    <w:p w14:paraId="7E36CD8A" w14:textId="77777777" w:rsidR="00684AAE" w:rsidRPr="00B106AA" w:rsidRDefault="00684AAE" w:rsidP="00E83DE3">
      <w:pPr>
        <w:pStyle w:val="BodyText"/>
        <w:ind w:left="720"/>
        <w:jc w:val="both"/>
        <w:rPr>
          <w:sz w:val="22"/>
          <w:szCs w:val="22"/>
        </w:rPr>
      </w:pPr>
      <w:r w:rsidRPr="00B106AA">
        <w:rPr>
          <w:sz w:val="22"/>
          <w:szCs w:val="22"/>
        </w:rPr>
        <w:t>By just forwarding this Agreement to the Allottee</w:t>
      </w:r>
      <w:r w:rsidR="00F64EA3" w:rsidRPr="00B106AA">
        <w:rPr>
          <w:sz w:val="22"/>
          <w:szCs w:val="22"/>
        </w:rPr>
        <w:t>(s)</w:t>
      </w:r>
      <w:r w:rsidRPr="00B106AA">
        <w:rPr>
          <w:sz w:val="22"/>
          <w:szCs w:val="22"/>
        </w:rPr>
        <w:t xml:space="preserve"> by the </w:t>
      </w:r>
      <w:r w:rsidR="005A1C8F" w:rsidRPr="00B106AA">
        <w:rPr>
          <w:sz w:val="22"/>
          <w:szCs w:val="22"/>
        </w:rPr>
        <w:t>Promoter</w:t>
      </w:r>
      <w:r w:rsidRPr="00B106AA">
        <w:rPr>
          <w:sz w:val="22"/>
          <w:szCs w:val="22"/>
        </w:rPr>
        <w:t xml:space="preserve">, does not create a binding obligation on the part of the </w:t>
      </w:r>
      <w:r w:rsidR="005A1C8F" w:rsidRPr="00B106AA">
        <w:rPr>
          <w:sz w:val="22"/>
          <w:szCs w:val="22"/>
        </w:rPr>
        <w:t>Promoter</w:t>
      </w:r>
      <w:r w:rsidRPr="00B106AA">
        <w:rPr>
          <w:sz w:val="22"/>
          <w:szCs w:val="22"/>
        </w:rPr>
        <w:t xml:space="preserve"> or the Allottee</w:t>
      </w:r>
      <w:r w:rsidR="005056EE" w:rsidRPr="00B106AA">
        <w:rPr>
          <w:sz w:val="22"/>
          <w:szCs w:val="22"/>
        </w:rPr>
        <w:t>(s)</w:t>
      </w:r>
      <w:r w:rsidRPr="00B106AA">
        <w:rPr>
          <w:sz w:val="22"/>
          <w:szCs w:val="22"/>
        </w:rPr>
        <w:t xml:space="preserve"> until, firstly, the Allottee</w:t>
      </w:r>
      <w:r w:rsidR="009960AF" w:rsidRPr="00B106AA">
        <w:rPr>
          <w:sz w:val="22"/>
          <w:szCs w:val="22"/>
        </w:rPr>
        <w:t>(s)</w:t>
      </w:r>
      <w:r w:rsidRPr="00B106AA">
        <w:rPr>
          <w:sz w:val="22"/>
          <w:szCs w:val="22"/>
        </w:rPr>
        <w:t xml:space="preserve"> signs and delivers this Agreement with all the Schedules along with the payments due as stipulated in the Payment Plan within 30 (thirty) days from the date of receipt by the Allottee</w:t>
      </w:r>
      <w:r w:rsidR="005402D3" w:rsidRPr="00B106AA">
        <w:rPr>
          <w:sz w:val="22"/>
          <w:szCs w:val="22"/>
        </w:rPr>
        <w:t>(s)</w:t>
      </w:r>
      <w:r w:rsidRPr="00B106AA">
        <w:rPr>
          <w:sz w:val="22"/>
          <w:szCs w:val="22"/>
        </w:rPr>
        <w:t>. Secondly, the Allottee(s) and the Promoter ha</w:t>
      </w:r>
      <w:r w:rsidR="005A1C8F" w:rsidRPr="00B106AA">
        <w:rPr>
          <w:sz w:val="22"/>
          <w:szCs w:val="22"/>
        </w:rPr>
        <w:t>s</w:t>
      </w:r>
      <w:r w:rsidRPr="00B106AA">
        <w:rPr>
          <w:sz w:val="22"/>
          <w:szCs w:val="22"/>
        </w:rPr>
        <w:t xml:space="preserve"> an obligation to execute the Agreement and also register the said Agreement as per the provision of the Act.</w:t>
      </w:r>
    </w:p>
    <w:p w14:paraId="177820BF" w14:textId="77777777" w:rsidR="00684AAE" w:rsidRPr="00B106AA" w:rsidRDefault="00684AAE" w:rsidP="00771734">
      <w:pPr>
        <w:pStyle w:val="BodyText"/>
        <w:ind w:left="720" w:hanging="720"/>
        <w:rPr>
          <w:sz w:val="22"/>
          <w:szCs w:val="22"/>
        </w:rPr>
      </w:pPr>
    </w:p>
    <w:p w14:paraId="768CEB5E" w14:textId="77777777" w:rsidR="00684AAE" w:rsidRPr="00B106AA" w:rsidRDefault="00684AAE" w:rsidP="00E83DE3">
      <w:pPr>
        <w:pStyle w:val="BodyText"/>
        <w:ind w:left="720"/>
        <w:jc w:val="both"/>
        <w:rPr>
          <w:sz w:val="22"/>
          <w:szCs w:val="22"/>
        </w:rPr>
      </w:pPr>
      <w:r w:rsidRPr="00B106AA">
        <w:rPr>
          <w:sz w:val="22"/>
          <w:szCs w:val="22"/>
        </w:rPr>
        <w:t xml:space="preserve">If the Allottee(s) fails to </w:t>
      </w:r>
      <w:r w:rsidR="009960AF" w:rsidRPr="00B106AA">
        <w:rPr>
          <w:sz w:val="22"/>
          <w:szCs w:val="22"/>
        </w:rPr>
        <w:t xml:space="preserve">sign </w:t>
      </w:r>
      <w:r w:rsidRPr="00B106AA">
        <w:rPr>
          <w:sz w:val="22"/>
          <w:szCs w:val="22"/>
        </w:rPr>
        <w:t>and deliver to the Promoter, this Agreement within 30 (thirty) days from the date of its receipt by the Allottee(</w:t>
      </w:r>
      <w:r w:rsidR="00E83DE3" w:rsidRPr="00B106AA">
        <w:rPr>
          <w:sz w:val="22"/>
          <w:szCs w:val="22"/>
        </w:rPr>
        <w:t>s</w:t>
      </w:r>
      <w:r w:rsidRPr="00B106AA">
        <w:rPr>
          <w:sz w:val="22"/>
          <w:szCs w:val="22"/>
        </w:rPr>
        <w:t xml:space="preserve">) and further execute the said Agreement and register the said Agreement, as per intimation by the </w:t>
      </w:r>
      <w:r w:rsidR="005A1C8F" w:rsidRPr="00B106AA">
        <w:rPr>
          <w:sz w:val="22"/>
          <w:szCs w:val="22"/>
        </w:rPr>
        <w:t>Promoter</w:t>
      </w:r>
      <w:r w:rsidRPr="00B106AA">
        <w:rPr>
          <w:sz w:val="22"/>
          <w:szCs w:val="22"/>
        </w:rPr>
        <w:t xml:space="preserve">, then the </w:t>
      </w:r>
      <w:r w:rsidR="005A1C8F" w:rsidRPr="00B106AA">
        <w:rPr>
          <w:sz w:val="22"/>
          <w:szCs w:val="22"/>
        </w:rPr>
        <w:t>Promoter</w:t>
      </w:r>
      <w:r w:rsidRPr="00B106AA">
        <w:rPr>
          <w:sz w:val="22"/>
          <w:szCs w:val="22"/>
        </w:rPr>
        <w:t xml:space="preserve"> shall </w:t>
      </w:r>
      <w:r w:rsidR="00A47B02" w:rsidRPr="00B106AA">
        <w:rPr>
          <w:sz w:val="22"/>
          <w:szCs w:val="22"/>
        </w:rPr>
        <w:t xml:space="preserve">be entitled to </w:t>
      </w:r>
      <w:r w:rsidRPr="00B106AA">
        <w:rPr>
          <w:sz w:val="22"/>
          <w:szCs w:val="22"/>
        </w:rPr>
        <w:t>serve a notice to the Allottee(s) for rectifying the default</w:t>
      </w:r>
      <w:r w:rsidR="00A47B02" w:rsidRPr="00B106AA">
        <w:rPr>
          <w:sz w:val="22"/>
          <w:szCs w:val="22"/>
        </w:rPr>
        <w:t>. I</w:t>
      </w:r>
      <w:r w:rsidRPr="00B106AA">
        <w:rPr>
          <w:sz w:val="22"/>
          <w:szCs w:val="22"/>
        </w:rPr>
        <w:t xml:space="preserve">f </w:t>
      </w:r>
      <w:r w:rsidR="00A47B02" w:rsidRPr="00B106AA">
        <w:rPr>
          <w:sz w:val="22"/>
          <w:szCs w:val="22"/>
        </w:rPr>
        <w:t xml:space="preserve">the same is </w:t>
      </w:r>
      <w:r w:rsidRPr="00B106AA">
        <w:rPr>
          <w:sz w:val="22"/>
          <w:szCs w:val="22"/>
        </w:rPr>
        <w:t xml:space="preserve">not rectified within 60 (sixty) days from the date of </w:t>
      </w:r>
      <w:r w:rsidR="00A47B02" w:rsidRPr="00B106AA">
        <w:rPr>
          <w:sz w:val="22"/>
          <w:szCs w:val="22"/>
        </w:rPr>
        <w:t>such intimation, then the Promoter shall be entitled to</w:t>
      </w:r>
      <w:r w:rsidRPr="00B106AA">
        <w:rPr>
          <w:sz w:val="22"/>
          <w:szCs w:val="22"/>
        </w:rPr>
        <w:t xml:space="preserve"> cancel</w:t>
      </w:r>
      <w:r w:rsidR="00A47B02" w:rsidRPr="00B106AA">
        <w:rPr>
          <w:sz w:val="22"/>
          <w:szCs w:val="22"/>
        </w:rPr>
        <w:t xml:space="preserve"> the Application </w:t>
      </w:r>
      <w:r w:rsidR="002039EE" w:rsidRPr="00B106AA">
        <w:rPr>
          <w:sz w:val="22"/>
          <w:szCs w:val="22"/>
        </w:rPr>
        <w:t xml:space="preserve">Form </w:t>
      </w:r>
      <w:r w:rsidRPr="00B106AA">
        <w:rPr>
          <w:sz w:val="22"/>
          <w:szCs w:val="22"/>
        </w:rPr>
        <w:t>and</w:t>
      </w:r>
      <w:r w:rsidR="00A47B02" w:rsidRPr="00B106AA">
        <w:rPr>
          <w:sz w:val="22"/>
          <w:szCs w:val="22"/>
        </w:rPr>
        <w:t xml:space="preserve"> receive / forfeit</w:t>
      </w:r>
      <w:r w:rsidRPr="00B106AA">
        <w:rPr>
          <w:sz w:val="22"/>
          <w:szCs w:val="22"/>
        </w:rPr>
        <w:t xml:space="preserve"> (i) </w:t>
      </w:r>
      <w:r w:rsidR="008239B8" w:rsidRPr="00B106AA">
        <w:rPr>
          <w:sz w:val="22"/>
          <w:szCs w:val="22"/>
        </w:rPr>
        <w:t>Earnest Money</w:t>
      </w:r>
      <w:r w:rsidRPr="00B106AA">
        <w:rPr>
          <w:sz w:val="22"/>
          <w:szCs w:val="22"/>
        </w:rPr>
        <w:t xml:space="preserve"> or part hereof paid by the Allottee(s), (ii) any paid or payable delay</w:t>
      </w:r>
      <w:r w:rsidR="00E83DE3" w:rsidRPr="00B106AA">
        <w:rPr>
          <w:sz w:val="22"/>
          <w:szCs w:val="22"/>
        </w:rPr>
        <w:t xml:space="preserve"> </w:t>
      </w:r>
      <w:r w:rsidRPr="00B106AA">
        <w:rPr>
          <w:sz w:val="22"/>
          <w:szCs w:val="22"/>
        </w:rPr>
        <w:t xml:space="preserve">interest, (iii) any paid or payable damages / penalty under this Agreement and (iv) any taxes such as GST etc., to the </w:t>
      </w:r>
      <w:r w:rsidR="005A1C8F" w:rsidRPr="00B106AA">
        <w:rPr>
          <w:sz w:val="22"/>
          <w:szCs w:val="22"/>
        </w:rPr>
        <w:t>Promoter</w:t>
      </w:r>
      <w:r w:rsidRPr="00B106AA">
        <w:rPr>
          <w:sz w:val="22"/>
          <w:szCs w:val="22"/>
        </w:rPr>
        <w:t xml:space="preserve"> till such time, shall be forfeited by the Promoter.</w:t>
      </w:r>
    </w:p>
    <w:p w14:paraId="172E66E4" w14:textId="77777777" w:rsidR="00684AAE" w:rsidRPr="00B106AA" w:rsidRDefault="00684AAE" w:rsidP="00771734">
      <w:pPr>
        <w:pStyle w:val="BodyText"/>
        <w:ind w:left="720" w:hanging="720"/>
        <w:rPr>
          <w:sz w:val="22"/>
          <w:szCs w:val="22"/>
        </w:rPr>
      </w:pPr>
    </w:p>
    <w:p w14:paraId="6A2E087A"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ENTIRE AGREEMENT:</w:t>
      </w:r>
    </w:p>
    <w:p w14:paraId="03080D63" w14:textId="77777777" w:rsidR="00684AAE" w:rsidRPr="00B106AA" w:rsidRDefault="00684AAE" w:rsidP="00771734">
      <w:pPr>
        <w:pStyle w:val="BodyText"/>
        <w:ind w:left="720" w:hanging="720"/>
        <w:rPr>
          <w:b/>
          <w:sz w:val="22"/>
          <w:szCs w:val="22"/>
        </w:rPr>
      </w:pPr>
    </w:p>
    <w:p w14:paraId="66F63301" w14:textId="77777777" w:rsidR="00684AAE" w:rsidRPr="00B106AA" w:rsidRDefault="00684AAE" w:rsidP="00E83DE3">
      <w:pPr>
        <w:pStyle w:val="BodyText"/>
        <w:ind w:left="720"/>
        <w:jc w:val="both"/>
        <w:rPr>
          <w:sz w:val="22"/>
          <w:szCs w:val="22"/>
        </w:rPr>
      </w:pPr>
      <w:r w:rsidRPr="00B106AA">
        <w:rPr>
          <w:sz w:val="22"/>
          <w:szCs w:val="22"/>
        </w:rPr>
        <w:t xml:space="preserve">This Agreement, along with its </w:t>
      </w:r>
      <w:r w:rsidR="00FC186C" w:rsidRPr="00B106AA">
        <w:rPr>
          <w:sz w:val="22"/>
          <w:szCs w:val="22"/>
        </w:rPr>
        <w:t>Schedules</w:t>
      </w:r>
      <w:r w:rsidRPr="00B106AA">
        <w:rPr>
          <w:sz w:val="22"/>
          <w:szCs w:val="22"/>
        </w:rPr>
        <w:t xml:space="preserve">, constitutes the entire agreement between the Parties with respect to the subject matter hereof and supersedes any and all understandings, any other agreements, </w:t>
      </w:r>
      <w:r w:rsidR="00206CE2" w:rsidRPr="00B106AA">
        <w:rPr>
          <w:sz w:val="22"/>
          <w:szCs w:val="22"/>
        </w:rPr>
        <w:t>a</w:t>
      </w:r>
      <w:r w:rsidR="006A2263" w:rsidRPr="00B106AA">
        <w:rPr>
          <w:sz w:val="22"/>
          <w:szCs w:val="22"/>
        </w:rPr>
        <w:t>pplication, A</w:t>
      </w:r>
      <w:r w:rsidRPr="00B106AA">
        <w:rPr>
          <w:sz w:val="22"/>
          <w:szCs w:val="22"/>
        </w:rPr>
        <w:t xml:space="preserve">llotment </w:t>
      </w:r>
      <w:r w:rsidR="006A2263" w:rsidRPr="00B106AA">
        <w:rPr>
          <w:sz w:val="22"/>
          <w:szCs w:val="22"/>
        </w:rPr>
        <w:t>Letter</w:t>
      </w:r>
      <w:r w:rsidRPr="00B106AA">
        <w:rPr>
          <w:sz w:val="22"/>
          <w:szCs w:val="22"/>
        </w:rPr>
        <w:t xml:space="preserve">, correspondences, arrangements whether written or oral, if any, between the Parties in regard to the </w:t>
      </w:r>
      <w:r w:rsidR="009960AF" w:rsidRPr="00B106AA">
        <w:rPr>
          <w:sz w:val="22"/>
          <w:szCs w:val="22"/>
        </w:rPr>
        <w:t xml:space="preserve">Said </w:t>
      </w:r>
      <w:r w:rsidR="00B353FF" w:rsidRPr="00B106AA">
        <w:rPr>
          <w:sz w:val="22"/>
          <w:szCs w:val="22"/>
        </w:rPr>
        <w:t xml:space="preserve">Independent </w:t>
      </w:r>
      <w:r w:rsidR="005E23EF" w:rsidRPr="00B106AA">
        <w:rPr>
          <w:sz w:val="22"/>
          <w:szCs w:val="22"/>
        </w:rPr>
        <w:t>Floor Residence</w:t>
      </w:r>
      <w:r w:rsidRPr="00B106AA">
        <w:rPr>
          <w:sz w:val="22"/>
          <w:szCs w:val="22"/>
        </w:rPr>
        <w:t xml:space="preserve"> and there are no promises or assurances or representations, oral or written, express or implied, of the Promoter, other than those contained in this Agreement.</w:t>
      </w:r>
    </w:p>
    <w:p w14:paraId="0E0F955F" w14:textId="77777777" w:rsidR="00684AAE" w:rsidRPr="00B106AA" w:rsidRDefault="00684AAE" w:rsidP="00771734">
      <w:pPr>
        <w:pStyle w:val="BodyText"/>
        <w:ind w:left="720" w:hanging="720"/>
        <w:rPr>
          <w:sz w:val="22"/>
          <w:szCs w:val="22"/>
        </w:rPr>
      </w:pPr>
    </w:p>
    <w:p w14:paraId="06E20620"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RIGHT TO AMEND:</w:t>
      </w:r>
    </w:p>
    <w:p w14:paraId="2811BE56" w14:textId="77777777" w:rsidR="00684AAE" w:rsidRPr="00B106AA" w:rsidRDefault="00684AAE" w:rsidP="00771734">
      <w:pPr>
        <w:pStyle w:val="BodyText"/>
        <w:ind w:left="720" w:hanging="720"/>
        <w:rPr>
          <w:b/>
          <w:sz w:val="22"/>
          <w:szCs w:val="22"/>
        </w:rPr>
      </w:pPr>
    </w:p>
    <w:p w14:paraId="4BBFB25F" w14:textId="77777777" w:rsidR="00684AAE" w:rsidRPr="00B106AA" w:rsidRDefault="00684AAE" w:rsidP="00E83DE3">
      <w:pPr>
        <w:pStyle w:val="BodyText"/>
        <w:ind w:left="720"/>
        <w:jc w:val="both"/>
        <w:rPr>
          <w:sz w:val="22"/>
          <w:szCs w:val="22"/>
        </w:rPr>
      </w:pPr>
      <w:r w:rsidRPr="00B106AA">
        <w:rPr>
          <w:sz w:val="22"/>
          <w:szCs w:val="22"/>
        </w:rPr>
        <w:t>This Agreem</w:t>
      </w:r>
      <w:r w:rsidR="009D2ADE" w:rsidRPr="00B106AA">
        <w:rPr>
          <w:sz w:val="22"/>
          <w:szCs w:val="22"/>
        </w:rPr>
        <w:t>ent may only be amended</w:t>
      </w:r>
      <w:r w:rsidR="009960AF" w:rsidRPr="00B106AA">
        <w:rPr>
          <w:sz w:val="22"/>
          <w:szCs w:val="22"/>
        </w:rPr>
        <w:t xml:space="preserve"> in writing and</w:t>
      </w:r>
      <w:r w:rsidR="009D2ADE" w:rsidRPr="00B106AA">
        <w:rPr>
          <w:sz w:val="22"/>
          <w:szCs w:val="22"/>
        </w:rPr>
        <w:t xml:space="preserve"> through</w:t>
      </w:r>
      <w:r w:rsidRPr="00B106AA">
        <w:rPr>
          <w:sz w:val="22"/>
          <w:szCs w:val="22"/>
        </w:rPr>
        <w:t xml:space="preserve"> the Parties concerned in </w:t>
      </w:r>
      <w:r w:rsidR="009960AF" w:rsidRPr="00B106AA">
        <w:rPr>
          <w:sz w:val="22"/>
          <w:szCs w:val="22"/>
        </w:rPr>
        <w:t xml:space="preserve">the </w:t>
      </w:r>
      <w:r w:rsidRPr="00B106AA">
        <w:rPr>
          <w:sz w:val="22"/>
          <w:szCs w:val="22"/>
        </w:rPr>
        <w:t>said Agreement.</w:t>
      </w:r>
    </w:p>
    <w:p w14:paraId="142ACB25" w14:textId="77777777" w:rsidR="00684AAE" w:rsidRPr="00B106AA" w:rsidRDefault="00684AAE" w:rsidP="00771734">
      <w:pPr>
        <w:pStyle w:val="BodyText"/>
        <w:ind w:left="720" w:hanging="720"/>
        <w:rPr>
          <w:sz w:val="22"/>
          <w:szCs w:val="22"/>
        </w:rPr>
      </w:pPr>
    </w:p>
    <w:p w14:paraId="48BFFBBE" w14:textId="77777777" w:rsidR="00684AAE" w:rsidRPr="00B106AA" w:rsidRDefault="00684AAE" w:rsidP="00771734">
      <w:pPr>
        <w:pStyle w:val="Heading1"/>
        <w:numPr>
          <w:ilvl w:val="0"/>
          <w:numId w:val="10"/>
        </w:numPr>
        <w:tabs>
          <w:tab w:val="left" w:pos="911"/>
        </w:tabs>
        <w:ind w:left="720" w:hanging="720"/>
        <w:jc w:val="both"/>
        <w:rPr>
          <w:sz w:val="22"/>
          <w:szCs w:val="22"/>
        </w:rPr>
      </w:pPr>
      <w:r w:rsidRPr="00B106AA">
        <w:rPr>
          <w:sz w:val="22"/>
          <w:szCs w:val="22"/>
        </w:rPr>
        <w:lastRenderedPageBreak/>
        <w:t>PROVISIONS OF THIS AGREEMENT APPLICABLE ON ALLOTTEE(S)/ SUBSEQUENT ALLOTTEE(S):</w:t>
      </w:r>
    </w:p>
    <w:p w14:paraId="082995CC" w14:textId="77777777" w:rsidR="00684AAE" w:rsidRPr="00B106AA" w:rsidRDefault="00684AAE" w:rsidP="00771734">
      <w:pPr>
        <w:pStyle w:val="BodyText"/>
        <w:ind w:left="720" w:hanging="720"/>
        <w:rPr>
          <w:b/>
          <w:sz w:val="22"/>
          <w:szCs w:val="22"/>
        </w:rPr>
      </w:pPr>
    </w:p>
    <w:p w14:paraId="3E646A8F" w14:textId="77777777" w:rsidR="00684AAE" w:rsidRPr="00B106AA" w:rsidRDefault="00684AAE" w:rsidP="00E83DE3">
      <w:pPr>
        <w:pStyle w:val="BodyText"/>
        <w:ind w:left="720"/>
        <w:jc w:val="both"/>
        <w:rPr>
          <w:sz w:val="22"/>
          <w:szCs w:val="22"/>
        </w:rPr>
      </w:pPr>
      <w:r w:rsidRPr="00B106AA">
        <w:rPr>
          <w:sz w:val="22"/>
          <w:szCs w:val="22"/>
        </w:rPr>
        <w:t xml:space="preserve">It is clearly understood and so agreed by and between the Parties hereto that all the provisions contained herein and the obligations arising hereunder in respect of the </w:t>
      </w:r>
      <w:r w:rsidR="009960AF" w:rsidRPr="00B106AA">
        <w:rPr>
          <w:sz w:val="22"/>
          <w:szCs w:val="22"/>
        </w:rPr>
        <w:t xml:space="preserve">Said </w:t>
      </w:r>
      <w:r w:rsidR="00B353FF" w:rsidRPr="00B106AA">
        <w:rPr>
          <w:sz w:val="22"/>
          <w:szCs w:val="22"/>
        </w:rPr>
        <w:t xml:space="preserve">Independent </w:t>
      </w:r>
      <w:r w:rsidR="005E23EF" w:rsidRPr="00B106AA">
        <w:rPr>
          <w:sz w:val="22"/>
          <w:szCs w:val="22"/>
        </w:rPr>
        <w:t>Floor Residence</w:t>
      </w:r>
      <w:r w:rsidRPr="00B106AA">
        <w:rPr>
          <w:sz w:val="22"/>
          <w:szCs w:val="22"/>
        </w:rPr>
        <w:t xml:space="preserve"> and the </w:t>
      </w:r>
      <w:r w:rsidR="00B771A3" w:rsidRPr="00B106AA">
        <w:t>P</w:t>
      </w:r>
      <w:r w:rsidRPr="00B106AA">
        <w:rPr>
          <w:sz w:val="22"/>
          <w:szCs w:val="22"/>
        </w:rPr>
        <w:t xml:space="preserve">roject shall equally be applicable to and enforceable against and by any subsequent Allottee(s) of the </w:t>
      </w:r>
      <w:r w:rsidR="009960AF" w:rsidRPr="00B106AA">
        <w:rPr>
          <w:sz w:val="22"/>
          <w:szCs w:val="22"/>
        </w:rPr>
        <w:t xml:space="preserve">Said </w:t>
      </w:r>
      <w:r w:rsidR="00B353FF" w:rsidRPr="00B106AA">
        <w:rPr>
          <w:sz w:val="22"/>
          <w:szCs w:val="22"/>
        </w:rPr>
        <w:t xml:space="preserve">Independent </w:t>
      </w:r>
      <w:r w:rsidR="005E23EF" w:rsidRPr="00B106AA">
        <w:rPr>
          <w:sz w:val="22"/>
          <w:szCs w:val="22"/>
        </w:rPr>
        <w:t>Floor Residence</w:t>
      </w:r>
      <w:r w:rsidRPr="00B106AA">
        <w:rPr>
          <w:sz w:val="22"/>
          <w:szCs w:val="22"/>
        </w:rPr>
        <w:t xml:space="preserve">, in case of a transfer, as the said obligations go along with the </w:t>
      </w:r>
      <w:r w:rsidR="009960AF" w:rsidRPr="00B106AA">
        <w:rPr>
          <w:sz w:val="22"/>
          <w:szCs w:val="22"/>
        </w:rPr>
        <w:t xml:space="preserve">Said </w:t>
      </w:r>
      <w:r w:rsidR="00B353FF" w:rsidRPr="00B106AA">
        <w:rPr>
          <w:sz w:val="22"/>
          <w:szCs w:val="22"/>
        </w:rPr>
        <w:t xml:space="preserve">Independent </w:t>
      </w:r>
      <w:r w:rsidR="005E23EF" w:rsidRPr="00B106AA">
        <w:rPr>
          <w:sz w:val="22"/>
          <w:szCs w:val="22"/>
        </w:rPr>
        <w:t>Floor Residence</w:t>
      </w:r>
      <w:r w:rsidRPr="00B106AA">
        <w:rPr>
          <w:sz w:val="22"/>
          <w:szCs w:val="22"/>
        </w:rPr>
        <w:t xml:space="preserve"> for all intents and purposes.</w:t>
      </w:r>
    </w:p>
    <w:p w14:paraId="2D58B350" w14:textId="77777777" w:rsidR="00684AAE" w:rsidRPr="00B106AA" w:rsidRDefault="00684AAE" w:rsidP="00771734">
      <w:pPr>
        <w:pStyle w:val="BodyText"/>
        <w:ind w:left="720" w:hanging="720"/>
        <w:rPr>
          <w:sz w:val="22"/>
          <w:szCs w:val="22"/>
        </w:rPr>
      </w:pPr>
    </w:p>
    <w:p w14:paraId="3EE3C2DA"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WAIVER NOT A LIMITATION TO ENFORCE:</w:t>
      </w:r>
    </w:p>
    <w:p w14:paraId="42B70747" w14:textId="77777777" w:rsidR="00684AAE" w:rsidRPr="00B106AA" w:rsidRDefault="00684AAE" w:rsidP="00771734">
      <w:pPr>
        <w:pStyle w:val="BodyText"/>
        <w:ind w:left="720" w:hanging="720"/>
        <w:rPr>
          <w:b/>
          <w:sz w:val="22"/>
          <w:szCs w:val="22"/>
        </w:rPr>
      </w:pPr>
    </w:p>
    <w:p w14:paraId="029EFFB8" w14:textId="77777777" w:rsidR="00684AAE" w:rsidRPr="00B106AA" w:rsidRDefault="00684AAE" w:rsidP="00771734">
      <w:pPr>
        <w:pStyle w:val="ListParagraph"/>
        <w:numPr>
          <w:ilvl w:val="1"/>
          <w:numId w:val="10"/>
        </w:numPr>
        <w:tabs>
          <w:tab w:val="left" w:pos="911"/>
        </w:tabs>
        <w:ind w:left="720" w:hanging="720"/>
      </w:pPr>
      <w:r w:rsidRPr="00B106AA">
        <w:t>The Promoter may, at its sole option and discretion, without prejudice to its rights as set out in this Agreement, waive the breach by the Allottee(s) in not making payments as per the Payment Plan including waiving the payment of interest for delayed payment. It is made clear and so agreed by the Allottee(s) that exercise of discretion by the Promoter in the case of one Allottee shall not be construed to be a precedent and/or binding on the Promoter to exercise such discretion in the case of other Allottee(s).</w:t>
      </w:r>
    </w:p>
    <w:p w14:paraId="28C4EFEA" w14:textId="77777777" w:rsidR="00684AAE" w:rsidRPr="00B106AA" w:rsidRDefault="00684AAE" w:rsidP="00771734">
      <w:pPr>
        <w:pStyle w:val="BodyText"/>
        <w:ind w:left="720" w:hanging="720"/>
        <w:rPr>
          <w:sz w:val="22"/>
          <w:szCs w:val="22"/>
        </w:rPr>
      </w:pPr>
    </w:p>
    <w:p w14:paraId="2634B516" w14:textId="77777777" w:rsidR="00684AAE" w:rsidRPr="00B106AA" w:rsidRDefault="00684AAE" w:rsidP="00771734">
      <w:pPr>
        <w:pStyle w:val="ListParagraph"/>
        <w:numPr>
          <w:ilvl w:val="1"/>
          <w:numId w:val="10"/>
        </w:numPr>
        <w:tabs>
          <w:tab w:val="left" w:pos="911"/>
        </w:tabs>
        <w:ind w:left="720" w:hanging="720"/>
      </w:pPr>
      <w:r w:rsidRPr="00B106AA">
        <w:t>Failure on the part of the non-defaulting Party to enforce at any time or for any period of time the provisions hereof shall not be construed to be a waiver of any provisions or relinquishment of any other right or claim granted or arising hereunder or of the future performance of any such term, covenant or condition, and such failure shall in no way affect the validity and enforceability of this Agreement or the rights and obligations of the non-defaulting Party.</w:t>
      </w:r>
    </w:p>
    <w:p w14:paraId="4F13C5A3" w14:textId="77777777" w:rsidR="00684AAE" w:rsidRPr="00B106AA" w:rsidRDefault="00684AAE" w:rsidP="00771734">
      <w:pPr>
        <w:pStyle w:val="BodyText"/>
        <w:ind w:left="720" w:hanging="720"/>
        <w:rPr>
          <w:sz w:val="22"/>
          <w:szCs w:val="22"/>
        </w:rPr>
      </w:pPr>
    </w:p>
    <w:p w14:paraId="4491E458"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SEVERABILITY:</w:t>
      </w:r>
    </w:p>
    <w:p w14:paraId="2BF1CD8D" w14:textId="77777777" w:rsidR="00E83DE3" w:rsidRPr="00B106AA" w:rsidRDefault="00E83DE3" w:rsidP="00E83DE3">
      <w:pPr>
        <w:pStyle w:val="BodyText"/>
        <w:ind w:left="720"/>
        <w:jc w:val="both"/>
        <w:rPr>
          <w:sz w:val="22"/>
          <w:szCs w:val="22"/>
        </w:rPr>
      </w:pPr>
    </w:p>
    <w:p w14:paraId="76675BEF" w14:textId="77777777" w:rsidR="00684AAE" w:rsidRPr="00B106AA" w:rsidRDefault="00684AAE" w:rsidP="00E83DE3">
      <w:pPr>
        <w:pStyle w:val="BodyText"/>
        <w:ind w:left="720"/>
        <w:jc w:val="both"/>
        <w:rPr>
          <w:sz w:val="22"/>
          <w:szCs w:val="22"/>
        </w:rPr>
      </w:pPr>
      <w:r w:rsidRPr="00B106AA">
        <w:rPr>
          <w:sz w:val="22"/>
          <w:szCs w:val="22"/>
        </w:rPr>
        <w:t>If any provision of this Agreement shall be determined to be void or unenforceable under the Act or the Rules and regulations made thereunder or under other applicable laws, such provisions of the Agreement shall be deemed amended or deleted in so far as reasonably inconsistent with the purpose of this Agreement and to the extent necessary to conform to Act or the Rules and regulations made thereunder or the</w:t>
      </w:r>
      <w:r w:rsidR="00E83DE3" w:rsidRPr="00B106AA">
        <w:rPr>
          <w:sz w:val="22"/>
          <w:szCs w:val="22"/>
        </w:rPr>
        <w:t xml:space="preserve"> </w:t>
      </w:r>
      <w:r w:rsidRPr="00B106AA">
        <w:rPr>
          <w:sz w:val="22"/>
          <w:szCs w:val="22"/>
        </w:rPr>
        <w:t>applicable laws, as the case may be, and the remaining provisions of this Agreement shall remain valid and enforceable.</w:t>
      </w:r>
    </w:p>
    <w:p w14:paraId="763EC520" w14:textId="77777777" w:rsidR="00684AAE" w:rsidRPr="00B106AA" w:rsidRDefault="009960AF" w:rsidP="00E8403B">
      <w:pPr>
        <w:pStyle w:val="BodyText"/>
        <w:tabs>
          <w:tab w:val="left" w:pos="7178"/>
        </w:tabs>
        <w:ind w:left="720" w:hanging="720"/>
        <w:rPr>
          <w:sz w:val="22"/>
          <w:szCs w:val="22"/>
        </w:rPr>
      </w:pPr>
      <w:r w:rsidRPr="00B106AA">
        <w:rPr>
          <w:sz w:val="22"/>
          <w:szCs w:val="22"/>
        </w:rPr>
        <w:tab/>
      </w:r>
      <w:r w:rsidRPr="00B106AA">
        <w:rPr>
          <w:sz w:val="22"/>
          <w:szCs w:val="22"/>
        </w:rPr>
        <w:tab/>
      </w:r>
    </w:p>
    <w:p w14:paraId="611D4CA4" w14:textId="77777777" w:rsidR="00684AAE" w:rsidRPr="00B106AA" w:rsidRDefault="00684AAE" w:rsidP="00771734">
      <w:pPr>
        <w:pStyle w:val="Heading1"/>
        <w:numPr>
          <w:ilvl w:val="0"/>
          <w:numId w:val="10"/>
        </w:numPr>
        <w:tabs>
          <w:tab w:val="left" w:pos="911"/>
        </w:tabs>
        <w:ind w:left="720" w:hanging="720"/>
        <w:jc w:val="both"/>
        <w:rPr>
          <w:sz w:val="22"/>
          <w:szCs w:val="22"/>
        </w:rPr>
      </w:pPr>
      <w:r w:rsidRPr="00B106AA">
        <w:rPr>
          <w:sz w:val="22"/>
          <w:szCs w:val="22"/>
        </w:rPr>
        <w:t>METHOD OF CALCULATION OF PROPORTIONATE SHARE WHEREVER REFERRED TO IN THE AGREEMENT:</w:t>
      </w:r>
    </w:p>
    <w:p w14:paraId="3C121EB3" w14:textId="77777777" w:rsidR="00684AAE" w:rsidRPr="00B106AA" w:rsidRDefault="00684AAE" w:rsidP="00771734">
      <w:pPr>
        <w:pStyle w:val="BodyText"/>
        <w:ind w:left="720" w:hanging="720"/>
        <w:rPr>
          <w:b/>
          <w:sz w:val="22"/>
          <w:szCs w:val="22"/>
        </w:rPr>
      </w:pPr>
    </w:p>
    <w:p w14:paraId="1E307AD1" w14:textId="77777777" w:rsidR="00684AAE" w:rsidRPr="00B106AA" w:rsidRDefault="00684AAE" w:rsidP="00E83DE3">
      <w:pPr>
        <w:pStyle w:val="BodyText"/>
        <w:ind w:left="720"/>
        <w:jc w:val="both"/>
        <w:rPr>
          <w:sz w:val="22"/>
          <w:szCs w:val="22"/>
        </w:rPr>
      </w:pPr>
      <w:r w:rsidRPr="00B106AA">
        <w:rPr>
          <w:sz w:val="22"/>
          <w:szCs w:val="22"/>
        </w:rPr>
        <w:t xml:space="preserve">Wherever in this Agreement, it is stipulated that </w:t>
      </w:r>
      <w:r w:rsidR="009960AF" w:rsidRPr="00B106AA">
        <w:rPr>
          <w:sz w:val="22"/>
          <w:szCs w:val="22"/>
        </w:rPr>
        <w:t xml:space="preserve">as applicable at the time of execution of this Agreement </w:t>
      </w:r>
      <w:r w:rsidRPr="00B106AA">
        <w:rPr>
          <w:sz w:val="22"/>
          <w:szCs w:val="22"/>
        </w:rPr>
        <w:t xml:space="preserve">the Allottee(s) has to make any payment, in common with other </w:t>
      </w:r>
      <w:r w:rsidR="00955BAC" w:rsidRPr="00B106AA">
        <w:rPr>
          <w:sz w:val="22"/>
          <w:szCs w:val="22"/>
        </w:rPr>
        <w:t>A</w:t>
      </w:r>
      <w:r w:rsidRPr="00B106AA">
        <w:rPr>
          <w:sz w:val="22"/>
          <w:szCs w:val="22"/>
        </w:rPr>
        <w:t xml:space="preserve">llottee(s) in </w:t>
      </w:r>
      <w:r w:rsidR="00A47B02" w:rsidRPr="00B106AA">
        <w:rPr>
          <w:sz w:val="22"/>
          <w:szCs w:val="22"/>
        </w:rPr>
        <w:t xml:space="preserve">the Said </w:t>
      </w:r>
      <w:r w:rsidR="00ED3A4C" w:rsidRPr="00B106AA">
        <w:rPr>
          <w:sz w:val="22"/>
          <w:szCs w:val="22"/>
        </w:rPr>
        <w:t>Building</w:t>
      </w:r>
      <w:r w:rsidRPr="00B106AA">
        <w:rPr>
          <w:sz w:val="22"/>
          <w:szCs w:val="22"/>
        </w:rPr>
        <w:t xml:space="preserve">, the same shall be the proportion which the Carpet Area of the </w:t>
      </w:r>
      <w:r w:rsidR="00A274D9" w:rsidRPr="00B106AA">
        <w:rPr>
          <w:sz w:val="22"/>
          <w:szCs w:val="22"/>
        </w:rPr>
        <w:t xml:space="preserve">Said </w:t>
      </w:r>
      <w:r w:rsidR="00227E19" w:rsidRPr="00B106AA">
        <w:rPr>
          <w:sz w:val="22"/>
          <w:szCs w:val="22"/>
        </w:rPr>
        <w:t xml:space="preserve">Independent </w:t>
      </w:r>
      <w:r w:rsidR="005E23EF" w:rsidRPr="00B106AA">
        <w:rPr>
          <w:sz w:val="22"/>
          <w:szCs w:val="22"/>
        </w:rPr>
        <w:t>Floor Residence</w:t>
      </w:r>
      <w:r w:rsidRPr="00B106AA">
        <w:rPr>
          <w:sz w:val="22"/>
          <w:szCs w:val="22"/>
        </w:rPr>
        <w:t xml:space="preserve"> bears to the </w:t>
      </w:r>
      <w:r w:rsidR="00A47B02" w:rsidRPr="00B106AA">
        <w:rPr>
          <w:sz w:val="22"/>
          <w:szCs w:val="22"/>
        </w:rPr>
        <w:t xml:space="preserve">total </w:t>
      </w:r>
      <w:r w:rsidRPr="00B106AA">
        <w:rPr>
          <w:sz w:val="22"/>
          <w:szCs w:val="22"/>
        </w:rPr>
        <w:t>Carpet Area of all the</w:t>
      </w:r>
      <w:r w:rsidR="00A47B02" w:rsidRPr="00B106AA">
        <w:rPr>
          <w:sz w:val="22"/>
          <w:szCs w:val="22"/>
        </w:rPr>
        <w:t xml:space="preserve"> floors in the Said Building, as the case may be</w:t>
      </w:r>
      <w:r w:rsidRPr="00B106AA">
        <w:rPr>
          <w:sz w:val="22"/>
          <w:szCs w:val="22"/>
        </w:rPr>
        <w:t>.</w:t>
      </w:r>
    </w:p>
    <w:p w14:paraId="44E469D5" w14:textId="77777777" w:rsidR="00684AAE" w:rsidRPr="00B106AA" w:rsidRDefault="00684AAE" w:rsidP="00771734">
      <w:pPr>
        <w:pStyle w:val="BodyText"/>
        <w:ind w:left="720" w:hanging="720"/>
        <w:rPr>
          <w:sz w:val="22"/>
          <w:szCs w:val="22"/>
        </w:rPr>
      </w:pPr>
    </w:p>
    <w:p w14:paraId="09BCFC47" w14:textId="77777777" w:rsidR="00684AAE" w:rsidRPr="00B106AA" w:rsidRDefault="00684AAE" w:rsidP="00771734">
      <w:pPr>
        <w:pStyle w:val="Heading1"/>
        <w:numPr>
          <w:ilvl w:val="0"/>
          <w:numId w:val="10"/>
        </w:numPr>
        <w:tabs>
          <w:tab w:val="left" w:pos="911"/>
        </w:tabs>
        <w:ind w:left="720" w:hanging="720"/>
        <w:jc w:val="both"/>
        <w:rPr>
          <w:sz w:val="22"/>
          <w:szCs w:val="22"/>
        </w:rPr>
      </w:pPr>
      <w:r w:rsidRPr="00B106AA">
        <w:rPr>
          <w:sz w:val="22"/>
          <w:szCs w:val="22"/>
        </w:rPr>
        <w:t>NOMINATION/ ASSIGNMENT AND TRANSFER OF RIGHTS:</w:t>
      </w:r>
    </w:p>
    <w:p w14:paraId="3226F8D9" w14:textId="77777777" w:rsidR="00684AAE" w:rsidRPr="00B106AA" w:rsidRDefault="00684AAE" w:rsidP="00771734">
      <w:pPr>
        <w:pStyle w:val="BodyText"/>
        <w:ind w:left="720" w:hanging="720"/>
        <w:rPr>
          <w:b/>
          <w:sz w:val="22"/>
          <w:szCs w:val="22"/>
        </w:rPr>
      </w:pPr>
    </w:p>
    <w:p w14:paraId="1C257A7F" w14:textId="77777777" w:rsidR="00684AAE" w:rsidRPr="00B106AA" w:rsidRDefault="00684AAE" w:rsidP="00771734">
      <w:pPr>
        <w:pStyle w:val="ListParagraph"/>
        <w:numPr>
          <w:ilvl w:val="1"/>
          <w:numId w:val="10"/>
        </w:numPr>
        <w:tabs>
          <w:tab w:val="left" w:pos="911"/>
        </w:tabs>
        <w:ind w:left="720" w:hanging="720"/>
      </w:pPr>
      <w:r w:rsidRPr="00B106AA">
        <w:t xml:space="preserve">It is agreed that </w:t>
      </w:r>
      <w:r w:rsidR="00ED3A4C" w:rsidRPr="00B106AA">
        <w:t xml:space="preserve">Allottee(s) shall not be entitled to transfer or assign the rights, entitlements and obligations under this Agreement to any third party, without the prior written consent from the Promoter, which shall be granted subject to the then existing policy of the Promoter including with regard to payment of the charges in case of such transfer / assignment. </w:t>
      </w:r>
    </w:p>
    <w:p w14:paraId="64D90F8F" w14:textId="77777777" w:rsidR="00684AAE" w:rsidRPr="00B106AA" w:rsidRDefault="00684AAE" w:rsidP="00771734">
      <w:pPr>
        <w:pStyle w:val="BodyText"/>
        <w:ind w:left="720" w:hanging="720"/>
        <w:rPr>
          <w:sz w:val="22"/>
          <w:szCs w:val="22"/>
        </w:rPr>
      </w:pPr>
    </w:p>
    <w:p w14:paraId="7636CE57" w14:textId="77777777" w:rsidR="00684AAE" w:rsidRPr="00B106AA" w:rsidRDefault="00684AAE" w:rsidP="00E83DE3">
      <w:pPr>
        <w:pStyle w:val="ListParagraph"/>
        <w:numPr>
          <w:ilvl w:val="1"/>
          <w:numId w:val="10"/>
        </w:numPr>
        <w:tabs>
          <w:tab w:val="left" w:pos="911"/>
        </w:tabs>
        <w:ind w:left="720" w:hanging="720"/>
      </w:pPr>
      <w:r w:rsidRPr="00B106AA">
        <w:t xml:space="preserve">For avoidance of any doubt, any proposal for addition / deletion of names as </w:t>
      </w:r>
      <w:r w:rsidR="00DB59DB" w:rsidRPr="00B106AA">
        <w:t>an</w:t>
      </w:r>
      <w:r w:rsidRPr="00B106AA">
        <w:t xml:space="preserve"> Allottee(s) shall be deemed to be a transfer/ assignment of allotment and Allottee(s) will be liable to pay transfer / administrative charges </w:t>
      </w:r>
      <w:r w:rsidR="0024298B" w:rsidRPr="00B106AA">
        <w:t>set forth under Clause 27.1 above</w:t>
      </w:r>
      <w:r w:rsidR="007F43CB" w:rsidRPr="00B106AA">
        <w:t xml:space="preserve">. </w:t>
      </w:r>
      <w:r w:rsidR="00DB59DB" w:rsidRPr="00B106AA">
        <w:t>However, a</w:t>
      </w:r>
      <w:r w:rsidRPr="00B106AA">
        <w:t xml:space="preserve"> case of </w:t>
      </w:r>
      <w:r w:rsidR="00DB59DB" w:rsidRPr="00B106AA">
        <w:t xml:space="preserve">addition / </w:t>
      </w:r>
      <w:r w:rsidRPr="00B106AA">
        <w:t>deletion of Allottee’s spouse, children, and parents</w:t>
      </w:r>
      <w:r w:rsidR="00DB59DB" w:rsidRPr="00B106AA">
        <w:t>,</w:t>
      </w:r>
      <w:r w:rsidRPr="00B106AA">
        <w:t xml:space="preserve"> shall not attract any transfer charges and the Allottee(s) shall submit documentary evidence to prove that such persons are related to </w:t>
      </w:r>
      <w:r w:rsidRPr="00B106AA">
        <w:lastRenderedPageBreak/>
        <w:t>him/her in the said manner. For executing</w:t>
      </w:r>
      <w:r w:rsidR="00E83DE3" w:rsidRPr="00B106AA">
        <w:t xml:space="preserve"> </w:t>
      </w:r>
      <w:r w:rsidRPr="00B106AA">
        <w:t xml:space="preserve">such request Allottee(s) must provide the relevant documents as demanded/required by the </w:t>
      </w:r>
      <w:r w:rsidR="009E13CE" w:rsidRPr="00B106AA">
        <w:t xml:space="preserve">Promoter. </w:t>
      </w:r>
      <w:r w:rsidR="00D67E41" w:rsidRPr="00B106AA">
        <w:t>Allotee</w:t>
      </w:r>
      <w:r w:rsidR="009C7DDE" w:rsidRPr="00B106AA">
        <w:t>(s)</w:t>
      </w:r>
      <w:r w:rsidR="00D67E41" w:rsidRPr="00B106AA">
        <w:t xml:space="preserve"> shall be responsible for all legal/ monetary or any other consequences that may arise from such transfer.</w:t>
      </w:r>
    </w:p>
    <w:p w14:paraId="2F96E74D" w14:textId="77777777" w:rsidR="00684AAE" w:rsidRPr="00B106AA" w:rsidRDefault="00684AAE" w:rsidP="00771734">
      <w:pPr>
        <w:pStyle w:val="BodyText"/>
        <w:ind w:left="720" w:hanging="720"/>
        <w:rPr>
          <w:sz w:val="22"/>
          <w:szCs w:val="22"/>
        </w:rPr>
      </w:pPr>
    </w:p>
    <w:p w14:paraId="4B344D03" w14:textId="77777777" w:rsidR="00684AAE" w:rsidRPr="00B106AA" w:rsidRDefault="00684AAE" w:rsidP="00771734">
      <w:pPr>
        <w:pStyle w:val="ListParagraph"/>
        <w:numPr>
          <w:ilvl w:val="1"/>
          <w:numId w:val="10"/>
        </w:numPr>
        <w:tabs>
          <w:tab w:val="left" w:pos="911"/>
        </w:tabs>
        <w:ind w:left="720" w:hanging="720"/>
      </w:pPr>
      <w:r w:rsidRPr="00B106AA">
        <w:t>All taxes including GST and cess on the transfer / administrative charges shall be borne and paid by the Allottee(s)</w:t>
      </w:r>
    </w:p>
    <w:p w14:paraId="307B5657" w14:textId="77777777" w:rsidR="00684AAE" w:rsidRPr="00B106AA" w:rsidRDefault="00684AAE" w:rsidP="00771734">
      <w:pPr>
        <w:pStyle w:val="BodyText"/>
        <w:ind w:left="720" w:hanging="720"/>
        <w:rPr>
          <w:sz w:val="22"/>
          <w:szCs w:val="22"/>
        </w:rPr>
      </w:pPr>
    </w:p>
    <w:p w14:paraId="06AC10D0" w14:textId="77777777" w:rsidR="00684AAE" w:rsidRPr="00B106AA" w:rsidRDefault="00684AAE" w:rsidP="00771734">
      <w:pPr>
        <w:pStyle w:val="ListParagraph"/>
        <w:numPr>
          <w:ilvl w:val="1"/>
          <w:numId w:val="10"/>
        </w:numPr>
        <w:tabs>
          <w:tab w:val="left" w:pos="911"/>
        </w:tabs>
        <w:ind w:left="720" w:hanging="720"/>
      </w:pPr>
      <w:r w:rsidRPr="00B106AA">
        <w:t>In cases of transfer by way of succession, there shall not be any such transfer / administrative charges, provided the legal heirs / beneficiary(ies) of the Allottee(s) furnish relevant documents to the Promoter setting out their rights and entitlements in this regard.</w:t>
      </w:r>
    </w:p>
    <w:p w14:paraId="120DC0CD" w14:textId="77777777" w:rsidR="00684AAE" w:rsidRPr="00B106AA" w:rsidRDefault="00684AAE" w:rsidP="00771734">
      <w:pPr>
        <w:pStyle w:val="BodyText"/>
        <w:ind w:left="720" w:hanging="720"/>
        <w:rPr>
          <w:sz w:val="22"/>
          <w:szCs w:val="22"/>
        </w:rPr>
      </w:pPr>
    </w:p>
    <w:p w14:paraId="34AA25A8" w14:textId="77777777" w:rsidR="00684AAE" w:rsidRPr="00B106AA" w:rsidRDefault="00684AAE" w:rsidP="00771734">
      <w:pPr>
        <w:pStyle w:val="ListParagraph"/>
        <w:numPr>
          <w:ilvl w:val="1"/>
          <w:numId w:val="10"/>
        </w:numPr>
        <w:tabs>
          <w:tab w:val="left" w:pos="911"/>
        </w:tabs>
        <w:ind w:left="720" w:hanging="720"/>
      </w:pPr>
      <w:r w:rsidRPr="00B106AA">
        <w:t xml:space="preserve">All the provisions contained herein and the obligations arising hereunder in respect of the </w:t>
      </w:r>
      <w:r w:rsidR="00D9090E" w:rsidRPr="00B106AA">
        <w:t xml:space="preserve">Independent </w:t>
      </w:r>
      <w:r w:rsidR="005E23EF" w:rsidRPr="00B106AA">
        <w:t>Floor Residence</w:t>
      </w:r>
      <w:r w:rsidRPr="00B106AA">
        <w:t xml:space="preserve"> shall equally be applicable to and enforceable against any and all transferee / assignee / legal heirs / beneficiary(ies) of the Allottee(s), as all obligations mentioned herein shall go along with the </w:t>
      </w:r>
      <w:r w:rsidR="009960AF" w:rsidRPr="00B106AA">
        <w:t xml:space="preserve">Said </w:t>
      </w:r>
      <w:r w:rsidR="00D9090E" w:rsidRPr="00B106AA">
        <w:t xml:space="preserve">Independent </w:t>
      </w:r>
      <w:r w:rsidR="005E23EF" w:rsidRPr="00B106AA">
        <w:t>Floor Residence</w:t>
      </w:r>
      <w:r w:rsidRPr="00B106AA">
        <w:t xml:space="preserve"> for all intents and purposes.</w:t>
      </w:r>
    </w:p>
    <w:p w14:paraId="7E7365CF" w14:textId="77777777" w:rsidR="00E83DE3" w:rsidRPr="00B106AA" w:rsidRDefault="00E83DE3" w:rsidP="00E83DE3">
      <w:pPr>
        <w:pStyle w:val="Heading1"/>
        <w:tabs>
          <w:tab w:val="left" w:pos="910"/>
          <w:tab w:val="left" w:pos="911"/>
        </w:tabs>
        <w:ind w:left="720" w:firstLine="0"/>
        <w:rPr>
          <w:sz w:val="22"/>
          <w:szCs w:val="22"/>
        </w:rPr>
      </w:pPr>
    </w:p>
    <w:p w14:paraId="2C15B6DA" w14:textId="77777777" w:rsidR="001355FC" w:rsidRPr="00B106AA" w:rsidRDefault="001355FC" w:rsidP="00E8403B">
      <w:pPr>
        <w:pStyle w:val="Heading1"/>
        <w:numPr>
          <w:ilvl w:val="0"/>
          <w:numId w:val="10"/>
        </w:numPr>
        <w:tabs>
          <w:tab w:val="left" w:pos="910"/>
          <w:tab w:val="left" w:pos="911"/>
        </w:tabs>
        <w:ind w:left="720" w:hanging="720"/>
      </w:pPr>
      <w:r w:rsidRPr="00B106AA">
        <w:rPr>
          <w:sz w:val="22"/>
          <w:szCs w:val="22"/>
        </w:rPr>
        <w:t>INDEMNITY:</w:t>
      </w:r>
    </w:p>
    <w:p w14:paraId="58149E63" w14:textId="77777777" w:rsidR="00EA1EE9" w:rsidRPr="00B106AA" w:rsidRDefault="00EA1EE9" w:rsidP="00E8403B">
      <w:pPr>
        <w:pStyle w:val="Heading1"/>
        <w:tabs>
          <w:tab w:val="left" w:pos="910"/>
          <w:tab w:val="left" w:pos="911"/>
        </w:tabs>
        <w:ind w:left="720" w:firstLine="0"/>
      </w:pPr>
    </w:p>
    <w:p w14:paraId="2A0D29F6" w14:textId="77777777" w:rsidR="001355FC" w:rsidRPr="00B106AA" w:rsidRDefault="001355FC" w:rsidP="00E8403B">
      <w:pPr>
        <w:ind w:left="709"/>
        <w:jc w:val="both"/>
      </w:pPr>
      <w:r w:rsidRPr="00B106AA">
        <w:t>The Allottee(s) undertakes to indemnify and keep the Promoter, its nominees and its officers/employees harmless from and against any actions, suits, claims, proceedings, damages, liabilities,  losses,  expenses  or  costs  (“</w:t>
      </w:r>
      <w:r w:rsidRPr="00B106AA">
        <w:rPr>
          <w:b/>
        </w:rPr>
        <w:t>Claims</w:t>
      </w:r>
      <w:r w:rsidRPr="00B106AA">
        <w:t xml:space="preserve">”)  which  may  be  faced,  suffered,  inflicted  or incurred by the </w:t>
      </w:r>
      <w:r w:rsidR="00091BB8" w:rsidRPr="00B106AA">
        <w:t>Promoter</w:t>
      </w:r>
      <w:r w:rsidRPr="00B106AA">
        <w:t xml:space="preserve"> as consequence of breach of any of the terms and condition of this Agreement </w:t>
      </w:r>
      <w:r w:rsidR="009960AF" w:rsidRPr="00B106AA">
        <w:t xml:space="preserve">by the Allottee(s) </w:t>
      </w:r>
      <w:r w:rsidRPr="00B106AA">
        <w:t>as also of any of its representations or warranties not being found to be true at any point of time or any other act or omission on the part of the Allottee</w:t>
      </w:r>
      <w:r w:rsidR="00091BB8" w:rsidRPr="00B106AA">
        <w:t>(s)</w:t>
      </w:r>
      <w:r w:rsidRPr="00B106AA">
        <w:t xml:space="preserve"> or on the part of his/her/its/their personnel and/or representatives. It is agreed that the Allottee</w:t>
      </w:r>
      <w:r w:rsidR="001462E5" w:rsidRPr="00B106AA">
        <w:t>(s)</w:t>
      </w:r>
      <w:r w:rsidRPr="00B106AA">
        <w:t xml:space="preserve"> shall be responsible for the failure to comply with the obligations herein or for the occurrence of any hazard within the </w:t>
      </w:r>
      <w:r w:rsidR="00DC31C5" w:rsidRPr="00B106AA">
        <w:t>Floor Residence</w:t>
      </w:r>
      <w:r w:rsidRPr="00B106AA">
        <w:t xml:space="preserve"> due to the Allottee</w:t>
      </w:r>
      <w:r w:rsidR="00DC31C5" w:rsidRPr="00B106AA">
        <w:t>(s)</w:t>
      </w:r>
      <w:r w:rsidRPr="00B106AA">
        <w:t xml:space="preserve"> willful misconduct and/or negligence. In such an event, the Allottee</w:t>
      </w:r>
      <w:r w:rsidR="00811F12" w:rsidRPr="00B106AA">
        <w:t>(s)</w:t>
      </w:r>
      <w:r w:rsidRPr="00B106AA">
        <w:t xml:space="preserve"> shall keep and hold the </w:t>
      </w:r>
      <w:r w:rsidR="00B35A70" w:rsidRPr="00B106AA">
        <w:t>Promoter</w:t>
      </w:r>
      <w:r w:rsidRPr="00B106AA">
        <w:t xml:space="preserve"> fully indemnified for the quantum of loss, penalty caused or borne by the </w:t>
      </w:r>
      <w:r w:rsidR="00811F12" w:rsidRPr="00B106AA">
        <w:t>Promoter</w:t>
      </w:r>
      <w:r w:rsidRPr="00B106AA">
        <w:t xml:space="preserve">, claims or demands raised on the </w:t>
      </w:r>
      <w:r w:rsidR="00C70D05" w:rsidRPr="00B106AA">
        <w:t xml:space="preserve">Promoter </w:t>
      </w:r>
      <w:r w:rsidRPr="00B106AA">
        <w:t>due to such willful misconduct and/or negligence on the part of the Allottee</w:t>
      </w:r>
      <w:r w:rsidR="006A2263" w:rsidRPr="00B106AA">
        <w:t>(s)</w:t>
      </w:r>
      <w:r w:rsidRPr="00B106AA">
        <w:t>.</w:t>
      </w:r>
    </w:p>
    <w:p w14:paraId="560F8EB8" w14:textId="77777777" w:rsidR="001355FC" w:rsidRPr="00B106AA" w:rsidRDefault="001355FC" w:rsidP="00E8403B">
      <w:pPr>
        <w:pStyle w:val="Heading1"/>
        <w:tabs>
          <w:tab w:val="left" w:pos="910"/>
          <w:tab w:val="left" w:pos="911"/>
        </w:tabs>
        <w:ind w:left="720" w:firstLine="0"/>
        <w:rPr>
          <w:sz w:val="22"/>
          <w:szCs w:val="22"/>
        </w:rPr>
      </w:pPr>
    </w:p>
    <w:p w14:paraId="2DE30635"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FURTHER ASSURANCES:</w:t>
      </w:r>
    </w:p>
    <w:p w14:paraId="7971DF2A" w14:textId="77777777" w:rsidR="00684AAE" w:rsidRPr="00B106AA" w:rsidRDefault="00684AAE" w:rsidP="00771734">
      <w:pPr>
        <w:pStyle w:val="BodyText"/>
        <w:ind w:left="720" w:hanging="720"/>
        <w:rPr>
          <w:b/>
          <w:sz w:val="22"/>
          <w:szCs w:val="22"/>
        </w:rPr>
      </w:pPr>
    </w:p>
    <w:p w14:paraId="208B4C24" w14:textId="77777777" w:rsidR="00684AAE" w:rsidRPr="00B106AA" w:rsidRDefault="00684AAE" w:rsidP="00E83DE3">
      <w:pPr>
        <w:pStyle w:val="BodyText"/>
        <w:ind w:left="720"/>
        <w:jc w:val="both"/>
        <w:rPr>
          <w:sz w:val="22"/>
          <w:szCs w:val="22"/>
        </w:rPr>
      </w:pPr>
      <w:r w:rsidRPr="00B106AA">
        <w:rPr>
          <w:sz w:val="22"/>
          <w:szCs w:val="22"/>
        </w:rPr>
        <w:t>Both Parties agree that they shall execute, acknowledge and deliver to the other, such instruments and take such other actions, in addition to the instruments and actions specifically provided for herein, as may be reasonably required in order to effectuate the provisions of this Agreement or of any transaction contemplated herein or to confirm or perfect any right to be created or transferred hereunder or pursuant to any such transaction.</w:t>
      </w:r>
    </w:p>
    <w:p w14:paraId="1AF4BA8D" w14:textId="77777777" w:rsidR="00684AAE" w:rsidRPr="00B106AA" w:rsidRDefault="00684AAE" w:rsidP="00771734">
      <w:pPr>
        <w:pStyle w:val="BodyText"/>
        <w:ind w:left="720" w:hanging="720"/>
        <w:rPr>
          <w:sz w:val="22"/>
          <w:szCs w:val="22"/>
        </w:rPr>
      </w:pPr>
    </w:p>
    <w:p w14:paraId="39A572EA"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PLACE OF EXECUTION:</w:t>
      </w:r>
    </w:p>
    <w:p w14:paraId="1B363D9F" w14:textId="77777777" w:rsidR="00684AAE" w:rsidRPr="00B106AA" w:rsidRDefault="00684AAE" w:rsidP="00771734">
      <w:pPr>
        <w:pStyle w:val="BodyText"/>
        <w:ind w:left="720" w:hanging="720"/>
        <w:rPr>
          <w:b/>
          <w:sz w:val="22"/>
          <w:szCs w:val="22"/>
        </w:rPr>
      </w:pPr>
    </w:p>
    <w:p w14:paraId="0AE6C299" w14:textId="77777777" w:rsidR="00684AAE" w:rsidRPr="00B106AA" w:rsidRDefault="00684AAE" w:rsidP="00E83DE3">
      <w:pPr>
        <w:pStyle w:val="BodyText"/>
        <w:ind w:left="720"/>
        <w:jc w:val="both"/>
        <w:rPr>
          <w:sz w:val="22"/>
          <w:szCs w:val="22"/>
        </w:rPr>
      </w:pPr>
      <w:r w:rsidRPr="00B106AA">
        <w:rPr>
          <w:sz w:val="22"/>
          <w:szCs w:val="22"/>
        </w:rPr>
        <w:t>The execution of this Agreement shall be complete only upon its execution by the Promoter through its authorized signatory at the Promoter’s Office, or at some other place, which may be mutually agreed between the Promoter and the Allottee</w:t>
      </w:r>
      <w:r w:rsidR="00955BAC" w:rsidRPr="00B106AA">
        <w:rPr>
          <w:sz w:val="22"/>
          <w:szCs w:val="22"/>
        </w:rPr>
        <w:t>(s)</w:t>
      </w:r>
      <w:r w:rsidRPr="00B106AA">
        <w:rPr>
          <w:sz w:val="22"/>
          <w:szCs w:val="22"/>
        </w:rPr>
        <w:t>. After the Agreement is duly executed by the Allottee</w:t>
      </w:r>
      <w:r w:rsidR="009C7DDE" w:rsidRPr="00B106AA">
        <w:rPr>
          <w:sz w:val="22"/>
          <w:szCs w:val="22"/>
        </w:rPr>
        <w:t>(s)</w:t>
      </w:r>
      <w:r w:rsidRPr="00B106AA">
        <w:rPr>
          <w:sz w:val="22"/>
          <w:szCs w:val="22"/>
        </w:rPr>
        <w:t xml:space="preserve"> and the Promoter or simultaneously with the execution, the said Agreement shall be registered as per provisions of the relevant State Act at Haryana</w:t>
      </w:r>
      <w:r w:rsidR="00FC186C" w:rsidRPr="00B106AA">
        <w:rPr>
          <w:sz w:val="22"/>
          <w:szCs w:val="22"/>
        </w:rPr>
        <w:t>.</w:t>
      </w:r>
      <w:r w:rsidRPr="00B106AA">
        <w:rPr>
          <w:sz w:val="22"/>
          <w:szCs w:val="22"/>
        </w:rPr>
        <w:t xml:space="preserve"> Hence, this Agreement shall be deemed to have been executed at Gurugram.</w:t>
      </w:r>
    </w:p>
    <w:p w14:paraId="51C42625" w14:textId="77777777" w:rsidR="00E83DE3" w:rsidRPr="00B106AA" w:rsidRDefault="00E83DE3" w:rsidP="00E83DE3">
      <w:pPr>
        <w:pStyle w:val="Heading1"/>
        <w:tabs>
          <w:tab w:val="left" w:pos="910"/>
          <w:tab w:val="left" w:pos="911"/>
        </w:tabs>
        <w:ind w:left="720" w:firstLine="0"/>
        <w:rPr>
          <w:sz w:val="22"/>
          <w:szCs w:val="22"/>
        </w:rPr>
      </w:pPr>
    </w:p>
    <w:p w14:paraId="6CF84CFA"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NOTICES:</w:t>
      </w:r>
    </w:p>
    <w:p w14:paraId="0CAE1679" w14:textId="77777777" w:rsidR="00684AAE" w:rsidRPr="00B106AA" w:rsidRDefault="00684AAE" w:rsidP="00771734">
      <w:pPr>
        <w:pStyle w:val="BodyText"/>
        <w:ind w:left="720" w:hanging="720"/>
        <w:rPr>
          <w:b/>
          <w:sz w:val="22"/>
          <w:szCs w:val="22"/>
        </w:rPr>
      </w:pPr>
    </w:p>
    <w:p w14:paraId="0DA0D8FB" w14:textId="77777777" w:rsidR="00684AAE" w:rsidRPr="00B106AA" w:rsidRDefault="00684AAE" w:rsidP="00E83DE3">
      <w:pPr>
        <w:pStyle w:val="BodyText"/>
        <w:ind w:left="720"/>
        <w:jc w:val="both"/>
        <w:rPr>
          <w:sz w:val="22"/>
          <w:szCs w:val="22"/>
        </w:rPr>
      </w:pPr>
      <w:r w:rsidRPr="00B106AA">
        <w:rPr>
          <w:sz w:val="22"/>
          <w:szCs w:val="22"/>
        </w:rPr>
        <w:t>That all notices to be served on the Allottee(s) and the Promoter as contemplated by this Agreement shall be deemed to have been duly served if sent to the Allottee(s) or the Promoter by Registered Post at their respective addresses specified below:</w:t>
      </w:r>
    </w:p>
    <w:p w14:paraId="6EB0D16C" w14:textId="77777777" w:rsidR="00684AAE" w:rsidRPr="00B106AA" w:rsidRDefault="00684AAE" w:rsidP="00771734">
      <w:pPr>
        <w:pStyle w:val="BodyText"/>
        <w:ind w:left="720" w:hanging="720"/>
        <w:rPr>
          <w:sz w:val="22"/>
          <w:szCs w:val="22"/>
        </w:rPr>
      </w:pPr>
    </w:p>
    <w:p w14:paraId="105F1DF0" w14:textId="77777777" w:rsidR="00684AAE" w:rsidRPr="00B106AA" w:rsidRDefault="00684AAE" w:rsidP="00E83DE3">
      <w:pPr>
        <w:pStyle w:val="Heading2"/>
        <w:ind w:left="720"/>
        <w:jc w:val="both"/>
        <w:rPr>
          <w:sz w:val="22"/>
          <w:szCs w:val="22"/>
          <w:u w:val="none"/>
        </w:rPr>
      </w:pPr>
      <w:r w:rsidRPr="00B106AA">
        <w:rPr>
          <w:sz w:val="22"/>
          <w:szCs w:val="22"/>
          <w:u w:val="thick"/>
        </w:rPr>
        <w:lastRenderedPageBreak/>
        <w:t>To the Allottee(s)</w:t>
      </w:r>
    </w:p>
    <w:p w14:paraId="2C0C43D9" w14:textId="77777777" w:rsidR="00684AAE" w:rsidRPr="00B106AA" w:rsidRDefault="00684AAE" w:rsidP="00E83DE3">
      <w:pPr>
        <w:pStyle w:val="BodyText"/>
        <w:ind w:left="720"/>
        <w:rPr>
          <w:b/>
          <w:i/>
          <w:sz w:val="22"/>
          <w:szCs w:val="22"/>
        </w:rPr>
      </w:pPr>
    </w:p>
    <w:p w14:paraId="6D93B67E" w14:textId="77777777" w:rsidR="00684AAE" w:rsidRPr="00B106AA" w:rsidRDefault="00684AAE" w:rsidP="00E83DE3">
      <w:pPr>
        <w:pStyle w:val="BodyText"/>
        <w:ind w:left="720"/>
        <w:rPr>
          <w:sz w:val="22"/>
          <w:szCs w:val="22"/>
        </w:rPr>
      </w:pPr>
      <w:r w:rsidRPr="00B106AA">
        <w:rPr>
          <w:sz w:val="22"/>
          <w:szCs w:val="22"/>
        </w:rPr>
        <w:t>Name of Allottee: [</w:t>
      </w:r>
      <w:r w:rsidRPr="00B106AA">
        <w:rPr>
          <w:sz w:val="22"/>
          <w:szCs w:val="22"/>
        </w:rPr>
        <w:sym w:font="Symbol" w:char="F0B7"/>
      </w:r>
      <w:r w:rsidRPr="00B106AA">
        <w:rPr>
          <w:sz w:val="22"/>
          <w:szCs w:val="22"/>
        </w:rPr>
        <w:t>]</w:t>
      </w:r>
    </w:p>
    <w:p w14:paraId="56CCF7BC" w14:textId="77777777" w:rsidR="00684AAE" w:rsidRPr="00B106AA" w:rsidRDefault="00684AAE" w:rsidP="00E83DE3">
      <w:pPr>
        <w:pStyle w:val="BodyText"/>
        <w:ind w:left="720"/>
        <w:rPr>
          <w:sz w:val="22"/>
          <w:szCs w:val="22"/>
        </w:rPr>
      </w:pPr>
    </w:p>
    <w:p w14:paraId="1048B9CC" w14:textId="77777777" w:rsidR="00684AAE" w:rsidRPr="00B106AA" w:rsidRDefault="00684AAE" w:rsidP="00E83DE3">
      <w:pPr>
        <w:pStyle w:val="BodyText"/>
        <w:tabs>
          <w:tab w:val="left" w:pos="5955"/>
        </w:tabs>
        <w:ind w:left="720"/>
        <w:rPr>
          <w:sz w:val="22"/>
          <w:szCs w:val="22"/>
        </w:rPr>
      </w:pPr>
      <w:r w:rsidRPr="00B106AA">
        <w:rPr>
          <w:sz w:val="22"/>
          <w:szCs w:val="22"/>
        </w:rPr>
        <w:t xml:space="preserve">S/o, W/o, D/o </w:t>
      </w:r>
      <w:r w:rsidRPr="00B106AA">
        <w:rPr>
          <w:sz w:val="22"/>
          <w:szCs w:val="22"/>
          <w:u w:val="single"/>
        </w:rPr>
        <w:t xml:space="preserve"> </w:t>
      </w:r>
      <w:r w:rsidRPr="00B106AA">
        <w:rPr>
          <w:sz w:val="22"/>
          <w:szCs w:val="22"/>
          <w:u w:val="single"/>
        </w:rPr>
        <w:tab/>
      </w:r>
    </w:p>
    <w:p w14:paraId="510C7A0F" w14:textId="77777777" w:rsidR="00684AAE" w:rsidRPr="00B106AA" w:rsidRDefault="00684AAE" w:rsidP="00E83DE3">
      <w:pPr>
        <w:pStyle w:val="BodyText"/>
        <w:ind w:left="720"/>
        <w:rPr>
          <w:sz w:val="22"/>
          <w:szCs w:val="22"/>
        </w:rPr>
      </w:pPr>
    </w:p>
    <w:p w14:paraId="66B37F11" w14:textId="77777777" w:rsidR="00684AAE" w:rsidRPr="00B106AA" w:rsidRDefault="00684AAE" w:rsidP="00E83DE3">
      <w:pPr>
        <w:ind w:left="720"/>
      </w:pPr>
      <w:r w:rsidRPr="00B106AA">
        <w:t>Address: [</w:t>
      </w:r>
      <w:r w:rsidRPr="00B106AA">
        <w:sym w:font="Symbol" w:char="F0B7"/>
      </w:r>
      <w:r w:rsidRPr="00B106AA">
        <w:t>]</w:t>
      </w:r>
    </w:p>
    <w:p w14:paraId="0F1EA56A" w14:textId="77777777" w:rsidR="00684AAE" w:rsidRPr="00B106AA" w:rsidRDefault="00684AAE" w:rsidP="00E83DE3">
      <w:pPr>
        <w:pStyle w:val="BodyText"/>
        <w:ind w:left="720"/>
        <w:rPr>
          <w:sz w:val="22"/>
          <w:szCs w:val="22"/>
        </w:rPr>
      </w:pPr>
    </w:p>
    <w:p w14:paraId="25BC9F1D" w14:textId="77777777" w:rsidR="00684AAE" w:rsidRPr="00B106AA" w:rsidRDefault="00684AAE" w:rsidP="00E83DE3">
      <w:pPr>
        <w:pStyle w:val="Heading2"/>
        <w:ind w:left="720"/>
        <w:rPr>
          <w:sz w:val="22"/>
          <w:szCs w:val="22"/>
          <w:u w:val="none"/>
        </w:rPr>
      </w:pPr>
      <w:commentRangeStart w:id="26"/>
      <w:r w:rsidRPr="00B106AA">
        <w:rPr>
          <w:sz w:val="22"/>
          <w:szCs w:val="22"/>
          <w:u w:val="thick"/>
        </w:rPr>
        <w:t>To the Promoter</w:t>
      </w:r>
    </w:p>
    <w:p w14:paraId="5030D993" w14:textId="77777777" w:rsidR="00684AAE" w:rsidRPr="00B106AA" w:rsidRDefault="00684AAE" w:rsidP="00E83DE3">
      <w:pPr>
        <w:pStyle w:val="BodyText"/>
        <w:ind w:left="720"/>
        <w:rPr>
          <w:b/>
          <w:i/>
          <w:sz w:val="22"/>
          <w:szCs w:val="22"/>
        </w:rPr>
      </w:pPr>
    </w:p>
    <w:p w14:paraId="7D17C586" w14:textId="77777777" w:rsidR="00684AAE" w:rsidRPr="00B106AA" w:rsidRDefault="00E83DE3" w:rsidP="00E83DE3">
      <w:pPr>
        <w:pStyle w:val="BodyText"/>
        <w:ind w:left="720"/>
        <w:rPr>
          <w:sz w:val="22"/>
          <w:szCs w:val="22"/>
        </w:rPr>
      </w:pPr>
      <w:r w:rsidRPr="00B106AA">
        <w:rPr>
          <w:sz w:val="22"/>
          <w:szCs w:val="22"/>
          <w:rPrChange w:id="27" w:author="Vinit Jain" w:date="2021-12-02T12:28:00Z">
            <w:rPr>
              <w:sz w:val="22"/>
              <w:szCs w:val="22"/>
              <w:highlight w:val="yellow"/>
            </w:rPr>
          </w:rPrChange>
        </w:rPr>
        <w:t>_____________________________</w:t>
      </w:r>
      <w:r w:rsidR="007530DB" w:rsidRPr="00B106AA">
        <w:rPr>
          <w:sz w:val="22"/>
          <w:szCs w:val="22"/>
          <w:rPrChange w:id="28" w:author="Vinit Jain" w:date="2021-12-02T12:28:00Z">
            <w:rPr>
              <w:sz w:val="22"/>
              <w:szCs w:val="22"/>
              <w:highlight w:val="yellow"/>
            </w:rPr>
          </w:rPrChange>
        </w:rPr>
        <w:t>___</w:t>
      </w:r>
      <w:commentRangeEnd w:id="26"/>
      <w:r w:rsidR="0001249E" w:rsidRPr="00B106AA">
        <w:rPr>
          <w:rStyle w:val="CommentReference"/>
        </w:rPr>
        <w:commentReference w:id="26"/>
      </w:r>
    </w:p>
    <w:p w14:paraId="14019FD1" w14:textId="77777777" w:rsidR="00684AAE" w:rsidRPr="00B106AA" w:rsidRDefault="00684AAE" w:rsidP="00E83DE3">
      <w:pPr>
        <w:pStyle w:val="BodyText"/>
        <w:ind w:left="720"/>
        <w:rPr>
          <w:sz w:val="22"/>
          <w:szCs w:val="22"/>
        </w:rPr>
      </w:pPr>
    </w:p>
    <w:p w14:paraId="1D5CCB67" w14:textId="77777777" w:rsidR="00684AAE" w:rsidRPr="00B106AA" w:rsidRDefault="00684AAE" w:rsidP="00E83DE3">
      <w:pPr>
        <w:pStyle w:val="Heading1"/>
        <w:ind w:left="720" w:firstLine="0"/>
        <w:rPr>
          <w:sz w:val="22"/>
          <w:szCs w:val="22"/>
        </w:rPr>
      </w:pPr>
      <w:r w:rsidRPr="00B106AA">
        <w:rPr>
          <w:sz w:val="22"/>
          <w:szCs w:val="22"/>
        </w:rPr>
        <w:t>With a copy to:</w:t>
      </w:r>
    </w:p>
    <w:p w14:paraId="0BF3E3EC" w14:textId="77777777" w:rsidR="00684AAE" w:rsidRPr="00B106AA" w:rsidRDefault="00684AAE" w:rsidP="00E83DE3">
      <w:pPr>
        <w:pStyle w:val="BodyText"/>
        <w:ind w:left="720"/>
        <w:rPr>
          <w:b/>
          <w:sz w:val="22"/>
          <w:szCs w:val="22"/>
        </w:rPr>
      </w:pPr>
    </w:p>
    <w:p w14:paraId="267B7C60" w14:textId="77777777" w:rsidR="00684AAE" w:rsidRPr="00B106AA" w:rsidRDefault="00E83DE3" w:rsidP="00E83DE3">
      <w:pPr>
        <w:pStyle w:val="BodyText"/>
        <w:ind w:left="720"/>
        <w:rPr>
          <w:sz w:val="22"/>
          <w:szCs w:val="22"/>
        </w:rPr>
      </w:pPr>
      <w:r w:rsidRPr="00B106AA">
        <w:rPr>
          <w:sz w:val="22"/>
          <w:szCs w:val="22"/>
        </w:rPr>
        <w:t>________________________________</w:t>
      </w:r>
      <w:r w:rsidR="00684AAE" w:rsidRPr="00B106AA">
        <w:rPr>
          <w:sz w:val="22"/>
          <w:szCs w:val="22"/>
        </w:rPr>
        <w:t>.</w:t>
      </w:r>
    </w:p>
    <w:p w14:paraId="6A5F25B8" w14:textId="77777777" w:rsidR="00684AAE" w:rsidRPr="00B106AA" w:rsidRDefault="00684AAE" w:rsidP="00771734">
      <w:pPr>
        <w:pStyle w:val="BodyText"/>
        <w:ind w:left="720" w:hanging="720"/>
        <w:rPr>
          <w:sz w:val="22"/>
          <w:szCs w:val="22"/>
        </w:rPr>
      </w:pPr>
    </w:p>
    <w:p w14:paraId="5F37028C" w14:textId="77777777" w:rsidR="00684AAE" w:rsidRPr="00B106AA" w:rsidRDefault="00684AAE" w:rsidP="00E83DE3">
      <w:pPr>
        <w:pStyle w:val="BodyText"/>
        <w:ind w:left="720"/>
        <w:jc w:val="both"/>
        <w:rPr>
          <w:sz w:val="22"/>
          <w:szCs w:val="22"/>
        </w:rPr>
      </w:pPr>
      <w:r w:rsidRPr="00B106AA">
        <w:rPr>
          <w:sz w:val="22"/>
          <w:szCs w:val="22"/>
        </w:rPr>
        <w:t xml:space="preserve">It shall be the duty of the Allottee(s) and the Promoter to inform each other of any change in </w:t>
      </w:r>
      <w:r w:rsidR="0024298B" w:rsidRPr="00B106AA">
        <w:rPr>
          <w:sz w:val="22"/>
          <w:szCs w:val="22"/>
        </w:rPr>
        <w:t xml:space="preserve">communication details and/or </w:t>
      </w:r>
      <w:r w:rsidRPr="00B106AA">
        <w:rPr>
          <w:sz w:val="22"/>
          <w:szCs w:val="22"/>
        </w:rPr>
        <w:t xml:space="preserve">address subsequent to the execution of this Agreement by Registered Post </w:t>
      </w:r>
      <w:r w:rsidR="00606135" w:rsidRPr="00B106AA">
        <w:rPr>
          <w:sz w:val="22"/>
          <w:szCs w:val="22"/>
        </w:rPr>
        <w:t xml:space="preserve">/ Courier </w:t>
      </w:r>
      <w:r w:rsidRPr="00B106AA">
        <w:rPr>
          <w:sz w:val="22"/>
          <w:szCs w:val="22"/>
        </w:rPr>
        <w:t xml:space="preserve">failing which all communications and letters posted at the above </w:t>
      </w:r>
      <w:r w:rsidR="0024298B" w:rsidRPr="00B106AA">
        <w:rPr>
          <w:sz w:val="22"/>
          <w:szCs w:val="22"/>
        </w:rPr>
        <w:t xml:space="preserve">communication details and/or </w:t>
      </w:r>
      <w:r w:rsidRPr="00B106AA">
        <w:rPr>
          <w:sz w:val="22"/>
          <w:szCs w:val="22"/>
        </w:rPr>
        <w:t>address shall be deemed to have been received by the Promoter or the Allottee(s), as the case may be.</w:t>
      </w:r>
    </w:p>
    <w:p w14:paraId="5C69949E" w14:textId="77777777" w:rsidR="00684AAE" w:rsidRPr="00B106AA" w:rsidRDefault="00684AAE" w:rsidP="00771734">
      <w:pPr>
        <w:pStyle w:val="BodyText"/>
        <w:ind w:left="720" w:hanging="720"/>
        <w:rPr>
          <w:sz w:val="22"/>
          <w:szCs w:val="22"/>
        </w:rPr>
      </w:pPr>
    </w:p>
    <w:p w14:paraId="5977507B" w14:textId="77777777" w:rsidR="00684AAE" w:rsidRPr="00B106AA" w:rsidRDefault="00684AAE" w:rsidP="00E83DE3">
      <w:pPr>
        <w:pStyle w:val="BodyText"/>
        <w:ind w:left="720"/>
        <w:jc w:val="both"/>
        <w:rPr>
          <w:sz w:val="22"/>
          <w:szCs w:val="22"/>
        </w:rPr>
      </w:pPr>
      <w:r w:rsidRPr="00B106AA">
        <w:rPr>
          <w:sz w:val="22"/>
          <w:szCs w:val="22"/>
        </w:rPr>
        <w:t xml:space="preserve">In all communications to the </w:t>
      </w:r>
      <w:r w:rsidR="005A1C8F" w:rsidRPr="00B106AA">
        <w:rPr>
          <w:sz w:val="22"/>
          <w:szCs w:val="22"/>
        </w:rPr>
        <w:t>Promoter</w:t>
      </w:r>
      <w:r w:rsidRPr="00B106AA">
        <w:rPr>
          <w:sz w:val="22"/>
          <w:szCs w:val="22"/>
        </w:rPr>
        <w:t xml:space="preserve">, the reference to the </w:t>
      </w:r>
      <w:r w:rsidR="00220495" w:rsidRPr="00B106AA">
        <w:rPr>
          <w:sz w:val="22"/>
          <w:szCs w:val="22"/>
        </w:rPr>
        <w:t xml:space="preserve">Said </w:t>
      </w:r>
      <w:r w:rsidR="00D9090E" w:rsidRPr="00B106AA">
        <w:rPr>
          <w:sz w:val="22"/>
          <w:szCs w:val="22"/>
        </w:rPr>
        <w:t xml:space="preserve">Independent </w:t>
      </w:r>
      <w:r w:rsidR="005E23EF" w:rsidRPr="00B106AA">
        <w:rPr>
          <w:sz w:val="22"/>
          <w:szCs w:val="22"/>
        </w:rPr>
        <w:t>Floor Residence</w:t>
      </w:r>
      <w:r w:rsidRPr="00B106AA">
        <w:rPr>
          <w:sz w:val="22"/>
          <w:szCs w:val="22"/>
        </w:rPr>
        <w:t xml:space="preserve"> identification number/ address must be mentioned clearly.</w:t>
      </w:r>
    </w:p>
    <w:p w14:paraId="51576BC7" w14:textId="77777777" w:rsidR="00684AAE" w:rsidRPr="00B106AA" w:rsidRDefault="00684AAE" w:rsidP="00771734">
      <w:pPr>
        <w:pStyle w:val="BodyText"/>
        <w:ind w:left="720" w:hanging="720"/>
        <w:rPr>
          <w:sz w:val="22"/>
          <w:szCs w:val="22"/>
        </w:rPr>
      </w:pPr>
    </w:p>
    <w:p w14:paraId="21CE9D1E"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JOINT ALLOTTEES:</w:t>
      </w:r>
    </w:p>
    <w:p w14:paraId="0E6E49FD" w14:textId="77777777" w:rsidR="00684AAE" w:rsidRPr="00B106AA" w:rsidRDefault="00684AAE" w:rsidP="00771734">
      <w:pPr>
        <w:pStyle w:val="BodyText"/>
        <w:ind w:left="720" w:hanging="720"/>
        <w:rPr>
          <w:b/>
          <w:sz w:val="22"/>
          <w:szCs w:val="22"/>
        </w:rPr>
      </w:pPr>
    </w:p>
    <w:p w14:paraId="38192A54" w14:textId="77777777" w:rsidR="00684AAE" w:rsidRPr="00B106AA" w:rsidRDefault="00684AAE" w:rsidP="00E83DE3">
      <w:pPr>
        <w:pStyle w:val="BodyText"/>
        <w:ind w:left="720"/>
        <w:jc w:val="both"/>
        <w:rPr>
          <w:sz w:val="22"/>
          <w:szCs w:val="22"/>
        </w:rPr>
      </w:pPr>
      <w:r w:rsidRPr="00B106AA">
        <w:rPr>
          <w:sz w:val="22"/>
          <w:szCs w:val="22"/>
        </w:rPr>
        <w:t>That in case there are joint Allottee(s), all communications shall be sent by the Promoter to the Allottee</w:t>
      </w:r>
      <w:r w:rsidR="00FD39F2" w:rsidRPr="00B106AA">
        <w:rPr>
          <w:sz w:val="22"/>
          <w:szCs w:val="22"/>
        </w:rPr>
        <w:t>(s)</w:t>
      </w:r>
      <w:r w:rsidRPr="00B106AA">
        <w:rPr>
          <w:sz w:val="22"/>
          <w:szCs w:val="22"/>
        </w:rPr>
        <w:t xml:space="preserve"> whose name appears first and at the address given by it, which shall for all intents and purposes be considered as properly served on all the joint Allottee(s). No separate notice/communication will be sent to any other joint Allottee.</w:t>
      </w:r>
    </w:p>
    <w:p w14:paraId="3879B3EE" w14:textId="77777777" w:rsidR="00684AAE" w:rsidRPr="00B106AA" w:rsidRDefault="00684AAE" w:rsidP="00771734">
      <w:pPr>
        <w:pStyle w:val="BodyText"/>
        <w:ind w:left="720" w:hanging="720"/>
        <w:rPr>
          <w:sz w:val="22"/>
          <w:szCs w:val="22"/>
        </w:rPr>
      </w:pPr>
    </w:p>
    <w:p w14:paraId="2FF87C04" w14:textId="77777777" w:rsidR="00684AAE" w:rsidRPr="00B106AA" w:rsidRDefault="00684AAE" w:rsidP="00E83DE3">
      <w:pPr>
        <w:pStyle w:val="BodyText"/>
        <w:ind w:left="720"/>
        <w:jc w:val="both"/>
        <w:rPr>
          <w:sz w:val="22"/>
          <w:szCs w:val="22"/>
        </w:rPr>
      </w:pPr>
      <w:r w:rsidRPr="00B106AA">
        <w:rPr>
          <w:sz w:val="22"/>
          <w:szCs w:val="22"/>
        </w:rPr>
        <w:t xml:space="preserve">The Allottee(s) confirms and agrees that any communication to the email address provided in the </w:t>
      </w:r>
      <w:r w:rsidR="002355BD" w:rsidRPr="00B106AA">
        <w:rPr>
          <w:sz w:val="22"/>
          <w:szCs w:val="22"/>
        </w:rPr>
        <w:t>A</w:t>
      </w:r>
      <w:r w:rsidRPr="00B106AA">
        <w:rPr>
          <w:sz w:val="22"/>
          <w:szCs w:val="22"/>
        </w:rPr>
        <w:t xml:space="preserve">pplication </w:t>
      </w:r>
      <w:r w:rsidR="002355BD" w:rsidRPr="00B106AA">
        <w:rPr>
          <w:sz w:val="22"/>
          <w:szCs w:val="22"/>
        </w:rPr>
        <w:t>Form</w:t>
      </w:r>
      <w:r w:rsidR="006A01DF" w:rsidRPr="00B106AA">
        <w:rPr>
          <w:sz w:val="22"/>
          <w:szCs w:val="22"/>
        </w:rPr>
        <w:t xml:space="preserve"> </w:t>
      </w:r>
      <w:r w:rsidRPr="00B106AA">
        <w:rPr>
          <w:sz w:val="22"/>
          <w:szCs w:val="22"/>
        </w:rPr>
        <w:t xml:space="preserve">for the </w:t>
      </w:r>
      <w:r w:rsidR="004E2B20" w:rsidRPr="00B106AA">
        <w:rPr>
          <w:sz w:val="22"/>
          <w:szCs w:val="22"/>
        </w:rPr>
        <w:t xml:space="preserve">Said </w:t>
      </w:r>
      <w:r w:rsidR="00AF3D1C" w:rsidRPr="00B106AA">
        <w:rPr>
          <w:sz w:val="22"/>
          <w:szCs w:val="22"/>
        </w:rPr>
        <w:t xml:space="preserve">Independence </w:t>
      </w:r>
      <w:r w:rsidR="005E23EF" w:rsidRPr="00B106AA">
        <w:rPr>
          <w:sz w:val="22"/>
          <w:szCs w:val="22"/>
        </w:rPr>
        <w:t>Floor Residence</w:t>
      </w:r>
      <w:r w:rsidRPr="00B106AA">
        <w:rPr>
          <w:sz w:val="22"/>
          <w:szCs w:val="22"/>
        </w:rPr>
        <w:t xml:space="preserve"> shall be considered a valid communication to the Allottee(s).</w:t>
      </w:r>
    </w:p>
    <w:p w14:paraId="6ABA7506" w14:textId="77777777" w:rsidR="00E83DE3" w:rsidRPr="00B106AA" w:rsidRDefault="00E83DE3" w:rsidP="00E83DE3">
      <w:pPr>
        <w:pStyle w:val="Heading1"/>
        <w:tabs>
          <w:tab w:val="left" w:pos="910"/>
          <w:tab w:val="left" w:pos="911"/>
        </w:tabs>
        <w:ind w:left="720" w:firstLine="0"/>
        <w:rPr>
          <w:sz w:val="22"/>
          <w:szCs w:val="22"/>
        </w:rPr>
      </w:pPr>
    </w:p>
    <w:p w14:paraId="0E2863A4"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DUE DILIGENCE:</w:t>
      </w:r>
    </w:p>
    <w:p w14:paraId="3E8332BD" w14:textId="77777777" w:rsidR="00684AAE" w:rsidRPr="00B106AA" w:rsidRDefault="00684AAE" w:rsidP="00771734">
      <w:pPr>
        <w:pStyle w:val="BodyText"/>
        <w:ind w:left="720" w:hanging="720"/>
        <w:rPr>
          <w:b/>
          <w:sz w:val="22"/>
          <w:szCs w:val="22"/>
        </w:rPr>
      </w:pPr>
    </w:p>
    <w:p w14:paraId="4A3E6449" w14:textId="77777777" w:rsidR="00684AAE" w:rsidRPr="00B106AA" w:rsidRDefault="00684AAE" w:rsidP="00E83DE3">
      <w:pPr>
        <w:pStyle w:val="BodyText"/>
        <w:ind w:left="720"/>
        <w:jc w:val="both"/>
        <w:rPr>
          <w:sz w:val="22"/>
          <w:szCs w:val="22"/>
        </w:rPr>
      </w:pPr>
      <w:r w:rsidRPr="00B106AA">
        <w:rPr>
          <w:sz w:val="22"/>
          <w:szCs w:val="22"/>
        </w:rPr>
        <w:t xml:space="preserve">It is hereby understood and agreed that upon signing of this Agreement, the Allottee(s) is deemed to have completed all due diligence as to the right, title and interest of the Promoter to develop and market the </w:t>
      </w:r>
      <w:r w:rsidR="00762B4E" w:rsidRPr="00B106AA">
        <w:rPr>
          <w:sz w:val="22"/>
          <w:szCs w:val="22"/>
        </w:rPr>
        <w:t xml:space="preserve">Said </w:t>
      </w:r>
      <w:r w:rsidR="00661A9B" w:rsidRPr="00B106AA">
        <w:rPr>
          <w:sz w:val="22"/>
          <w:szCs w:val="22"/>
        </w:rPr>
        <w:t xml:space="preserve">Independent </w:t>
      </w:r>
      <w:r w:rsidR="005E23EF" w:rsidRPr="00B106AA">
        <w:rPr>
          <w:sz w:val="22"/>
          <w:szCs w:val="22"/>
        </w:rPr>
        <w:t>Floor Residence</w:t>
      </w:r>
      <w:r w:rsidRPr="00B106AA">
        <w:rPr>
          <w:sz w:val="22"/>
          <w:szCs w:val="22"/>
        </w:rPr>
        <w:t xml:space="preserve"> and the Allottee(s) confirms that it has sufficiently investigated and gone through ownership record(s),</w:t>
      </w:r>
      <w:r w:rsidR="00C12A53" w:rsidRPr="00B106AA">
        <w:rPr>
          <w:sz w:val="22"/>
          <w:szCs w:val="22"/>
        </w:rPr>
        <w:t xml:space="preserve"> </w:t>
      </w:r>
      <w:r w:rsidRPr="00B106AA">
        <w:rPr>
          <w:sz w:val="22"/>
          <w:szCs w:val="22"/>
        </w:rPr>
        <w:t xml:space="preserve">approvals, documentation, inspection of site and other related matters to its entire satisfaction, so as to confirm the competence of the Promoter to convey the </w:t>
      </w:r>
      <w:r w:rsidR="001E0371" w:rsidRPr="00B106AA">
        <w:rPr>
          <w:sz w:val="22"/>
          <w:szCs w:val="22"/>
        </w:rPr>
        <w:t xml:space="preserve">Said </w:t>
      </w:r>
      <w:r w:rsidR="00661A9B" w:rsidRPr="00B106AA">
        <w:rPr>
          <w:sz w:val="22"/>
          <w:szCs w:val="22"/>
        </w:rPr>
        <w:t xml:space="preserve">Independent </w:t>
      </w:r>
      <w:r w:rsidR="005E23EF" w:rsidRPr="00B106AA">
        <w:rPr>
          <w:sz w:val="22"/>
          <w:szCs w:val="22"/>
        </w:rPr>
        <w:t>Floor Residence</w:t>
      </w:r>
      <w:bookmarkStart w:id="29" w:name="_Hlk79796687"/>
      <w:r w:rsidR="009E13CE" w:rsidRPr="00B106AA">
        <w:rPr>
          <w:sz w:val="22"/>
          <w:szCs w:val="22"/>
        </w:rPr>
        <w:t xml:space="preserve">, and particulars of the fixtures/ material used for the </w:t>
      </w:r>
      <w:r w:rsidR="00661A9B" w:rsidRPr="00B106AA">
        <w:rPr>
          <w:sz w:val="22"/>
          <w:szCs w:val="22"/>
        </w:rPr>
        <w:t xml:space="preserve">Independent </w:t>
      </w:r>
      <w:r w:rsidR="009E13CE" w:rsidRPr="00B106AA">
        <w:rPr>
          <w:sz w:val="22"/>
          <w:szCs w:val="22"/>
        </w:rPr>
        <w:t>Floor Residences</w:t>
      </w:r>
      <w:bookmarkEnd w:id="29"/>
      <w:r w:rsidRPr="00B106AA">
        <w:rPr>
          <w:sz w:val="22"/>
          <w:szCs w:val="22"/>
        </w:rPr>
        <w:t xml:space="preserve">. The Allottee(s) has, prior to the date hereof, examined the copy of the RERA registration in respect of the </w:t>
      </w:r>
      <w:r w:rsidR="00B771A3" w:rsidRPr="00B106AA">
        <w:t xml:space="preserve"> P</w:t>
      </w:r>
      <w:r w:rsidRPr="00B106AA">
        <w:rPr>
          <w:sz w:val="22"/>
          <w:szCs w:val="22"/>
        </w:rPr>
        <w:t>roject and has caused the said RERA registration to be examined in detail by his/her/its</w:t>
      </w:r>
      <w:r w:rsidR="0024264B" w:rsidRPr="00B106AA">
        <w:rPr>
          <w:sz w:val="22"/>
          <w:szCs w:val="22"/>
        </w:rPr>
        <w:t>/ their</w:t>
      </w:r>
      <w:r w:rsidRPr="00B106AA">
        <w:rPr>
          <w:sz w:val="22"/>
          <w:szCs w:val="22"/>
        </w:rPr>
        <w:t xml:space="preserve"> advocates and planning and architectural consultants.</w:t>
      </w:r>
      <w:r w:rsidR="009E13CE" w:rsidRPr="00B106AA">
        <w:rPr>
          <w:sz w:val="22"/>
          <w:szCs w:val="22"/>
        </w:rPr>
        <w:t xml:space="preserve"> </w:t>
      </w:r>
      <w:r w:rsidR="00237701" w:rsidRPr="00B106AA">
        <w:rPr>
          <w:sz w:val="22"/>
          <w:szCs w:val="22"/>
        </w:rPr>
        <w:t xml:space="preserve">The </w:t>
      </w:r>
      <w:r w:rsidR="009E13CE" w:rsidRPr="00B106AA">
        <w:rPr>
          <w:sz w:val="22"/>
          <w:szCs w:val="22"/>
        </w:rPr>
        <w:t xml:space="preserve">Allottee(s) </w:t>
      </w:r>
      <w:r w:rsidR="00237701" w:rsidRPr="00B106AA">
        <w:rPr>
          <w:sz w:val="22"/>
          <w:szCs w:val="22"/>
        </w:rPr>
        <w:t>has relied on his</w:t>
      </w:r>
      <w:r w:rsidR="009E13CE" w:rsidRPr="00B106AA">
        <w:rPr>
          <w:sz w:val="22"/>
          <w:szCs w:val="22"/>
        </w:rPr>
        <w:t>/her/its</w:t>
      </w:r>
      <w:r w:rsidR="0024264B" w:rsidRPr="00B106AA">
        <w:rPr>
          <w:sz w:val="22"/>
          <w:szCs w:val="22"/>
        </w:rPr>
        <w:t>/their</w:t>
      </w:r>
      <w:r w:rsidR="00237701" w:rsidRPr="00B106AA">
        <w:rPr>
          <w:sz w:val="22"/>
          <w:szCs w:val="22"/>
        </w:rPr>
        <w:t xml:space="preserve"> own judgment and is not influenced by any </w:t>
      </w:r>
      <w:r w:rsidR="009E13CE" w:rsidRPr="00B106AA">
        <w:rPr>
          <w:sz w:val="22"/>
          <w:szCs w:val="22"/>
        </w:rPr>
        <w:t>architect</w:t>
      </w:r>
      <w:r w:rsidR="000966F5" w:rsidRPr="00B106AA">
        <w:rPr>
          <w:sz w:val="22"/>
          <w:szCs w:val="22"/>
        </w:rPr>
        <w:t>ural</w:t>
      </w:r>
      <w:r w:rsidR="009E13CE" w:rsidRPr="00B106AA">
        <w:rPr>
          <w:sz w:val="22"/>
          <w:szCs w:val="22"/>
        </w:rPr>
        <w:t xml:space="preserve"> </w:t>
      </w:r>
      <w:r w:rsidR="00237701" w:rsidRPr="00B106AA">
        <w:rPr>
          <w:sz w:val="22"/>
          <w:szCs w:val="22"/>
        </w:rPr>
        <w:t>plan/</w:t>
      </w:r>
      <w:r w:rsidR="009E13CE" w:rsidRPr="00B106AA">
        <w:rPr>
          <w:sz w:val="22"/>
          <w:szCs w:val="22"/>
        </w:rPr>
        <w:t xml:space="preserve"> brochure</w:t>
      </w:r>
      <w:r w:rsidR="00237701" w:rsidRPr="00B106AA">
        <w:rPr>
          <w:sz w:val="22"/>
          <w:szCs w:val="22"/>
        </w:rPr>
        <w:t>/</w:t>
      </w:r>
      <w:r w:rsidR="009E13CE" w:rsidRPr="00B106AA">
        <w:rPr>
          <w:sz w:val="22"/>
          <w:szCs w:val="22"/>
        </w:rPr>
        <w:t xml:space="preserve"> advertisement</w:t>
      </w:r>
      <w:r w:rsidR="00237701" w:rsidRPr="00B106AA">
        <w:rPr>
          <w:sz w:val="22"/>
          <w:szCs w:val="22"/>
        </w:rPr>
        <w:t>/</w:t>
      </w:r>
      <w:r w:rsidR="009E13CE" w:rsidRPr="00B106AA">
        <w:rPr>
          <w:sz w:val="22"/>
          <w:szCs w:val="22"/>
        </w:rPr>
        <w:t xml:space="preserve"> </w:t>
      </w:r>
      <w:r w:rsidR="00237701" w:rsidRPr="00B106AA">
        <w:rPr>
          <w:sz w:val="22"/>
          <w:szCs w:val="22"/>
        </w:rPr>
        <w:t>representation/</w:t>
      </w:r>
      <w:r w:rsidR="009E13CE" w:rsidRPr="00B106AA">
        <w:rPr>
          <w:sz w:val="22"/>
          <w:szCs w:val="22"/>
        </w:rPr>
        <w:t xml:space="preserve"> </w:t>
      </w:r>
      <w:r w:rsidR="00237701" w:rsidRPr="00B106AA">
        <w:rPr>
          <w:sz w:val="22"/>
          <w:szCs w:val="22"/>
        </w:rPr>
        <w:t xml:space="preserve">communication by the </w:t>
      </w:r>
      <w:r w:rsidR="009E13CE" w:rsidRPr="00B106AA">
        <w:rPr>
          <w:sz w:val="22"/>
          <w:szCs w:val="22"/>
        </w:rPr>
        <w:t xml:space="preserve">Owner </w:t>
      </w:r>
      <w:r w:rsidR="00237701" w:rsidRPr="00B106AA">
        <w:rPr>
          <w:sz w:val="22"/>
          <w:szCs w:val="22"/>
        </w:rPr>
        <w:t>1</w:t>
      </w:r>
      <w:r w:rsidR="00486B44" w:rsidRPr="00B106AA">
        <w:rPr>
          <w:sz w:val="22"/>
          <w:szCs w:val="22"/>
        </w:rPr>
        <w:t>/Promoter</w:t>
      </w:r>
      <w:r w:rsidR="00237701" w:rsidRPr="00B106AA">
        <w:rPr>
          <w:sz w:val="22"/>
          <w:szCs w:val="22"/>
        </w:rPr>
        <w:t xml:space="preserve"> </w:t>
      </w:r>
      <w:r w:rsidR="00B91B7E" w:rsidRPr="00B106AA">
        <w:rPr>
          <w:sz w:val="22"/>
          <w:szCs w:val="22"/>
        </w:rPr>
        <w:t>and</w:t>
      </w:r>
      <w:r w:rsidR="00237701" w:rsidRPr="00B106AA">
        <w:rPr>
          <w:sz w:val="22"/>
          <w:szCs w:val="22"/>
        </w:rPr>
        <w:t xml:space="preserve"> </w:t>
      </w:r>
      <w:r w:rsidR="00B91B7E" w:rsidRPr="00B106AA">
        <w:rPr>
          <w:sz w:val="22"/>
          <w:szCs w:val="22"/>
        </w:rPr>
        <w:t xml:space="preserve">Owner </w:t>
      </w:r>
      <w:r w:rsidR="00237701" w:rsidRPr="00B106AA">
        <w:rPr>
          <w:sz w:val="22"/>
          <w:szCs w:val="22"/>
        </w:rPr>
        <w:t xml:space="preserve">2 jointly or severally or </w:t>
      </w:r>
      <w:r w:rsidR="009E13CE" w:rsidRPr="00B106AA">
        <w:rPr>
          <w:sz w:val="22"/>
          <w:szCs w:val="22"/>
        </w:rPr>
        <w:t xml:space="preserve">any </w:t>
      </w:r>
      <w:r w:rsidR="00237701" w:rsidRPr="00B106AA">
        <w:rPr>
          <w:sz w:val="22"/>
          <w:szCs w:val="22"/>
        </w:rPr>
        <w:t>channel partner/</w:t>
      </w:r>
      <w:r w:rsidR="009E13CE" w:rsidRPr="00B106AA">
        <w:rPr>
          <w:sz w:val="22"/>
          <w:szCs w:val="22"/>
        </w:rPr>
        <w:t xml:space="preserve"> </w:t>
      </w:r>
      <w:r w:rsidR="00237701" w:rsidRPr="00B106AA">
        <w:rPr>
          <w:sz w:val="22"/>
          <w:szCs w:val="22"/>
        </w:rPr>
        <w:t>selling personnel/</w:t>
      </w:r>
      <w:r w:rsidR="009E13CE" w:rsidRPr="00B106AA">
        <w:rPr>
          <w:sz w:val="22"/>
          <w:szCs w:val="22"/>
        </w:rPr>
        <w:t xml:space="preserve"> </w:t>
      </w:r>
      <w:r w:rsidR="00237701" w:rsidRPr="00B106AA">
        <w:rPr>
          <w:sz w:val="22"/>
          <w:szCs w:val="22"/>
        </w:rPr>
        <w:t xml:space="preserve">broker. No such commitment is part of this </w:t>
      </w:r>
      <w:r w:rsidR="009E13CE" w:rsidRPr="00B106AA">
        <w:rPr>
          <w:sz w:val="22"/>
          <w:szCs w:val="22"/>
        </w:rPr>
        <w:t>Agreement.</w:t>
      </w:r>
    </w:p>
    <w:p w14:paraId="569A2660" w14:textId="77777777" w:rsidR="00684AAE" w:rsidRPr="00B106AA" w:rsidRDefault="00684AAE" w:rsidP="00771734">
      <w:pPr>
        <w:pStyle w:val="BodyText"/>
        <w:ind w:left="720" w:hanging="720"/>
        <w:rPr>
          <w:sz w:val="22"/>
          <w:szCs w:val="22"/>
        </w:rPr>
      </w:pPr>
    </w:p>
    <w:p w14:paraId="72BF1341"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SAVINGS:</w:t>
      </w:r>
    </w:p>
    <w:p w14:paraId="27529169" w14:textId="77777777" w:rsidR="00684AAE" w:rsidRPr="00B106AA" w:rsidRDefault="00684AAE" w:rsidP="00771734">
      <w:pPr>
        <w:pStyle w:val="BodyText"/>
        <w:ind w:left="720" w:hanging="720"/>
        <w:rPr>
          <w:b/>
          <w:sz w:val="22"/>
          <w:szCs w:val="22"/>
        </w:rPr>
      </w:pPr>
    </w:p>
    <w:p w14:paraId="25A13918" w14:textId="77777777" w:rsidR="00684AAE" w:rsidRPr="00B106AA" w:rsidRDefault="00684AAE" w:rsidP="00E83DE3">
      <w:pPr>
        <w:pStyle w:val="BodyText"/>
        <w:ind w:left="720"/>
        <w:jc w:val="both"/>
        <w:rPr>
          <w:sz w:val="22"/>
          <w:szCs w:val="22"/>
        </w:rPr>
      </w:pPr>
      <w:r w:rsidRPr="00B106AA">
        <w:rPr>
          <w:sz w:val="22"/>
          <w:szCs w:val="22"/>
        </w:rPr>
        <w:lastRenderedPageBreak/>
        <w:t xml:space="preserve">Any </w:t>
      </w:r>
      <w:r w:rsidR="003849D9" w:rsidRPr="00B106AA">
        <w:rPr>
          <w:sz w:val="22"/>
          <w:szCs w:val="22"/>
        </w:rPr>
        <w:t>A</w:t>
      </w:r>
      <w:r w:rsidRPr="00B106AA">
        <w:rPr>
          <w:sz w:val="22"/>
          <w:szCs w:val="22"/>
        </w:rPr>
        <w:t xml:space="preserve">pplication </w:t>
      </w:r>
      <w:r w:rsidR="003849D9" w:rsidRPr="00B106AA">
        <w:rPr>
          <w:sz w:val="22"/>
          <w:szCs w:val="22"/>
        </w:rPr>
        <w:t>F</w:t>
      </w:r>
      <w:r w:rsidR="00B96D38" w:rsidRPr="00B106AA">
        <w:rPr>
          <w:sz w:val="22"/>
          <w:szCs w:val="22"/>
        </w:rPr>
        <w:t>orm</w:t>
      </w:r>
      <w:r w:rsidRPr="00B106AA">
        <w:rPr>
          <w:sz w:val="22"/>
          <w:szCs w:val="22"/>
        </w:rPr>
        <w:t xml:space="preserve">, </w:t>
      </w:r>
      <w:r w:rsidR="003849D9" w:rsidRPr="00B106AA">
        <w:rPr>
          <w:sz w:val="22"/>
          <w:szCs w:val="22"/>
        </w:rPr>
        <w:t>A</w:t>
      </w:r>
      <w:r w:rsidRPr="00B106AA">
        <w:rPr>
          <w:sz w:val="22"/>
          <w:szCs w:val="22"/>
        </w:rPr>
        <w:t xml:space="preserve">llotment </w:t>
      </w:r>
      <w:r w:rsidR="003849D9" w:rsidRPr="00B106AA">
        <w:rPr>
          <w:sz w:val="22"/>
          <w:szCs w:val="22"/>
        </w:rPr>
        <w:t>L</w:t>
      </w:r>
      <w:r w:rsidRPr="00B106AA">
        <w:rPr>
          <w:sz w:val="22"/>
          <w:szCs w:val="22"/>
        </w:rPr>
        <w:t xml:space="preserve">etter, agreement, or any other document signed by the </w:t>
      </w:r>
      <w:r w:rsidR="00A47B02" w:rsidRPr="00B106AA">
        <w:rPr>
          <w:sz w:val="22"/>
          <w:szCs w:val="22"/>
        </w:rPr>
        <w:t>Parties</w:t>
      </w:r>
      <w:r w:rsidRPr="00B106AA">
        <w:rPr>
          <w:sz w:val="22"/>
          <w:szCs w:val="22"/>
        </w:rPr>
        <w:t xml:space="preserve">, in respect of the </w:t>
      </w:r>
      <w:r w:rsidR="003849D9" w:rsidRPr="00B106AA">
        <w:rPr>
          <w:sz w:val="22"/>
          <w:szCs w:val="22"/>
        </w:rPr>
        <w:t xml:space="preserve">Said </w:t>
      </w:r>
      <w:r w:rsidR="005E23EF" w:rsidRPr="00B106AA">
        <w:rPr>
          <w:sz w:val="22"/>
          <w:szCs w:val="22"/>
        </w:rPr>
        <w:t>Floor Residence</w:t>
      </w:r>
      <w:r w:rsidRPr="00B106AA">
        <w:rPr>
          <w:sz w:val="22"/>
          <w:szCs w:val="22"/>
        </w:rPr>
        <w:t xml:space="preserve"> prior to the execution and registration of this Agreement for such </w:t>
      </w:r>
      <w:r w:rsidR="005E23EF" w:rsidRPr="00B106AA">
        <w:rPr>
          <w:sz w:val="22"/>
          <w:szCs w:val="22"/>
        </w:rPr>
        <w:t>Floor Residence</w:t>
      </w:r>
      <w:r w:rsidRPr="00B106AA">
        <w:rPr>
          <w:sz w:val="22"/>
          <w:szCs w:val="22"/>
        </w:rPr>
        <w:t xml:space="preserve"> shall not be construed to limit the rights and interests of the </w:t>
      </w:r>
      <w:r w:rsidR="00A47B02" w:rsidRPr="00B106AA">
        <w:rPr>
          <w:sz w:val="22"/>
          <w:szCs w:val="22"/>
        </w:rPr>
        <w:t xml:space="preserve">Parties </w:t>
      </w:r>
      <w:r w:rsidRPr="00B106AA">
        <w:rPr>
          <w:sz w:val="22"/>
          <w:szCs w:val="22"/>
        </w:rPr>
        <w:t>under th</w:t>
      </w:r>
      <w:r w:rsidR="003849D9" w:rsidRPr="00B106AA">
        <w:rPr>
          <w:sz w:val="22"/>
          <w:szCs w:val="22"/>
        </w:rPr>
        <w:t>is</w:t>
      </w:r>
      <w:r w:rsidRPr="00B106AA">
        <w:rPr>
          <w:sz w:val="22"/>
          <w:szCs w:val="22"/>
        </w:rPr>
        <w:t xml:space="preserve"> Agreement or under the Act or the Rules or the regulations made thereunder.</w:t>
      </w:r>
    </w:p>
    <w:p w14:paraId="3518204A" w14:textId="77777777" w:rsidR="00684AAE" w:rsidRPr="00B106AA" w:rsidRDefault="00684AAE" w:rsidP="00771734">
      <w:pPr>
        <w:pStyle w:val="BodyText"/>
        <w:ind w:left="720" w:hanging="720"/>
        <w:rPr>
          <w:sz w:val="22"/>
          <w:szCs w:val="22"/>
        </w:rPr>
      </w:pPr>
    </w:p>
    <w:p w14:paraId="799B972A"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GOVERNING LAW</w:t>
      </w:r>
      <w:r w:rsidR="003849D9" w:rsidRPr="00B106AA">
        <w:rPr>
          <w:sz w:val="22"/>
          <w:szCs w:val="22"/>
        </w:rPr>
        <w:t xml:space="preserve"> AND JURISDICTION</w:t>
      </w:r>
      <w:r w:rsidRPr="00B106AA">
        <w:rPr>
          <w:sz w:val="22"/>
          <w:szCs w:val="22"/>
        </w:rPr>
        <w:t>:</w:t>
      </w:r>
    </w:p>
    <w:p w14:paraId="61030FC1" w14:textId="77777777" w:rsidR="00684AAE" w:rsidRPr="00B106AA" w:rsidRDefault="00684AAE" w:rsidP="00771734">
      <w:pPr>
        <w:pStyle w:val="BodyText"/>
        <w:ind w:left="720" w:hanging="720"/>
        <w:rPr>
          <w:b/>
          <w:sz w:val="22"/>
          <w:szCs w:val="22"/>
        </w:rPr>
      </w:pPr>
    </w:p>
    <w:p w14:paraId="4D8055B9" w14:textId="77777777" w:rsidR="00684AAE" w:rsidRPr="00B106AA" w:rsidRDefault="00684AAE" w:rsidP="00E83DE3">
      <w:pPr>
        <w:pStyle w:val="BodyText"/>
        <w:ind w:left="720"/>
        <w:jc w:val="both"/>
        <w:rPr>
          <w:sz w:val="22"/>
          <w:szCs w:val="22"/>
        </w:rPr>
      </w:pPr>
      <w:r w:rsidRPr="00B106AA">
        <w:rPr>
          <w:sz w:val="22"/>
          <w:szCs w:val="22"/>
        </w:rPr>
        <w:t>That the rights and obligations of the Parties under or arising out of this Agreement shall be construed and enforced in accordance with the Act and the Rules and regulations made thereunder including other applicable laws of India for the time being in force.</w:t>
      </w:r>
      <w:r w:rsidR="008D61D4" w:rsidRPr="00B106AA">
        <w:rPr>
          <w:sz w:val="22"/>
          <w:szCs w:val="22"/>
        </w:rPr>
        <w:t xml:space="preserve"> Any change so prescribed by the Act shall be deemed to be automatically included in this Agreement and similarly any such provision which is inconsistent or contradictory to the Act shall not have any effect.</w:t>
      </w:r>
      <w:r w:rsidR="003849D9" w:rsidRPr="00B106AA">
        <w:rPr>
          <w:sz w:val="22"/>
          <w:szCs w:val="22"/>
        </w:rPr>
        <w:t xml:space="preserve"> The Courts situated in Gurugram, Haryana shall have the exclusive jurisdiction for all matters arising out of this Agreement.</w:t>
      </w:r>
    </w:p>
    <w:p w14:paraId="4F6588A7" w14:textId="77777777" w:rsidR="00684AAE" w:rsidRPr="00B106AA" w:rsidRDefault="00684AAE" w:rsidP="00771734">
      <w:pPr>
        <w:pStyle w:val="BodyText"/>
        <w:ind w:left="720" w:hanging="720"/>
        <w:rPr>
          <w:sz w:val="22"/>
          <w:szCs w:val="22"/>
        </w:rPr>
      </w:pPr>
    </w:p>
    <w:p w14:paraId="05383E78" w14:textId="77777777" w:rsidR="00684AAE" w:rsidRPr="00B106AA" w:rsidRDefault="00684AAE" w:rsidP="00771734">
      <w:pPr>
        <w:pStyle w:val="Heading1"/>
        <w:numPr>
          <w:ilvl w:val="0"/>
          <w:numId w:val="10"/>
        </w:numPr>
        <w:tabs>
          <w:tab w:val="left" w:pos="910"/>
          <w:tab w:val="left" w:pos="911"/>
        </w:tabs>
        <w:ind w:left="720" w:hanging="720"/>
        <w:rPr>
          <w:sz w:val="22"/>
          <w:szCs w:val="22"/>
        </w:rPr>
      </w:pPr>
      <w:r w:rsidRPr="00B106AA">
        <w:rPr>
          <w:sz w:val="22"/>
          <w:szCs w:val="22"/>
        </w:rPr>
        <w:t>DISPUTE RESOLUTION:</w:t>
      </w:r>
    </w:p>
    <w:p w14:paraId="59C1463A" w14:textId="77777777" w:rsidR="00684AAE" w:rsidRPr="00B106AA" w:rsidRDefault="00684AAE" w:rsidP="00771734">
      <w:pPr>
        <w:pStyle w:val="BodyText"/>
        <w:ind w:left="720" w:hanging="720"/>
        <w:rPr>
          <w:b/>
          <w:sz w:val="22"/>
          <w:szCs w:val="22"/>
        </w:rPr>
      </w:pPr>
    </w:p>
    <w:p w14:paraId="66B00798" w14:textId="77777777" w:rsidR="00684AAE" w:rsidRPr="00B106AA" w:rsidRDefault="00684AAE" w:rsidP="00E83DE3">
      <w:pPr>
        <w:pStyle w:val="BodyText"/>
        <w:ind w:left="720"/>
        <w:jc w:val="both"/>
        <w:rPr>
          <w:sz w:val="22"/>
          <w:szCs w:val="22"/>
        </w:rPr>
      </w:pPr>
      <w:r w:rsidRPr="00B106AA">
        <w:rPr>
          <w:sz w:val="22"/>
          <w:szCs w:val="22"/>
        </w:rPr>
        <w:t xml:space="preserve">All or any disputes arising out or touching upon or in relation to the terms and conditions of this Agreement, including the interpretation and validity of the terms thereof and the respective rights and obligations of the Parties, shall be settled amicably by mutual discussion, failing which the same shall be settled through the Adjudicating Officer appointed under the Act. </w:t>
      </w:r>
    </w:p>
    <w:p w14:paraId="0A203AF9" w14:textId="77777777" w:rsidR="00684AAE" w:rsidRPr="00B106AA" w:rsidRDefault="00684AAE" w:rsidP="00771734">
      <w:pPr>
        <w:pStyle w:val="BodyText"/>
        <w:ind w:left="720" w:hanging="720"/>
        <w:rPr>
          <w:sz w:val="22"/>
          <w:szCs w:val="22"/>
        </w:rPr>
      </w:pPr>
    </w:p>
    <w:p w14:paraId="11831363" w14:textId="77777777" w:rsidR="00684AAE" w:rsidRPr="00B106AA" w:rsidRDefault="00684AAE" w:rsidP="00771734">
      <w:pPr>
        <w:pStyle w:val="Heading1"/>
        <w:ind w:left="720" w:hanging="720"/>
        <w:jc w:val="center"/>
        <w:rPr>
          <w:sz w:val="22"/>
          <w:szCs w:val="22"/>
        </w:rPr>
      </w:pPr>
      <w:r w:rsidRPr="00B106AA">
        <w:rPr>
          <w:sz w:val="22"/>
          <w:szCs w:val="22"/>
        </w:rPr>
        <w:t>(Page Left Blank Intentionally)</w:t>
      </w:r>
    </w:p>
    <w:p w14:paraId="6C8B87E4" w14:textId="77777777" w:rsidR="00684AAE" w:rsidRPr="00B106AA" w:rsidRDefault="00684AAE" w:rsidP="00771734">
      <w:pPr>
        <w:ind w:left="720" w:hanging="720"/>
        <w:jc w:val="center"/>
        <w:sectPr w:rsidR="00684AAE" w:rsidRPr="00B106AA" w:rsidSect="0063564B">
          <w:footerReference w:type="default" r:id="rId10"/>
          <w:pgSz w:w="11910" w:h="16840"/>
          <w:pgMar w:top="1440" w:right="1440" w:bottom="1440" w:left="1440" w:header="0" w:footer="239" w:gutter="0"/>
          <w:cols w:space="720"/>
        </w:sectPr>
      </w:pPr>
    </w:p>
    <w:p w14:paraId="3FE9283E" w14:textId="77777777" w:rsidR="00684AAE" w:rsidRPr="00B106AA" w:rsidRDefault="00684AAE" w:rsidP="00E83DE3">
      <w:pPr>
        <w:pStyle w:val="BodyText"/>
        <w:jc w:val="both"/>
        <w:rPr>
          <w:sz w:val="22"/>
          <w:szCs w:val="22"/>
        </w:rPr>
      </w:pPr>
      <w:r w:rsidRPr="00B106AA">
        <w:rPr>
          <w:noProof/>
          <w:sz w:val="22"/>
          <w:szCs w:val="22"/>
          <w:lang w:bidi="ar-SA"/>
        </w:rPr>
        <w:lastRenderedPageBreak/>
        <mc:AlternateContent>
          <mc:Choice Requires="wps">
            <w:drawing>
              <wp:anchor distT="0" distB="0" distL="114300" distR="114300" simplePos="0" relativeHeight="251664384" behindDoc="0" locked="0" layoutInCell="1" allowOverlap="1" wp14:anchorId="324DFC2F" wp14:editId="74D059E9">
                <wp:simplePos x="0" y="0"/>
                <wp:positionH relativeFrom="page">
                  <wp:posOffset>1410335</wp:posOffset>
                </wp:positionH>
                <wp:positionV relativeFrom="page">
                  <wp:posOffset>5806440</wp:posOffset>
                </wp:positionV>
                <wp:extent cx="1600200"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0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13DE7A0" id="Line 26"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05pt,457.2pt" to="237.05pt,4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" strokeweight=".48pt">
                <o:lock v:ext="edit" shapetype="f"/>
                <w10:wrap anchorx="page" anchory="page"/>
              </v:line>
            </w:pict>
          </mc:Fallback>
        </mc:AlternateContent>
      </w:r>
      <w:r w:rsidRPr="00B106AA">
        <w:rPr>
          <w:noProof/>
          <w:sz w:val="22"/>
          <w:szCs w:val="22"/>
          <w:lang w:bidi="ar-SA"/>
        </w:rPr>
        <mc:AlternateContent>
          <mc:Choice Requires="wps">
            <w:drawing>
              <wp:anchor distT="0" distB="0" distL="114300" distR="114300" simplePos="0" relativeHeight="251665408" behindDoc="0" locked="0" layoutInCell="1" allowOverlap="1" wp14:anchorId="781625E2" wp14:editId="04B8366E">
                <wp:simplePos x="0" y="0"/>
                <wp:positionH relativeFrom="page">
                  <wp:posOffset>1064260</wp:posOffset>
                </wp:positionH>
                <wp:positionV relativeFrom="page">
                  <wp:posOffset>8623935</wp:posOffset>
                </wp:positionV>
                <wp:extent cx="1600200"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0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2819FC" id="Line 25"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3.8pt,679.05pt" to="209.8pt,6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" strokeweight=".48pt">
                <o:lock v:ext="edit" shapetype="f"/>
                <w10:wrap anchorx="page" anchory="page"/>
              </v:line>
            </w:pict>
          </mc:Fallback>
        </mc:AlternateContent>
      </w:r>
      <w:r w:rsidRPr="00B106AA">
        <w:rPr>
          <w:b/>
          <w:sz w:val="22"/>
          <w:szCs w:val="22"/>
        </w:rPr>
        <w:t xml:space="preserve">IN WITNESS WHEREOF </w:t>
      </w:r>
      <w:r w:rsidRPr="00B106AA">
        <w:rPr>
          <w:sz w:val="22"/>
          <w:szCs w:val="22"/>
        </w:rPr>
        <w:t>the Parties hereinabove named have set their respective hands and signed this Agreement at Gurugram in the presence of attesting witness, signing as such on the day first above written.</w:t>
      </w:r>
    </w:p>
    <w:p w14:paraId="6EB9BA72" w14:textId="77777777" w:rsidR="00684AAE" w:rsidRPr="00B106AA" w:rsidRDefault="00684AAE" w:rsidP="00771734">
      <w:pPr>
        <w:pStyle w:val="BodyText"/>
        <w:ind w:left="720" w:hanging="720"/>
        <w:rPr>
          <w:sz w:val="22"/>
          <w:szCs w:val="22"/>
        </w:rPr>
      </w:pPr>
    </w:p>
    <w:p w14:paraId="6632A524" w14:textId="77777777" w:rsidR="00684AAE" w:rsidRPr="00B106AA" w:rsidRDefault="00684AAE" w:rsidP="00771734">
      <w:pPr>
        <w:pStyle w:val="Heading1"/>
        <w:ind w:left="720" w:hanging="720"/>
        <w:rPr>
          <w:sz w:val="22"/>
          <w:szCs w:val="22"/>
        </w:rPr>
      </w:pPr>
      <w:r w:rsidRPr="00B106AA">
        <w:rPr>
          <w:sz w:val="22"/>
          <w:szCs w:val="22"/>
        </w:rPr>
        <w:t>SIGNED AND DELIVERED BY THE WITHIN NAMED:</w:t>
      </w:r>
    </w:p>
    <w:p w14:paraId="3FF64E7D" w14:textId="77777777" w:rsidR="00684AAE" w:rsidRPr="00B106AA" w:rsidRDefault="00684AAE" w:rsidP="00771734">
      <w:pPr>
        <w:pStyle w:val="BodyText"/>
        <w:ind w:left="720" w:hanging="720"/>
        <w:rPr>
          <w:b/>
          <w:sz w:val="22"/>
          <w:szCs w:val="22"/>
        </w:rPr>
      </w:pPr>
    </w:p>
    <w:p w14:paraId="672DE747" w14:textId="77777777" w:rsidR="00684AAE" w:rsidRPr="00B106AA" w:rsidRDefault="00684AAE" w:rsidP="00771734">
      <w:pPr>
        <w:pStyle w:val="BodyText"/>
        <w:ind w:left="720" w:hanging="720"/>
        <w:rPr>
          <w:sz w:val="22"/>
          <w:szCs w:val="22"/>
        </w:rPr>
      </w:pPr>
      <w:r w:rsidRPr="00B106AA">
        <w:rPr>
          <w:noProof/>
          <w:sz w:val="22"/>
          <w:szCs w:val="22"/>
          <w:lang w:bidi="ar-SA"/>
        </w:rPr>
        <mc:AlternateContent>
          <mc:Choice Requires="wps">
            <w:drawing>
              <wp:anchor distT="0" distB="0" distL="114300" distR="114300" simplePos="0" relativeHeight="251663360" behindDoc="0" locked="0" layoutInCell="1" allowOverlap="1" wp14:anchorId="2A0CE005" wp14:editId="4AFAF349">
                <wp:simplePos x="0" y="0"/>
                <wp:positionH relativeFrom="page">
                  <wp:posOffset>1273810</wp:posOffset>
                </wp:positionH>
                <wp:positionV relativeFrom="paragraph">
                  <wp:posOffset>706755</wp:posOffset>
                </wp:positionV>
                <wp:extent cx="1600200"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0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E499006" id="Line 24"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3pt,55.65pt" to="226.3pt,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" strokeweight=".48pt">
                <o:lock v:ext="edit" shapetype="f"/>
                <w10:wrap anchorx="page"/>
              </v:line>
            </w:pict>
          </mc:Fallback>
        </mc:AlternateContent>
      </w:r>
      <w:r w:rsidRPr="00B106AA">
        <w:rPr>
          <w:sz w:val="22"/>
          <w:szCs w:val="22"/>
        </w:rPr>
        <w:t>Allottee(s)</w:t>
      </w:r>
      <w:r w:rsidR="00BF4191" w:rsidRPr="00B106AA">
        <w:rPr>
          <w:sz w:val="22"/>
          <w:szCs w:val="22"/>
        </w:rPr>
        <w:t xml:space="preserve"> </w:t>
      </w:r>
      <w:r w:rsidRPr="00B106AA">
        <w:rPr>
          <w:sz w:val="22"/>
          <w:szCs w:val="22"/>
        </w:rPr>
        <w:t xml:space="preserve">including joint </w:t>
      </w:r>
      <w:r w:rsidR="003E1EA2" w:rsidRPr="00B106AA">
        <w:rPr>
          <w:sz w:val="22"/>
          <w:szCs w:val="22"/>
        </w:rPr>
        <w:t>A</w:t>
      </w:r>
      <w:r w:rsidRPr="00B106AA">
        <w:rPr>
          <w:sz w:val="22"/>
          <w:szCs w:val="22"/>
        </w:rPr>
        <w:t>llottee(s)</w:t>
      </w:r>
    </w:p>
    <w:p w14:paraId="670E6EC6" w14:textId="77777777" w:rsidR="00684AAE" w:rsidRPr="00B106AA" w:rsidRDefault="007530DB" w:rsidP="00771734">
      <w:pPr>
        <w:pStyle w:val="BodyText"/>
        <w:ind w:left="720" w:hanging="720"/>
        <w:rPr>
          <w:sz w:val="22"/>
          <w:szCs w:val="22"/>
        </w:rPr>
      </w:pPr>
      <w:r w:rsidRPr="00B106AA">
        <w:rPr>
          <w:noProof/>
          <w:sz w:val="22"/>
          <w:szCs w:val="22"/>
          <w:lang w:bidi="ar-SA"/>
        </w:rPr>
        <mc:AlternateContent>
          <mc:Choice Requires="wps">
            <w:drawing>
              <wp:anchor distT="0" distB="0" distL="0" distR="0" simplePos="0" relativeHeight="251661312" behindDoc="1" locked="0" layoutInCell="1" allowOverlap="1" wp14:anchorId="18541EB3" wp14:editId="6E2A7112">
                <wp:simplePos x="0" y="0"/>
                <wp:positionH relativeFrom="page">
                  <wp:posOffset>5762625</wp:posOffset>
                </wp:positionH>
                <wp:positionV relativeFrom="paragraph">
                  <wp:posOffset>2694940</wp:posOffset>
                </wp:positionV>
                <wp:extent cx="1314450" cy="1590675"/>
                <wp:effectExtent l="0" t="0" r="19050" b="28575"/>
                <wp:wrapTopAndBottom/>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14450" cy="15906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C153F5" w14:textId="77777777" w:rsidR="001A6F8F" w:rsidRDefault="001A6F8F" w:rsidP="00684AAE">
                            <w:pPr>
                              <w:pStyle w:val="BodyText"/>
                              <w:rPr>
                                <w:sz w:val="16"/>
                              </w:rPr>
                            </w:pPr>
                          </w:p>
                          <w:p w14:paraId="18BEC050" w14:textId="77777777" w:rsidR="001A6F8F" w:rsidRDefault="001A6F8F" w:rsidP="00684AAE">
                            <w:pPr>
                              <w:pStyle w:val="BodyText"/>
                              <w:rPr>
                                <w:sz w:val="16"/>
                              </w:rPr>
                            </w:pPr>
                          </w:p>
                          <w:p w14:paraId="68E47C86" w14:textId="77777777" w:rsidR="001A6F8F" w:rsidRDefault="001A6F8F" w:rsidP="00684AAE">
                            <w:pPr>
                              <w:pStyle w:val="BodyText"/>
                              <w:rPr>
                                <w:sz w:val="16"/>
                              </w:rPr>
                            </w:pPr>
                          </w:p>
                          <w:p w14:paraId="208A1B1D" w14:textId="77777777" w:rsidR="001A6F8F" w:rsidRDefault="001A6F8F" w:rsidP="00684AAE">
                            <w:pPr>
                              <w:pStyle w:val="BodyText"/>
                              <w:rPr>
                                <w:sz w:val="16"/>
                              </w:rPr>
                            </w:pPr>
                          </w:p>
                          <w:p w14:paraId="6D3EF9BB" w14:textId="77777777" w:rsidR="001A6F8F" w:rsidRDefault="001A6F8F" w:rsidP="00684AAE">
                            <w:pPr>
                              <w:pStyle w:val="BodyText"/>
                              <w:rPr>
                                <w:sz w:val="16"/>
                              </w:rPr>
                            </w:pPr>
                          </w:p>
                          <w:p w14:paraId="23FF5EBD" w14:textId="77777777" w:rsidR="001A6F8F" w:rsidRDefault="001A6F8F" w:rsidP="00684AAE">
                            <w:pPr>
                              <w:pStyle w:val="BodyText"/>
                              <w:rPr>
                                <w:sz w:val="16"/>
                              </w:rPr>
                            </w:pPr>
                          </w:p>
                          <w:p w14:paraId="16E25067" w14:textId="77777777" w:rsidR="001A6F8F" w:rsidRDefault="001A6F8F" w:rsidP="00684AAE">
                            <w:pPr>
                              <w:pStyle w:val="BodyText"/>
                              <w:rPr>
                                <w:sz w:val="16"/>
                              </w:rPr>
                            </w:pPr>
                          </w:p>
                          <w:p w14:paraId="03334DCC" w14:textId="77777777" w:rsidR="001A6F8F" w:rsidRDefault="001A6F8F" w:rsidP="00684AAE">
                            <w:pPr>
                              <w:pStyle w:val="BodyText"/>
                              <w:spacing w:before="2"/>
                              <w:rPr>
                                <w:sz w:val="23"/>
                              </w:rPr>
                            </w:pPr>
                          </w:p>
                          <w:p w14:paraId="623C3E6F" w14:textId="77777777" w:rsidR="001A6F8F" w:rsidRDefault="001A6F8F" w:rsidP="00684AAE">
                            <w:pPr>
                              <w:ind w:left="313"/>
                              <w:rPr>
                                <w:rFonts w:ascii="Calibri"/>
                                <w:sz w:val="16"/>
                              </w:rPr>
                            </w:pPr>
                            <w:r>
                              <w:rPr>
                                <w:rFonts w:ascii="Calibri"/>
                                <w:sz w:val="16"/>
                              </w:rPr>
                              <w:t>Affix Photograph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41EB3" id="_x0000_t202" coordsize="21600,21600" o:spt="202" path="m,l,21600r21600,l21600,xe">
                <v:stroke joinstyle="miter"/>
                <v:path gradientshapeok="t" o:connecttype="rect"/>
              </v:shapetype>
              <v:shape id="Text Box 11" o:spid="_x0000_s1026" type="#_x0000_t202" style="position:absolute;left:0;text-align:left;margin-left:453.75pt;margin-top:212.2pt;width:103.5pt;height:125.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" filled="f" strokeweight=".5pt">
                <v:path arrowok="t"/>
                <v:textbox inset="0,0,0,0">
                  <w:txbxContent>
                    <w:p w14:paraId="49C153F5" w14:textId="77777777" w:rsidR="001A6F8F" w:rsidRDefault="001A6F8F" w:rsidP="00684AAE">
                      <w:pPr>
                        <w:pStyle w:val="BodyText"/>
                        <w:rPr>
                          <w:sz w:val="16"/>
                        </w:rPr>
                      </w:pPr>
                    </w:p>
                    <w:p w14:paraId="18BEC050" w14:textId="77777777" w:rsidR="001A6F8F" w:rsidRDefault="001A6F8F" w:rsidP="00684AAE">
                      <w:pPr>
                        <w:pStyle w:val="BodyText"/>
                        <w:rPr>
                          <w:sz w:val="16"/>
                        </w:rPr>
                      </w:pPr>
                    </w:p>
                    <w:p w14:paraId="68E47C86" w14:textId="77777777" w:rsidR="001A6F8F" w:rsidRDefault="001A6F8F" w:rsidP="00684AAE">
                      <w:pPr>
                        <w:pStyle w:val="BodyText"/>
                        <w:rPr>
                          <w:sz w:val="16"/>
                        </w:rPr>
                      </w:pPr>
                    </w:p>
                    <w:p w14:paraId="208A1B1D" w14:textId="77777777" w:rsidR="001A6F8F" w:rsidRDefault="001A6F8F" w:rsidP="00684AAE">
                      <w:pPr>
                        <w:pStyle w:val="BodyText"/>
                        <w:rPr>
                          <w:sz w:val="16"/>
                        </w:rPr>
                      </w:pPr>
                    </w:p>
                    <w:p w14:paraId="6D3EF9BB" w14:textId="77777777" w:rsidR="001A6F8F" w:rsidRDefault="001A6F8F" w:rsidP="00684AAE">
                      <w:pPr>
                        <w:pStyle w:val="BodyText"/>
                        <w:rPr>
                          <w:sz w:val="16"/>
                        </w:rPr>
                      </w:pPr>
                    </w:p>
                    <w:p w14:paraId="23FF5EBD" w14:textId="77777777" w:rsidR="001A6F8F" w:rsidRDefault="001A6F8F" w:rsidP="00684AAE">
                      <w:pPr>
                        <w:pStyle w:val="BodyText"/>
                        <w:rPr>
                          <w:sz w:val="16"/>
                        </w:rPr>
                      </w:pPr>
                    </w:p>
                    <w:p w14:paraId="16E25067" w14:textId="77777777" w:rsidR="001A6F8F" w:rsidRDefault="001A6F8F" w:rsidP="00684AAE">
                      <w:pPr>
                        <w:pStyle w:val="BodyText"/>
                        <w:rPr>
                          <w:sz w:val="16"/>
                        </w:rPr>
                      </w:pPr>
                    </w:p>
                    <w:p w14:paraId="03334DCC" w14:textId="77777777" w:rsidR="001A6F8F" w:rsidRDefault="001A6F8F" w:rsidP="00684AAE">
                      <w:pPr>
                        <w:pStyle w:val="BodyText"/>
                        <w:spacing w:before="2"/>
                        <w:rPr>
                          <w:sz w:val="23"/>
                        </w:rPr>
                      </w:pPr>
                    </w:p>
                    <w:p w14:paraId="623C3E6F" w14:textId="77777777" w:rsidR="001A6F8F" w:rsidRDefault="001A6F8F" w:rsidP="00684AAE">
                      <w:pPr>
                        <w:ind w:left="313"/>
                        <w:rPr>
                          <w:rFonts w:ascii="Calibri"/>
                          <w:sz w:val="16"/>
                        </w:rPr>
                      </w:pPr>
                      <w:r>
                        <w:rPr>
                          <w:rFonts w:ascii="Calibri"/>
                          <w:sz w:val="16"/>
                        </w:rPr>
                        <w:t>Affix Photograph here</w:t>
                      </w:r>
                    </w:p>
                  </w:txbxContent>
                </v:textbox>
                <w10:wrap type="topAndBottom" anchorx="page"/>
              </v:shape>
            </w:pict>
          </mc:Fallback>
        </mc:AlternateContent>
      </w:r>
      <w:r w:rsidRPr="00B106AA">
        <w:rPr>
          <w:noProof/>
          <w:sz w:val="22"/>
          <w:szCs w:val="22"/>
          <w:lang w:bidi="ar-SA"/>
        </w:rPr>
        <mc:AlternateContent>
          <mc:Choice Requires="wps">
            <w:drawing>
              <wp:anchor distT="0" distB="0" distL="0" distR="0" simplePos="0" relativeHeight="251660288" behindDoc="1" locked="0" layoutInCell="1" allowOverlap="1" wp14:anchorId="6D40BAA5" wp14:editId="67453690">
                <wp:simplePos x="0" y="0"/>
                <wp:positionH relativeFrom="page">
                  <wp:posOffset>5715000</wp:posOffset>
                </wp:positionH>
                <wp:positionV relativeFrom="paragraph">
                  <wp:posOffset>180340</wp:posOffset>
                </wp:positionV>
                <wp:extent cx="1314450" cy="1600200"/>
                <wp:effectExtent l="0" t="0" r="19050" b="19050"/>
                <wp:wrapTopAndBottom/>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14450" cy="16002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B3B1DF" w14:textId="77777777" w:rsidR="001A6F8F" w:rsidRDefault="001A6F8F" w:rsidP="00684AAE">
                            <w:pPr>
                              <w:pStyle w:val="BodyText"/>
                              <w:rPr>
                                <w:sz w:val="16"/>
                              </w:rPr>
                            </w:pPr>
                          </w:p>
                          <w:p w14:paraId="6CBB7C6B" w14:textId="77777777" w:rsidR="001A6F8F" w:rsidRDefault="001A6F8F" w:rsidP="00684AAE">
                            <w:pPr>
                              <w:pStyle w:val="BodyText"/>
                              <w:rPr>
                                <w:sz w:val="16"/>
                              </w:rPr>
                            </w:pPr>
                          </w:p>
                          <w:p w14:paraId="6FA10EDA" w14:textId="77777777" w:rsidR="001A6F8F" w:rsidRDefault="001A6F8F" w:rsidP="00684AAE">
                            <w:pPr>
                              <w:pStyle w:val="BodyText"/>
                              <w:rPr>
                                <w:sz w:val="16"/>
                              </w:rPr>
                            </w:pPr>
                          </w:p>
                          <w:p w14:paraId="10C3B650" w14:textId="77777777" w:rsidR="001A6F8F" w:rsidRDefault="001A6F8F" w:rsidP="00684AAE">
                            <w:pPr>
                              <w:pStyle w:val="BodyText"/>
                              <w:rPr>
                                <w:sz w:val="16"/>
                              </w:rPr>
                            </w:pPr>
                          </w:p>
                          <w:p w14:paraId="3F35CAF1" w14:textId="77777777" w:rsidR="001A6F8F" w:rsidRDefault="001A6F8F" w:rsidP="00684AAE">
                            <w:pPr>
                              <w:pStyle w:val="BodyText"/>
                              <w:rPr>
                                <w:sz w:val="16"/>
                              </w:rPr>
                            </w:pPr>
                          </w:p>
                          <w:p w14:paraId="0DB75C04" w14:textId="77777777" w:rsidR="001A6F8F" w:rsidRDefault="001A6F8F" w:rsidP="00684AAE">
                            <w:pPr>
                              <w:pStyle w:val="BodyText"/>
                              <w:rPr>
                                <w:sz w:val="16"/>
                              </w:rPr>
                            </w:pPr>
                          </w:p>
                          <w:p w14:paraId="4E51BE79" w14:textId="77777777" w:rsidR="001A6F8F" w:rsidRDefault="001A6F8F" w:rsidP="00684AAE">
                            <w:pPr>
                              <w:pStyle w:val="BodyText"/>
                              <w:rPr>
                                <w:sz w:val="16"/>
                              </w:rPr>
                            </w:pPr>
                          </w:p>
                          <w:p w14:paraId="31050A90" w14:textId="77777777" w:rsidR="001A6F8F" w:rsidRDefault="001A6F8F" w:rsidP="00684AAE">
                            <w:pPr>
                              <w:pStyle w:val="BodyText"/>
                              <w:rPr>
                                <w:sz w:val="23"/>
                              </w:rPr>
                            </w:pPr>
                          </w:p>
                          <w:p w14:paraId="297311A7" w14:textId="77777777" w:rsidR="001A6F8F" w:rsidRDefault="001A6F8F" w:rsidP="00684AAE">
                            <w:pPr>
                              <w:ind w:left="313"/>
                              <w:rPr>
                                <w:rFonts w:ascii="Calibri"/>
                                <w:sz w:val="16"/>
                              </w:rPr>
                            </w:pPr>
                            <w:r>
                              <w:rPr>
                                <w:rFonts w:ascii="Calibri"/>
                                <w:sz w:val="16"/>
                              </w:rPr>
                              <w:t>Affix Photograph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0BAA5" id="Text Box 22" o:spid="_x0000_s1027" type="#_x0000_t202" style="position:absolute;left:0;text-align:left;margin-left:450pt;margin-top:14.2pt;width:103.5pt;height:12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" filled="f" strokeweight=".5pt">
                <v:path arrowok="t"/>
                <v:textbox inset="0,0,0,0">
                  <w:txbxContent>
                    <w:p w14:paraId="34B3B1DF" w14:textId="77777777" w:rsidR="001A6F8F" w:rsidRDefault="001A6F8F" w:rsidP="00684AAE">
                      <w:pPr>
                        <w:pStyle w:val="BodyText"/>
                        <w:rPr>
                          <w:sz w:val="16"/>
                        </w:rPr>
                      </w:pPr>
                    </w:p>
                    <w:p w14:paraId="6CBB7C6B" w14:textId="77777777" w:rsidR="001A6F8F" w:rsidRDefault="001A6F8F" w:rsidP="00684AAE">
                      <w:pPr>
                        <w:pStyle w:val="BodyText"/>
                        <w:rPr>
                          <w:sz w:val="16"/>
                        </w:rPr>
                      </w:pPr>
                    </w:p>
                    <w:p w14:paraId="6FA10EDA" w14:textId="77777777" w:rsidR="001A6F8F" w:rsidRDefault="001A6F8F" w:rsidP="00684AAE">
                      <w:pPr>
                        <w:pStyle w:val="BodyText"/>
                        <w:rPr>
                          <w:sz w:val="16"/>
                        </w:rPr>
                      </w:pPr>
                    </w:p>
                    <w:p w14:paraId="10C3B650" w14:textId="77777777" w:rsidR="001A6F8F" w:rsidRDefault="001A6F8F" w:rsidP="00684AAE">
                      <w:pPr>
                        <w:pStyle w:val="BodyText"/>
                        <w:rPr>
                          <w:sz w:val="16"/>
                        </w:rPr>
                      </w:pPr>
                    </w:p>
                    <w:p w14:paraId="3F35CAF1" w14:textId="77777777" w:rsidR="001A6F8F" w:rsidRDefault="001A6F8F" w:rsidP="00684AAE">
                      <w:pPr>
                        <w:pStyle w:val="BodyText"/>
                        <w:rPr>
                          <w:sz w:val="16"/>
                        </w:rPr>
                      </w:pPr>
                    </w:p>
                    <w:p w14:paraId="0DB75C04" w14:textId="77777777" w:rsidR="001A6F8F" w:rsidRDefault="001A6F8F" w:rsidP="00684AAE">
                      <w:pPr>
                        <w:pStyle w:val="BodyText"/>
                        <w:rPr>
                          <w:sz w:val="16"/>
                        </w:rPr>
                      </w:pPr>
                    </w:p>
                    <w:p w14:paraId="4E51BE79" w14:textId="77777777" w:rsidR="001A6F8F" w:rsidRDefault="001A6F8F" w:rsidP="00684AAE">
                      <w:pPr>
                        <w:pStyle w:val="BodyText"/>
                        <w:rPr>
                          <w:sz w:val="16"/>
                        </w:rPr>
                      </w:pPr>
                    </w:p>
                    <w:p w14:paraId="31050A90" w14:textId="77777777" w:rsidR="001A6F8F" w:rsidRDefault="001A6F8F" w:rsidP="00684AAE">
                      <w:pPr>
                        <w:pStyle w:val="BodyText"/>
                        <w:rPr>
                          <w:sz w:val="23"/>
                        </w:rPr>
                      </w:pPr>
                    </w:p>
                    <w:p w14:paraId="297311A7" w14:textId="77777777" w:rsidR="001A6F8F" w:rsidRDefault="001A6F8F" w:rsidP="00684AAE">
                      <w:pPr>
                        <w:ind w:left="313"/>
                        <w:rPr>
                          <w:rFonts w:ascii="Calibri"/>
                          <w:sz w:val="16"/>
                        </w:rPr>
                      </w:pPr>
                      <w:r>
                        <w:rPr>
                          <w:rFonts w:ascii="Calibri"/>
                          <w:sz w:val="16"/>
                        </w:rPr>
                        <w:t>Affix Photograph here</w:t>
                      </w:r>
                    </w:p>
                  </w:txbxContent>
                </v:textbox>
                <w10:wrap type="topAndBottom" anchorx="page"/>
              </v:shape>
            </w:pict>
          </mc:Fallback>
        </mc:AlternateContent>
      </w:r>
      <w:r w:rsidR="00684AAE" w:rsidRPr="00B106AA">
        <w:rPr>
          <w:noProof/>
          <w:sz w:val="22"/>
          <w:szCs w:val="22"/>
          <w:lang w:bidi="ar-SA"/>
        </w:rPr>
        <mc:AlternateContent>
          <mc:Choice Requires="wps">
            <w:drawing>
              <wp:anchor distT="0" distB="0" distL="0" distR="0" simplePos="0" relativeHeight="251659264" behindDoc="1" locked="0" layoutInCell="1" allowOverlap="1" wp14:anchorId="654B1E6F" wp14:editId="0DDB664A">
                <wp:simplePos x="0" y="0"/>
                <wp:positionH relativeFrom="page">
                  <wp:posOffset>918210</wp:posOffset>
                </wp:positionH>
                <wp:positionV relativeFrom="paragraph">
                  <wp:posOffset>179705</wp:posOffset>
                </wp:positionV>
                <wp:extent cx="2970530" cy="2636520"/>
                <wp:effectExtent l="0" t="0" r="1270" b="5080"/>
                <wp:wrapTopAndBottom/>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70530" cy="26365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B24C4F" w14:textId="77777777" w:rsidR="001A6F8F" w:rsidRDefault="001A6F8F" w:rsidP="00684AAE">
                            <w:pPr>
                              <w:pStyle w:val="BodyText"/>
                              <w:spacing w:before="1"/>
                              <w:ind w:left="165"/>
                            </w:pPr>
                            <w:r>
                              <w:t>(1) Signature :</w:t>
                            </w:r>
                          </w:p>
                          <w:p w14:paraId="7026486A" w14:textId="77777777" w:rsidR="001A6F8F" w:rsidRDefault="001A6F8F" w:rsidP="00684AAE">
                            <w:pPr>
                              <w:pStyle w:val="BodyText"/>
                              <w:rPr>
                                <w:sz w:val="26"/>
                              </w:rPr>
                            </w:pPr>
                          </w:p>
                          <w:p w14:paraId="07B502EC" w14:textId="77777777" w:rsidR="001A6F8F" w:rsidRDefault="001A6F8F" w:rsidP="00684AAE">
                            <w:pPr>
                              <w:pStyle w:val="BodyText"/>
                              <w:spacing w:before="9"/>
                              <w:rPr>
                                <w:sz w:val="21"/>
                              </w:rPr>
                            </w:pPr>
                          </w:p>
                          <w:p w14:paraId="463DC750" w14:textId="77777777" w:rsidR="001A6F8F" w:rsidRDefault="001A6F8F" w:rsidP="00684AAE">
                            <w:pPr>
                              <w:pStyle w:val="BodyText"/>
                              <w:tabs>
                                <w:tab w:val="left" w:pos="1546"/>
                              </w:tabs>
                              <w:ind w:left="105" w:right="2243" w:firstLine="450"/>
                            </w:pPr>
                            <w:r>
                              <w:t>Name</w:t>
                            </w:r>
                            <w:r>
                              <w:tab/>
                              <w:t xml:space="preserve">: </w:t>
                            </w:r>
                          </w:p>
                          <w:p w14:paraId="4B142F03" w14:textId="77777777" w:rsidR="001A6F8F" w:rsidRDefault="001A6F8F" w:rsidP="00684AAE">
                            <w:pPr>
                              <w:pStyle w:val="BodyText"/>
                              <w:spacing w:before="1"/>
                            </w:pPr>
                          </w:p>
                          <w:p w14:paraId="605C75F5" w14:textId="77777777" w:rsidR="001A6F8F" w:rsidRDefault="001A6F8F" w:rsidP="00684AAE">
                            <w:pPr>
                              <w:pStyle w:val="BodyText"/>
                              <w:spacing w:before="1" w:line="276" w:lineRule="exact"/>
                              <w:ind w:left="555"/>
                            </w:pPr>
                            <w:r>
                              <w:t>S/o, W/o, D/o:</w:t>
                            </w:r>
                          </w:p>
                          <w:p w14:paraId="5626191C" w14:textId="77777777" w:rsidR="001A6F8F" w:rsidRDefault="001A6F8F" w:rsidP="00684AAE">
                            <w:pPr>
                              <w:pStyle w:val="BodyText"/>
                              <w:ind w:left="105"/>
                            </w:pPr>
                            <w:r>
                              <w:rPr>
                                <w:u w:val="single"/>
                              </w:rPr>
                              <w:t xml:space="preserve">           </w:t>
                            </w:r>
                            <w:r>
                              <w:t>__</w:t>
                            </w:r>
                            <w:r>
                              <w:rPr>
                                <w:u w:val="single"/>
                              </w:rPr>
                              <w:t xml:space="preserve"> </w:t>
                            </w:r>
                            <w:r>
                              <w:t>_</w:t>
                            </w:r>
                            <w:r>
                              <w:rPr>
                                <w:u w:val="single"/>
                              </w:rPr>
                              <w:t xml:space="preserve"> </w:t>
                            </w:r>
                            <w:r>
                              <w:t>_</w:t>
                            </w:r>
                            <w:r>
                              <w:rPr>
                                <w:u w:val="single"/>
                              </w:rPr>
                              <w:t xml:space="preserve"> </w:t>
                            </w:r>
                            <w:r>
                              <w:t>__</w:t>
                            </w:r>
                            <w:r>
                              <w:rPr>
                                <w:u w:val="single"/>
                              </w:rPr>
                              <w:t xml:space="preserve"> </w:t>
                            </w:r>
                            <w:r>
                              <w:t>_</w:t>
                            </w:r>
                          </w:p>
                          <w:p w14:paraId="0E9E3099" w14:textId="77777777" w:rsidR="001A6F8F" w:rsidRDefault="001A6F8F" w:rsidP="00684AAE">
                            <w:pPr>
                              <w:pStyle w:val="BodyText"/>
                              <w:spacing w:before="9"/>
                              <w:rPr>
                                <w:sz w:val="23"/>
                              </w:rPr>
                            </w:pPr>
                          </w:p>
                          <w:p w14:paraId="65BB26DC" w14:textId="77777777" w:rsidR="001A6F8F" w:rsidRDefault="001A6F8F" w:rsidP="00684AAE">
                            <w:pPr>
                              <w:pStyle w:val="BodyText"/>
                              <w:ind w:left="555"/>
                            </w:pPr>
                            <w:r>
                              <w:t xml:space="preserve">Address : </w:t>
                            </w:r>
                          </w:p>
                          <w:p w14:paraId="57CEB87C" w14:textId="77777777" w:rsidR="001A6F8F" w:rsidRDefault="001A6F8F" w:rsidP="00684AAE">
                            <w:pPr>
                              <w:pStyle w:val="BodyText"/>
                              <w:ind w:left="825" w:right="570" w:firstLine="7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B1E6F" id="Text Box 23" o:spid="_x0000_s1028" type="#_x0000_t202" style="position:absolute;left:0;text-align:left;margin-left:72.3pt;margin-top:14.15pt;width:233.9pt;height:207.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" filled="f" strokeweight=".5pt">
                <v:path arrowok="t"/>
                <v:textbox inset="0,0,0,0">
                  <w:txbxContent>
                    <w:p w14:paraId="41B24C4F" w14:textId="77777777" w:rsidR="001A6F8F" w:rsidRDefault="001A6F8F" w:rsidP="00684AAE">
                      <w:pPr>
                        <w:pStyle w:val="BodyText"/>
                        <w:spacing w:before="1"/>
                        <w:ind w:left="165"/>
                      </w:pPr>
                      <w:r>
                        <w:t>(1) Signature :</w:t>
                      </w:r>
                    </w:p>
                    <w:p w14:paraId="7026486A" w14:textId="77777777" w:rsidR="001A6F8F" w:rsidRDefault="001A6F8F" w:rsidP="00684AAE">
                      <w:pPr>
                        <w:pStyle w:val="BodyText"/>
                        <w:rPr>
                          <w:sz w:val="26"/>
                        </w:rPr>
                      </w:pPr>
                    </w:p>
                    <w:p w14:paraId="07B502EC" w14:textId="77777777" w:rsidR="001A6F8F" w:rsidRDefault="001A6F8F" w:rsidP="00684AAE">
                      <w:pPr>
                        <w:pStyle w:val="BodyText"/>
                        <w:spacing w:before="9"/>
                        <w:rPr>
                          <w:sz w:val="21"/>
                        </w:rPr>
                      </w:pPr>
                    </w:p>
                    <w:p w14:paraId="463DC750" w14:textId="77777777" w:rsidR="001A6F8F" w:rsidRDefault="001A6F8F" w:rsidP="00684AAE">
                      <w:pPr>
                        <w:pStyle w:val="BodyText"/>
                        <w:tabs>
                          <w:tab w:val="left" w:pos="1546"/>
                        </w:tabs>
                        <w:ind w:left="105" w:right="2243" w:firstLine="450"/>
                      </w:pPr>
                      <w:r>
                        <w:t>Name</w:t>
                      </w:r>
                      <w:r>
                        <w:tab/>
                        <w:t xml:space="preserve">: </w:t>
                      </w:r>
                    </w:p>
                    <w:p w14:paraId="4B142F03" w14:textId="77777777" w:rsidR="001A6F8F" w:rsidRDefault="001A6F8F" w:rsidP="00684AAE">
                      <w:pPr>
                        <w:pStyle w:val="BodyText"/>
                        <w:spacing w:before="1"/>
                      </w:pPr>
                    </w:p>
                    <w:p w14:paraId="605C75F5" w14:textId="77777777" w:rsidR="001A6F8F" w:rsidRDefault="001A6F8F" w:rsidP="00684AAE">
                      <w:pPr>
                        <w:pStyle w:val="BodyText"/>
                        <w:spacing w:before="1" w:line="276" w:lineRule="exact"/>
                        <w:ind w:left="555"/>
                      </w:pPr>
                      <w:r>
                        <w:t>S/o, W/o, D/o:</w:t>
                      </w:r>
                    </w:p>
                    <w:p w14:paraId="5626191C" w14:textId="77777777" w:rsidR="001A6F8F" w:rsidRDefault="001A6F8F" w:rsidP="00684AAE">
                      <w:pPr>
                        <w:pStyle w:val="BodyText"/>
                        <w:ind w:left="105"/>
                      </w:pPr>
                      <w:r>
                        <w:rPr>
                          <w:u w:val="single"/>
                        </w:rPr>
                        <w:t xml:space="preserve">           </w:t>
                      </w:r>
                      <w:r>
                        <w:t>__</w:t>
                      </w:r>
                      <w:r>
                        <w:rPr>
                          <w:u w:val="single"/>
                        </w:rPr>
                        <w:t xml:space="preserve"> </w:t>
                      </w:r>
                      <w:r>
                        <w:t>_</w:t>
                      </w:r>
                      <w:r>
                        <w:rPr>
                          <w:u w:val="single"/>
                        </w:rPr>
                        <w:t xml:space="preserve"> </w:t>
                      </w:r>
                      <w:r>
                        <w:t>_</w:t>
                      </w:r>
                      <w:r>
                        <w:rPr>
                          <w:u w:val="single"/>
                        </w:rPr>
                        <w:t xml:space="preserve"> </w:t>
                      </w:r>
                      <w:r>
                        <w:t>__</w:t>
                      </w:r>
                      <w:r>
                        <w:rPr>
                          <w:u w:val="single"/>
                        </w:rPr>
                        <w:t xml:space="preserve"> </w:t>
                      </w:r>
                      <w:r>
                        <w:t>_</w:t>
                      </w:r>
                    </w:p>
                    <w:p w14:paraId="0E9E3099" w14:textId="77777777" w:rsidR="001A6F8F" w:rsidRDefault="001A6F8F" w:rsidP="00684AAE">
                      <w:pPr>
                        <w:pStyle w:val="BodyText"/>
                        <w:spacing w:before="9"/>
                        <w:rPr>
                          <w:sz w:val="23"/>
                        </w:rPr>
                      </w:pPr>
                    </w:p>
                    <w:p w14:paraId="65BB26DC" w14:textId="77777777" w:rsidR="001A6F8F" w:rsidRDefault="001A6F8F" w:rsidP="00684AAE">
                      <w:pPr>
                        <w:pStyle w:val="BodyText"/>
                        <w:ind w:left="555"/>
                      </w:pPr>
                      <w:r>
                        <w:t xml:space="preserve">Address : </w:t>
                      </w:r>
                    </w:p>
                    <w:p w14:paraId="57CEB87C" w14:textId="77777777" w:rsidR="001A6F8F" w:rsidRDefault="001A6F8F" w:rsidP="00684AAE">
                      <w:pPr>
                        <w:pStyle w:val="BodyText"/>
                        <w:ind w:left="825" w:right="570" w:firstLine="720"/>
                      </w:pPr>
                    </w:p>
                  </w:txbxContent>
                </v:textbox>
                <w10:wrap type="topAndBottom" anchorx="page"/>
              </v:shape>
            </w:pict>
          </mc:Fallback>
        </mc:AlternateContent>
      </w:r>
    </w:p>
    <w:p w14:paraId="2FBC95EC" w14:textId="77777777" w:rsidR="00684AAE" w:rsidRPr="00B106AA" w:rsidRDefault="00684AAE" w:rsidP="00771734">
      <w:pPr>
        <w:pStyle w:val="BodyText"/>
        <w:ind w:left="720" w:hanging="720"/>
        <w:rPr>
          <w:sz w:val="22"/>
          <w:szCs w:val="22"/>
        </w:rPr>
      </w:pPr>
    </w:p>
    <w:p w14:paraId="70D0391A" w14:textId="77777777" w:rsidR="00684AAE" w:rsidRPr="00B106AA" w:rsidRDefault="00684AAE" w:rsidP="00771734">
      <w:pPr>
        <w:pStyle w:val="BodyText"/>
        <w:ind w:left="720" w:hanging="720"/>
        <w:rPr>
          <w:sz w:val="22"/>
          <w:szCs w:val="22"/>
        </w:rPr>
      </w:pPr>
    </w:p>
    <w:p w14:paraId="7F2B8763" w14:textId="77777777" w:rsidR="00684AAE" w:rsidRPr="00B106AA" w:rsidRDefault="00684AAE" w:rsidP="00771734">
      <w:pPr>
        <w:pStyle w:val="BodyText"/>
        <w:ind w:left="720" w:hanging="720"/>
        <w:rPr>
          <w:sz w:val="22"/>
          <w:szCs w:val="22"/>
        </w:rPr>
      </w:pPr>
    </w:p>
    <w:p w14:paraId="43F5E55D" w14:textId="77777777" w:rsidR="00684AAE" w:rsidRPr="00B106AA" w:rsidRDefault="00684AAE" w:rsidP="00771734">
      <w:pPr>
        <w:pStyle w:val="BodyText"/>
        <w:ind w:left="720" w:hanging="720"/>
        <w:rPr>
          <w:sz w:val="22"/>
          <w:szCs w:val="22"/>
        </w:rPr>
      </w:pPr>
    </w:p>
    <w:p w14:paraId="4B6CF920" w14:textId="77777777" w:rsidR="00684AAE" w:rsidRPr="00B106AA" w:rsidRDefault="00684AAE" w:rsidP="00771734">
      <w:pPr>
        <w:pStyle w:val="BodyText"/>
        <w:ind w:left="720" w:hanging="720"/>
        <w:rPr>
          <w:sz w:val="22"/>
          <w:szCs w:val="22"/>
        </w:rPr>
      </w:pPr>
      <w:r w:rsidRPr="00B106AA">
        <w:rPr>
          <w:noProof/>
          <w:sz w:val="22"/>
          <w:szCs w:val="22"/>
          <w:lang w:bidi="ar-SA"/>
        </w:rPr>
        <mc:AlternateContent>
          <mc:Choice Requires="wps">
            <w:drawing>
              <wp:anchor distT="0" distB="0" distL="0" distR="0" simplePos="0" relativeHeight="251662336" behindDoc="1" locked="0" layoutInCell="1" allowOverlap="1" wp14:anchorId="34EFCFD1" wp14:editId="6F0461D6">
                <wp:simplePos x="0" y="0"/>
                <wp:positionH relativeFrom="page">
                  <wp:posOffset>5734050</wp:posOffset>
                </wp:positionH>
                <wp:positionV relativeFrom="paragraph">
                  <wp:posOffset>186055</wp:posOffset>
                </wp:positionV>
                <wp:extent cx="1314450" cy="1638300"/>
                <wp:effectExtent l="0" t="0" r="19050" b="19050"/>
                <wp:wrapTopAndBottom/>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14450" cy="1638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4473E5" w14:textId="77777777" w:rsidR="001A6F8F" w:rsidRDefault="001A6F8F" w:rsidP="00684AAE">
                            <w:pPr>
                              <w:pStyle w:val="BodyText"/>
                              <w:rPr>
                                <w:sz w:val="16"/>
                              </w:rPr>
                            </w:pPr>
                          </w:p>
                          <w:p w14:paraId="0C1F1553" w14:textId="77777777" w:rsidR="001A6F8F" w:rsidRDefault="001A6F8F" w:rsidP="00684AAE">
                            <w:pPr>
                              <w:pStyle w:val="BodyText"/>
                              <w:rPr>
                                <w:sz w:val="16"/>
                              </w:rPr>
                            </w:pPr>
                          </w:p>
                          <w:p w14:paraId="1F81D1D1" w14:textId="77777777" w:rsidR="001A6F8F" w:rsidRDefault="001A6F8F" w:rsidP="00684AAE">
                            <w:pPr>
                              <w:pStyle w:val="BodyText"/>
                              <w:rPr>
                                <w:sz w:val="16"/>
                              </w:rPr>
                            </w:pPr>
                          </w:p>
                          <w:p w14:paraId="525B0F66" w14:textId="77777777" w:rsidR="001A6F8F" w:rsidRDefault="001A6F8F" w:rsidP="00684AAE">
                            <w:pPr>
                              <w:pStyle w:val="BodyText"/>
                              <w:rPr>
                                <w:sz w:val="16"/>
                              </w:rPr>
                            </w:pPr>
                          </w:p>
                          <w:p w14:paraId="0A6A990B" w14:textId="77777777" w:rsidR="001A6F8F" w:rsidRDefault="001A6F8F" w:rsidP="00684AAE">
                            <w:pPr>
                              <w:pStyle w:val="BodyText"/>
                              <w:rPr>
                                <w:sz w:val="16"/>
                              </w:rPr>
                            </w:pPr>
                          </w:p>
                          <w:p w14:paraId="367DFE6F" w14:textId="77777777" w:rsidR="001A6F8F" w:rsidRDefault="001A6F8F" w:rsidP="00684AAE">
                            <w:pPr>
                              <w:pStyle w:val="BodyText"/>
                              <w:rPr>
                                <w:sz w:val="16"/>
                              </w:rPr>
                            </w:pPr>
                          </w:p>
                          <w:p w14:paraId="1A96AE16" w14:textId="77777777" w:rsidR="001A6F8F" w:rsidRDefault="001A6F8F" w:rsidP="00684AAE">
                            <w:pPr>
                              <w:pStyle w:val="BodyText"/>
                              <w:rPr>
                                <w:sz w:val="16"/>
                              </w:rPr>
                            </w:pPr>
                          </w:p>
                          <w:p w14:paraId="21A13997" w14:textId="77777777" w:rsidR="001A6F8F" w:rsidRDefault="001A6F8F" w:rsidP="00684AAE">
                            <w:pPr>
                              <w:pStyle w:val="BodyText"/>
                              <w:spacing w:before="4"/>
                              <w:rPr>
                                <w:sz w:val="23"/>
                              </w:rPr>
                            </w:pPr>
                          </w:p>
                          <w:p w14:paraId="412B2727" w14:textId="77777777" w:rsidR="001A6F8F" w:rsidRDefault="001A6F8F" w:rsidP="00684AAE">
                            <w:pPr>
                              <w:ind w:left="313"/>
                              <w:rPr>
                                <w:rFonts w:ascii="Calibri"/>
                                <w:sz w:val="16"/>
                              </w:rPr>
                            </w:pPr>
                            <w:r>
                              <w:rPr>
                                <w:rFonts w:ascii="Calibri"/>
                                <w:sz w:val="16"/>
                              </w:rPr>
                              <w:t>Affix Photograph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FCFD1" id="Text Box 9" o:spid="_x0000_s1029" type="#_x0000_t202" style="position:absolute;left:0;text-align:left;margin-left:451.5pt;margin-top:14.65pt;width:103.5pt;height:129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" filled="f" strokeweight=".5pt">
                <v:path arrowok="t"/>
                <v:textbox inset="0,0,0,0">
                  <w:txbxContent>
                    <w:p w14:paraId="7B4473E5" w14:textId="77777777" w:rsidR="001A6F8F" w:rsidRDefault="001A6F8F" w:rsidP="00684AAE">
                      <w:pPr>
                        <w:pStyle w:val="BodyText"/>
                        <w:rPr>
                          <w:sz w:val="16"/>
                        </w:rPr>
                      </w:pPr>
                    </w:p>
                    <w:p w14:paraId="0C1F1553" w14:textId="77777777" w:rsidR="001A6F8F" w:rsidRDefault="001A6F8F" w:rsidP="00684AAE">
                      <w:pPr>
                        <w:pStyle w:val="BodyText"/>
                        <w:rPr>
                          <w:sz w:val="16"/>
                        </w:rPr>
                      </w:pPr>
                    </w:p>
                    <w:p w14:paraId="1F81D1D1" w14:textId="77777777" w:rsidR="001A6F8F" w:rsidRDefault="001A6F8F" w:rsidP="00684AAE">
                      <w:pPr>
                        <w:pStyle w:val="BodyText"/>
                        <w:rPr>
                          <w:sz w:val="16"/>
                        </w:rPr>
                      </w:pPr>
                    </w:p>
                    <w:p w14:paraId="525B0F66" w14:textId="77777777" w:rsidR="001A6F8F" w:rsidRDefault="001A6F8F" w:rsidP="00684AAE">
                      <w:pPr>
                        <w:pStyle w:val="BodyText"/>
                        <w:rPr>
                          <w:sz w:val="16"/>
                        </w:rPr>
                      </w:pPr>
                    </w:p>
                    <w:p w14:paraId="0A6A990B" w14:textId="77777777" w:rsidR="001A6F8F" w:rsidRDefault="001A6F8F" w:rsidP="00684AAE">
                      <w:pPr>
                        <w:pStyle w:val="BodyText"/>
                        <w:rPr>
                          <w:sz w:val="16"/>
                        </w:rPr>
                      </w:pPr>
                    </w:p>
                    <w:p w14:paraId="367DFE6F" w14:textId="77777777" w:rsidR="001A6F8F" w:rsidRDefault="001A6F8F" w:rsidP="00684AAE">
                      <w:pPr>
                        <w:pStyle w:val="BodyText"/>
                        <w:rPr>
                          <w:sz w:val="16"/>
                        </w:rPr>
                      </w:pPr>
                    </w:p>
                    <w:p w14:paraId="1A96AE16" w14:textId="77777777" w:rsidR="001A6F8F" w:rsidRDefault="001A6F8F" w:rsidP="00684AAE">
                      <w:pPr>
                        <w:pStyle w:val="BodyText"/>
                        <w:rPr>
                          <w:sz w:val="16"/>
                        </w:rPr>
                      </w:pPr>
                    </w:p>
                    <w:p w14:paraId="21A13997" w14:textId="77777777" w:rsidR="001A6F8F" w:rsidRDefault="001A6F8F" w:rsidP="00684AAE">
                      <w:pPr>
                        <w:pStyle w:val="BodyText"/>
                        <w:spacing w:before="4"/>
                        <w:rPr>
                          <w:sz w:val="23"/>
                        </w:rPr>
                      </w:pPr>
                    </w:p>
                    <w:p w14:paraId="412B2727" w14:textId="77777777" w:rsidR="001A6F8F" w:rsidRDefault="001A6F8F" w:rsidP="00684AAE">
                      <w:pPr>
                        <w:ind w:left="313"/>
                        <w:rPr>
                          <w:rFonts w:ascii="Calibri"/>
                          <w:sz w:val="16"/>
                        </w:rPr>
                      </w:pPr>
                      <w:r>
                        <w:rPr>
                          <w:rFonts w:ascii="Calibri"/>
                          <w:sz w:val="16"/>
                        </w:rPr>
                        <w:t>Affix Photograph here</w:t>
                      </w:r>
                    </w:p>
                  </w:txbxContent>
                </v:textbox>
                <w10:wrap type="topAndBottom" anchorx="page"/>
              </v:shape>
            </w:pict>
          </mc:Fallback>
        </mc:AlternateContent>
      </w:r>
    </w:p>
    <w:p w14:paraId="2E9E2062" w14:textId="77777777" w:rsidR="00D03FD6" w:rsidRPr="00B106AA" w:rsidRDefault="00D03FD6" w:rsidP="00771734">
      <w:pPr>
        <w:ind w:left="720" w:hanging="720"/>
      </w:pPr>
    </w:p>
    <w:p w14:paraId="034D2EB1" w14:textId="77777777" w:rsidR="00D03FD6" w:rsidRPr="00B106AA" w:rsidRDefault="00D03FD6" w:rsidP="00E8403B"/>
    <w:p w14:paraId="4304DCAC" w14:textId="77777777" w:rsidR="00D03FD6" w:rsidRPr="00B106AA" w:rsidRDefault="00D03FD6" w:rsidP="00E8403B"/>
    <w:p w14:paraId="2C9277F2" w14:textId="77777777" w:rsidR="00D03FD6" w:rsidRPr="00B106AA" w:rsidRDefault="00D03FD6" w:rsidP="00E8403B">
      <w:r w:rsidRPr="00B106AA">
        <w:t xml:space="preserve">             </w:t>
      </w:r>
    </w:p>
    <w:p w14:paraId="0A105802" w14:textId="77777777" w:rsidR="00D03FD6" w:rsidRPr="00B106AA" w:rsidRDefault="00D03FD6" w:rsidP="00E8403B"/>
    <w:p w14:paraId="300CF714" w14:textId="77777777" w:rsidR="000B0BFF" w:rsidRPr="00B106AA" w:rsidRDefault="000B0BFF" w:rsidP="00E8403B">
      <w:pPr>
        <w:sectPr w:rsidR="000B0BFF" w:rsidRPr="00B106AA" w:rsidSect="0063564B">
          <w:pgSz w:w="11910" w:h="16840"/>
          <w:pgMar w:top="1440" w:right="1440" w:bottom="1440" w:left="1440" w:header="0" w:footer="239" w:gutter="0"/>
          <w:cols w:space="720"/>
        </w:sectPr>
      </w:pPr>
    </w:p>
    <w:p w14:paraId="7C6F9680" w14:textId="77777777" w:rsidR="00684AAE" w:rsidRPr="00B106AA" w:rsidRDefault="00684AAE" w:rsidP="00771734">
      <w:pPr>
        <w:pStyle w:val="BodyText"/>
        <w:ind w:left="720" w:hanging="720"/>
        <w:rPr>
          <w:sz w:val="22"/>
          <w:szCs w:val="22"/>
        </w:rPr>
      </w:pPr>
    </w:p>
    <w:p w14:paraId="5FED9D57" w14:textId="77777777" w:rsidR="00684AAE" w:rsidRPr="00B106AA" w:rsidRDefault="00684AAE" w:rsidP="00771734">
      <w:pPr>
        <w:pStyle w:val="Heading1"/>
        <w:ind w:left="720" w:hanging="720"/>
        <w:rPr>
          <w:sz w:val="22"/>
          <w:szCs w:val="22"/>
        </w:rPr>
      </w:pPr>
      <w:r w:rsidRPr="00B106AA">
        <w:rPr>
          <w:sz w:val="22"/>
          <w:szCs w:val="22"/>
        </w:rPr>
        <w:t>SIGNED AND DELIVERED BY THE WITHIN NAMED:</w:t>
      </w:r>
    </w:p>
    <w:p w14:paraId="39BA01BA" w14:textId="77777777" w:rsidR="00684AAE" w:rsidRPr="00B106AA" w:rsidRDefault="00684AAE" w:rsidP="00771734">
      <w:pPr>
        <w:pStyle w:val="BodyText"/>
        <w:ind w:left="720" w:hanging="720"/>
        <w:rPr>
          <w:b/>
          <w:sz w:val="22"/>
          <w:szCs w:val="22"/>
        </w:rPr>
      </w:pPr>
    </w:p>
    <w:p w14:paraId="2FE0FE5C" w14:textId="77777777" w:rsidR="00684AAE" w:rsidRPr="00B106AA" w:rsidRDefault="00684AAE" w:rsidP="00771734">
      <w:pPr>
        <w:pStyle w:val="BodyText"/>
        <w:ind w:left="720" w:hanging="720"/>
        <w:rPr>
          <w:b/>
          <w:sz w:val="22"/>
          <w:szCs w:val="22"/>
        </w:rPr>
      </w:pPr>
    </w:p>
    <w:p w14:paraId="658AD554" w14:textId="77777777" w:rsidR="00684AAE" w:rsidRPr="00B106AA" w:rsidRDefault="00684AAE" w:rsidP="00771734">
      <w:pPr>
        <w:pStyle w:val="BodyText"/>
        <w:ind w:left="720" w:hanging="720"/>
        <w:rPr>
          <w:sz w:val="22"/>
          <w:szCs w:val="22"/>
        </w:rPr>
      </w:pPr>
      <w:r w:rsidRPr="00B106AA">
        <w:rPr>
          <w:sz w:val="22"/>
          <w:szCs w:val="22"/>
        </w:rPr>
        <w:t>Promoter:</w:t>
      </w:r>
      <w:r w:rsidR="00BF4191" w:rsidRPr="00B106AA">
        <w:rPr>
          <w:sz w:val="22"/>
          <w:szCs w:val="22"/>
        </w:rPr>
        <w:t xml:space="preserve"> </w:t>
      </w:r>
      <w:r w:rsidR="00BF4191" w:rsidRPr="00B106AA">
        <w:rPr>
          <w:b/>
          <w:sz w:val="22"/>
          <w:szCs w:val="22"/>
          <w:lang w:val="en-GB"/>
        </w:rPr>
        <w:t>Adhikaansh Realtors Private Limited</w:t>
      </w:r>
    </w:p>
    <w:p w14:paraId="1A26E36A" w14:textId="77777777" w:rsidR="00684AAE" w:rsidRPr="00B106AA" w:rsidRDefault="00684AAE" w:rsidP="00771734">
      <w:pPr>
        <w:pStyle w:val="BodyText"/>
        <w:ind w:left="720" w:hanging="720"/>
        <w:rPr>
          <w:sz w:val="22"/>
          <w:szCs w:val="22"/>
        </w:rPr>
      </w:pPr>
    </w:p>
    <w:p w14:paraId="60EF2290" w14:textId="77777777" w:rsidR="00684AAE" w:rsidRPr="00B106AA" w:rsidRDefault="00684AAE" w:rsidP="00771734">
      <w:pPr>
        <w:pStyle w:val="BodyText"/>
        <w:tabs>
          <w:tab w:val="left" w:pos="6496"/>
        </w:tabs>
        <w:ind w:left="720" w:hanging="720"/>
        <w:rPr>
          <w:sz w:val="22"/>
          <w:szCs w:val="22"/>
        </w:rPr>
      </w:pPr>
      <w:r w:rsidRPr="00B106AA">
        <w:rPr>
          <w:sz w:val="22"/>
          <w:szCs w:val="22"/>
        </w:rPr>
        <w:t xml:space="preserve">Signature (Authorised Signatory): </w:t>
      </w:r>
      <w:r w:rsidRPr="00B106AA">
        <w:rPr>
          <w:sz w:val="22"/>
          <w:szCs w:val="22"/>
          <w:u w:val="single"/>
        </w:rPr>
        <w:t xml:space="preserve"> </w:t>
      </w:r>
      <w:r w:rsidRPr="00B106AA">
        <w:rPr>
          <w:sz w:val="22"/>
          <w:szCs w:val="22"/>
          <w:u w:val="single"/>
        </w:rPr>
        <w:tab/>
      </w:r>
    </w:p>
    <w:p w14:paraId="510DCBF9" w14:textId="77777777" w:rsidR="00684AAE" w:rsidRPr="00B106AA" w:rsidRDefault="00684AAE" w:rsidP="00771734">
      <w:pPr>
        <w:pStyle w:val="BodyText"/>
        <w:ind w:left="720" w:hanging="720"/>
        <w:rPr>
          <w:sz w:val="22"/>
          <w:szCs w:val="22"/>
        </w:rPr>
      </w:pPr>
    </w:p>
    <w:p w14:paraId="1956EB3F" w14:textId="77777777" w:rsidR="00684AAE" w:rsidRPr="00B106AA" w:rsidRDefault="00684AAE" w:rsidP="00771734">
      <w:pPr>
        <w:pStyle w:val="BodyText"/>
        <w:tabs>
          <w:tab w:val="left" w:pos="3850"/>
        </w:tabs>
        <w:ind w:left="720" w:hanging="720"/>
        <w:rPr>
          <w:sz w:val="22"/>
          <w:szCs w:val="22"/>
        </w:rPr>
      </w:pPr>
      <w:r w:rsidRPr="00B106AA">
        <w:rPr>
          <w:sz w:val="22"/>
          <w:szCs w:val="22"/>
        </w:rPr>
        <w:t xml:space="preserve">Name: </w:t>
      </w:r>
      <w:r w:rsidR="006C4BF5" w:rsidRPr="00B106AA">
        <w:rPr>
          <w:sz w:val="22"/>
          <w:szCs w:val="22"/>
        </w:rPr>
        <w:t>_____________________________</w:t>
      </w:r>
    </w:p>
    <w:p w14:paraId="368B96EB" w14:textId="77777777" w:rsidR="00684AAE" w:rsidRPr="00B106AA" w:rsidRDefault="00684AAE" w:rsidP="00771734">
      <w:pPr>
        <w:pStyle w:val="BodyText"/>
        <w:ind w:left="720" w:hanging="720"/>
        <w:rPr>
          <w:sz w:val="22"/>
          <w:szCs w:val="22"/>
        </w:rPr>
      </w:pPr>
    </w:p>
    <w:p w14:paraId="242996B4" w14:textId="77777777" w:rsidR="00684AAE" w:rsidRPr="00B106AA" w:rsidRDefault="00684AAE" w:rsidP="00771734">
      <w:pPr>
        <w:pStyle w:val="BodyText"/>
        <w:tabs>
          <w:tab w:val="left" w:pos="3830"/>
        </w:tabs>
        <w:ind w:left="720" w:hanging="720"/>
        <w:rPr>
          <w:sz w:val="22"/>
          <w:szCs w:val="22"/>
        </w:rPr>
      </w:pPr>
      <w:r w:rsidRPr="00B106AA">
        <w:rPr>
          <w:sz w:val="22"/>
          <w:szCs w:val="22"/>
        </w:rPr>
        <w:t xml:space="preserve">Address: </w:t>
      </w:r>
      <w:r w:rsidRPr="00B106AA">
        <w:rPr>
          <w:sz w:val="22"/>
          <w:szCs w:val="22"/>
          <w:u w:val="single"/>
        </w:rPr>
        <w:t xml:space="preserve"> </w:t>
      </w:r>
      <w:r w:rsidRPr="00B106AA">
        <w:rPr>
          <w:sz w:val="22"/>
          <w:szCs w:val="22"/>
          <w:u w:val="single"/>
        </w:rPr>
        <w:tab/>
      </w:r>
    </w:p>
    <w:p w14:paraId="6A874F5B" w14:textId="77777777" w:rsidR="00684AAE" w:rsidRPr="00B106AA" w:rsidRDefault="00684AAE" w:rsidP="00771734">
      <w:pPr>
        <w:pStyle w:val="BodyText"/>
        <w:ind w:left="720" w:hanging="720"/>
        <w:rPr>
          <w:sz w:val="22"/>
          <w:szCs w:val="22"/>
        </w:rPr>
      </w:pPr>
    </w:p>
    <w:p w14:paraId="63FC3956" w14:textId="77777777" w:rsidR="00684AAE" w:rsidRPr="00B106AA" w:rsidRDefault="00684AAE" w:rsidP="00771734">
      <w:pPr>
        <w:pStyle w:val="BodyText"/>
        <w:ind w:left="720" w:hanging="720"/>
        <w:rPr>
          <w:sz w:val="22"/>
          <w:szCs w:val="22"/>
        </w:rPr>
      </w:pPr>
    </w:p>
    <w:p w14:paraId="5E308BEE" w14:textId="77777777" w:rsidR="00684AAE" w:rsidRPr="00B106AA" w:rsidRDefault="00684AAE" w:rsidP="00771734">
      <w:pPr>
        <w:pStyle w:val="BodyText"/>
        <w:ind w:left="720" w:hanging="720"/>
        <w:rPr>
          <w:sz w:val="22"/>
          <w:szCs w:val="22"/>
        </w:rPr>
      </w:pPr>
    </w:p>
    <w:p w14:paraId="077514B0" w14:textId="77777777" w:rsidR="00684AAE" w:rsidRPr="00B106AA" w:rsidRDefault="00684AAE" w:rsidP="00771734">
      <w:pPr>
        <w:pStyle w:val="Heading1"/>
        <w:ind w:left="720" w:hanging="720"/>
        <w:rPr>
          <w:sz w:val="22"/>
          <w:szCs w:val="22"/>
        </w:rPr>
      </w:pPr>
      <w:r w:rsidRPr="00B106AA">
        <w:rPr>
          <w:sz w:val="22"/>
          <w:szCs w:val="22"/>
        </w:rPr>
        <w:t>SIGNED AND DELIVERED BY THE WITHIN NAMED:</w:t>
      </w:r>
    </w:p>
    <w:p w14:paraId="31A754A4" w14:textId="77777777" w:rsidR="00684AAE" w:rsidRPr="00B106AA" w:rsidRDefault="00684AAE" w:rsidP="00771734">
      <w:pPr>
        <w:pStyle w:val="BodyText"/>
        <w:ind w:left="720" w:hanging="720"/>
        <w:rPr>
          <w:b/>
          <w:sz w:val="22"/>
          <w:szCs w:val="22"/>
        </w:rPr>
      </w:pPr>
    </w:p>
    <w:p w14:paraId="7B66F3F6" w14:textId="77777777" w:rsidR="00CD5429" w:rsidRPr="00B106AA" w:rsidRDefault="00CD5429" w:rsidP="00CD5429">
      <w:pPr>
        <w:pStyle w:val="BodyText"/>
        <w:ind w:left="720" w:hanging="720"/>
        <w:rPr>
          <w:sz w:val="22"/>
          <w:szCs w:val="22"/>
        </w:rPr>
      </w:pPr>
      <w:r w:rsidRPr="00B106AA">
        <w:rPr>
          <w:sz w:val="22"/>
          <w:szCs w:val="22"/>
        </w:rPr>
        <w:t>Owner-2:</w:t>
      </w:r>
      <w:r w:rsidR="00BF4191" w:rsidRPr="00B106AA">
        <w:rPr>
          <w:sz w:val="22"/>
          <w:szCs w:val="22"/>
        </w:rPr>
        <w:t xml:space="preserve"> </w:t>
      </w:r>
      <w:r w:rsidR="00BF4191" w:rsidRPr="00B106AA">
        <w:rPr>
          <w:b/>
          <w:sz w:val="22"/>
          <w:szCs w:val="22"/>
          <w:lang w:val="en-GB"/>
        </w:rPr>
        <w:t>Aawam Residency Private Limited</w:t>
      </w:r>
    </w:p>
    <w:p w14:paraId="37AA2326" w14:textId="77777777" w:rsidR="00CD5429" w:rsidRPr="00B106AA" w:rsidRDefault="00CD5429" w:rsidP="00CD5429">
      <w:pPr>
        <w:pStyle w:val="BodyText"/>
        <w:ind w:left="720" w:hanging="720"/>
        <w:rPr>
          <w:sz w:val="22"/>
          <w:szCs w:val="22"/>
        </w:rPr>
      </w:pPr>
    </w:p>
    <w:p w14:paraId="1513292C" w14:textId="77777777" w:rsidR="00CD5429" w:rsidRPr="00B106AA" w:rsidRDefault="00CD5429" w:rsidP="00CD5429">
      <w:pPr>
        <w:pStyle w:val="BodyText"/>
        <w:tabs>
          <w:tab w:val="left" w:pos="6496"/>
        </w:tabs>
        <w:ind w:left="720" w:hanging="720"/>
        <w:rPr>
          <w:sz w:val="22"/>
          <w:szCs w:val="22"/>
        </w:rPr>
      </w:pPr>
      <w:r w:rsidRPr="00B106AA">
        <w:rPr>
          <w:sz w:val="22"/>
          <w:szCs w:val="22"/>
        </w:rPr>
        <w:t xml:space="preserve">Signature (Authorised Signatory): </w:t>
      </w:r>
      <w:r w:rsidRPr="00B106AA">
        <w:rPr>
          <w:sz w:val="22"/>
          <w:szCs w:val="22"/>
          <w:u w:val="single"/>
        </w:rPr>
        <w:t xml:space="preserve"> </w:t>
      </w:r>
      <w:r w:rsidRPr="00B106AA">
        <w:rPr>
          <w:sz w:val="22"/>
          <w:szCs w:val="22"/>
          <w:u w:val="single"/>
        </w:rPr>
        <w:tab/>
      </w:r>
    </w:p>
    <w:p w14:paraId="1B1F3196" w14:textId="77777777" w:rsidR="00CD5429" w:rsidRPr="00B106AA" w:rsidRDefault="00CD5429" w:rsidP="00CD5429">
      <w:pPr>
        <w:pStyle w:val="BodyText"/>
        <w:ind w:left="720" w:hanging="720"/>
        <w:rPr>
          <w:sz w:val="22"/>
          <w:szCs w:val="22"/>
        </w:rPr>
      </w:pPr>
    </w:p>
    <w:p w14:paraId="16BE0E9A" w14:textId="77777777" w:rsidR="00CD5429" w:rsidRPr="00B106AA" w:rsidRDefault="00CD5429" w:rsidP="00CD5429">
      <w:pPr>
        <w:pStyle w:val="BodyText"/>
        <w:tabs>
          <w:tab w:val="left" w:pos="3850"/>
        </w:tabs>
        <w:ind w:left="720" w:hanging="720"/>
        <w:rPr>
          <w:sz w:val="22"/>
          <w:szCs w:val="22"/>
        </w:rPr>
      </w:pPr>
      <w:r w:rsidRPr="00B106AA">
        <w:rPr>
          <w:sz w:val="22"/>
          <w:szCs w:val="22"/>
        </w:rPr>
        <w:t>Name: _____________________________</w:t>
      </w:r>
    </w:p>
    <w:p w14:paraId="1442EBE3" w14:textId="77777777" w:rsidR="00CD5429" w:rsidRPr="00B106AA" w:rsidRDefault="00CD5429" w:rsidP="00CD5429">
      <w:pPr>
        <w:pStyle w:val="BodyText"/>
        <w:ind w:left="720" w:hanging="720"/>
        <w:rPr>
          <w:sz w:val="22"/>
          <w:szCs w:val="22"/>
        </w:rPr>
      </w:pPr>
    </w:p>
    <w:p w14:paraId="666010F2" w14:textId="77777777" w:rsidR="00CD5429" w:rsidRPr="00B106AA" w:rsidRDefault="00CD5429" w:rsidP="00CD5429">
      <w:pPr>
        <w:pStyle w:val="BodyText"/>
        <w:tabs>
          <w:tab w:val="left" w:pos="3830"/>
        </w:tabs>
        <w:ind w:left="720" w:hanging="720"/>
        <w:rPr>
          <w:sz w:val="22"/>
          <w:szCs w:val="22"/>
        </w:rPr>
      </w:pPr>
      <w:r w:rsidRPr="00B106AA">
        <w:rPr>
          <w:sz w:val="22"/>
          <w:szCs w:val="22"/>
        </w:rPr>
        <w:t xml:space="preserve">Address: </w:t>
      </w:r>
      <w:r w:rsidRPr="00B106AA">
        <w:rPr>
          <w:sz w:val="22"/>
          <w:szCs w:val="22"/>
          <w:u w:val="single"/>
        </w:rPr>
        <w:t xml:space="preserve"> </w:t>
      </w:r>
      <w:r w:rsidRPr="00B106AA">
        <w:rPr>
          <w:sz w:val="22"/>
          <w:szCs w:val="22"/>
          <w:u w:val="single"/>
        </w:rPr>
        <w:tab/>
      </w:r>
    </w:p>
    <w:p w14:paraId="0E76F792" w14:textId="77777777" w:rsidR="00CD5429" w:rsidRPr="00B106AA" w:rsidRDefault="00CD5429" w:rsidP="00CD5429">
      <w:pPr>
        <w:pStyle w:val="BodyText"/>
        <w:ind w:left="720" w:hanging="720"/>
        <w:rPr>
          <w:sz w:val="22"/>
          <w:szCs w:val="22"/>
        </w:rPr>
      </w:pPr>
    </w:p>
    <w:p w14:paraId="050465D9" w14:textId="77777777" w:rsidR="00CD5429" w:rsidRPr="00B106AA" w:rsidRDefault="00CD5429" w:rsidP="00771734">
      <w:pPr>
        <w:pStyle w:val="BodyText"/>
        <w:tabs>
          <w:tab w:val="left" w:pos="3400"/>
        </w:tabs>
        <w:ind w:left="720" w:hanging="720"/>
        <w:rPr>
          <w:sz w:val="22"/>
          <w:szCs w:val="22"/>
        </w:rPr>
      </w:pPr>
    </w:p>
    <w:p w14:paraId="14C3E617" w14:textId="77777777" w:rsidR="00CD5429" w:rsidRPr="00B106AA" w:rsidRDefault="00CD5429" w:rsidP="00771734">
      <w:pPr>
        <w:pStyle w:val="BodyText"/>
        <w:tabs>
          <w:tab w:val="left" w:pos="3400"/>
        </w:tabs>
        <w:ind w:left="720" w:hanging="720"/>
        <w:rPr>
          <w:sz w:val="22"/>
          <w:szCs w:val="22"/>
        </w:rPr>
      </w:pPr>
    </w:p>
    <w:p w14:paraId="3A5EB2EF" w14:textId="77777777" w:rsidR="00684AAE" w:rsidRPr="00B106AA" w:rsidRDefault="00065994" w:rsidP="00771734">
      <w:pPr>
        <w:pStyle w:val="BodyText"/>
        <w:tabs>
          <w:tab w:val="left" w:pos="3400"/>
        </w:tabs>
        <w:ind w:left="720" w:hanging="720"/>
        <w:rPr>
          <w:sz w:val="22"/>
          <w:szCs w:val="22"/>
        </w:rPr>
      </w:pPr>
      <w:r w:rsidRPr="00B106AA">
        <w:rPr>
          <w:sz w:val="22"/>
          <w:szCs w:val="22"/>
        </w:rPr>
        <w:t>Place</w:t>
      </w:r>
      <w:r w:rsidR="00684AAE" w:rsidRPr="00B106AA">
        <w:rPr>
          <w:sz w:val="22"/>
          <w:szCs w:val="22"/>
        </w:rPr>
        <w:t xml:space="preserve">: </w:t>
      </w:r>
      <w:r w:rsidR="00CD5429" w:rsidRPr="00B106AA">
        <w:rPr>
          <w:sz w:val="22"/>
          <w:szCs w:val="22"/>
        </w:rPr>
        <w:t>_______________</w:t>
      </w:r>
    </w:p>
    <w:p w14:paraId="5E03459A" w14:textId="77777777" w:rsidR="00684AAE" w:rsidRPr="00B106AA" w:rsidRDefault="00684AAE" w:rsidP="00771734">
      <w:pPr>
        <w:pStyle w:val="BodyText"/>
        <w:ind w:left="720" w:hanging="720"/>
        <w:rPr>
          <w:sz w:val="22"/>
          <w:szCs w:val="22"/>
        </w:rPr>
      </w:pPr>
    </w:p>
    <w:p w14:paraId="3E92096D" w14:textId="77777777" w:rsidR="00684AAE" w:rsidRPr="00B106AA" w:rsidRDefault="00065994" w:rsidP="00771734">
      <w:pPr>
        <w:pStyle w:val="BodyText"/>
        <w:tabs>
          <w:tab w:val="left" w:pos="3037"/>
        </w:tabs>
        <w:ind w:left="720" w:hanging="720"/>
        <w:rPr>
          <w:sz w:val="22"/>
          <w:szCs w:val="22"/>
        </w:rPr>
      </w:pPr>
      <w:r w:rsidRPr="00B106AA">
        <w:rPr>
          <w:sz w:val="22"/>
          <w:szCs w:val="22"/>
        </w:rPr>
        <w:t>Date</w:t>
      </w:r>
      <w:r w:rsidR="00684AAE" w:rsidRPr="00B106AA">
        <w:rPr>
          <w:sz w:val="22"/>
          <w:szCs w:val="22"/>
        </w:rPr>
        <w:t xml:space="preserve">: </w:t>
      </w:r>
      <w:r w:rsidR="00CD5429" w:rsidRPr="00B106AA">
        <w:rPr>
          <w:sz w:val="22"/>
          <w:szCs w:val="22"/>
        </w:rPr>
        <w:t>_______________</w:t>
      </w:r>
    </w:p>
    <w:p w14:paraId="03806455" w14:textId="77777777" w:rsidR="00684AAE" w:rsidRPr="00B106AA" w:rsidRDefault="00684AAE" w:rsidP="00771734">
      <w:pPr>
        <w:pStyle w:val="BodyText"/>
        <w:ind w:left="720" w:hanging="720"/>
        <w:rPr>
          <w:sz w:val="22"/>
          <w:szCs w:val="22"/>
        </w:rPr>
      </w:pPr>
    </w:p>
    <w:p w14:paraId="6F95BA29" w14:textId="77777777" w:rsidR="00684AAE" w:rsidRPr="00B106AA" w:rsidRDefault="00684AAE" w:rsidP="00771734">
      <w:pPr>
        <w:pStyle w:val="BodyText"/>
        <w:ind w:left="720" w:hanging="720"/>
        <w:rPr>
          <w:sz w:val="22"/>
          <w:szCs w:val="22"/>
        </w:rPr>
      </w:pPr>
    </w:p>
    <w:p w14:paraId="5E13BA51" w14:textId="77777777" w:rsidR="00E36B4E" w:rsidRPr="00B106AA" w:rsidRDefault="00E36B4E" w:rsidP="00771734">
      <w:pPr>
        <w:pStyle w:val="BodyText"/>
        <w:ind w:left="720" w:hanging="720"/>
        <w:rPr>
          <w:sz w:val="22"/>
          <w:szCs w:val="22"/>
        </w:rPr>
      </w:pPr>
    </w:p>
    <w:p w14:paraId="35DFA658" w14:textId="77777777" w:rsidR="00684AAE" w:rsidRPr="00B106AA" w:rsidRDefault="00684AAE" w:rsidP="00771734">
      <w:pPr>
        <w:pStyle w:val="BodyText"/>
        <w:ind w:left="720" w:hanging="720"/>
        <w:rPr>
          <w:sz w:val="22"/>
          <w:szCs w:val="22"/>
        </w:rPr>
      </w:pPr>
      <w:r w:rsidRPr="00B106AA">
        <w:rPr>
          <w:sz w:val="22"/>
          <w:szCs w:val="22"/>
        </w:rPr>
        <w:t>In the presence of:</w:t>
      </w:r>
    </w:p>
    <w:p w14:paraId="5FFD4D8A" w14:textId="77777777" w:rsidR="00684AAE" w:rsidRPr="00B106AA" w:rsidRDefault="00684AAE" w:rsidP="00771734">
      <w:pPr>
        <w:pStyle w:val="BodyText"/>
        <w:ind w:left="720" w:hanging="720"/>
        <w:rPr>
          <w:sz w:val="22"/>
          <w:szCs w:val="22"/>
        </w:rPr>
      </w:pPr>
    </w:p>
    <w:p w14:paraId="1394A397" w14:textId="77777777" w:rsidR="00684AAE" w:rsidRPr="00B106AA" w:rsidRDefault="00684AAE" w:rsidP="00771734">
      <w:pPr>
        <w:pStyle w:val="Heading1"/>
        <w:ind w:left="720" w:hanging="720"/>
        <w:rPr>
          <w:sz w:val="22"/>
          <w:szCs w:val="22"/>
        </w:rPr>
      </w:pPr>
      <w:r w:rsidRPr="00B106AA">
        <w:rPr>
          <w:sz w:val="22"/>
          <w:szCs w:val="22"/>
        </w:rPr>
        <w:t>WITNESSES:</w:t>
      </w:r>
    </w:p>
    <w:p w14:paraId="4854A661" w14:textId="77777777" w:rsidR="00684AAE" w:rsidRPr="00B106AA" w:rsidRDefault="00684AAE" w:rsidP="00771734">
      <w:pPr>
        <w:pStyle w:val="BodyText"/>
        <w:ind w:left="720" w:hanging="720"/>
        <w:rPr>
          <w:b/>
          <w:sz w:val="22"/>
          <w:szCs w:val="22"/>
        </w:rPr>
      </w:pPr>
    </w:p>
    <w:p w14:paraId="727FBEDD" w14:textId="77777777" w:rsidR="002350E9" w:rsidRPr="00B106AA" w:rsidRDefault="00684AAE" w:rsidP="00771734">
      <w:pPr>
        <w:pStyle w:val="ListParagraph"/>
        <w:numPr>
          <w:ilvl w:val="0"/>
          <w:numId w:val="3"/>
        </w:numPr>
        <w:tabs>
          <w:tab w:val="left" w:pos="1050"/>
          <w:tab w:val="left" w:pos="1051"/>
        </w:tabs>
        <w:ind w:left="720" w:hanging="720"/>
      </w:pPr>
      <w:r w:rsidRPr="00B106AA">
        <w:t xml:space="preserve">Signature: </w:t>
      </w:r>
      <w:r w:rsidR="002350E9" w:rsidRPr="00B106AA">
        <w:t>_______________</w:t>
      </w:r>
    </w:p>
    <w:p w14:paraId="29CA0625" w14:textId="77777777" w:rsidR="002350E9" w:rsidRPr="00B106AA" w:rsidRDefault="002350E9" w:rsidP="00E8403B">
      <w:pPr>
        <w:pStyle w:val="ListParagraph"/>
        <w:tabs>
          <w:tab w:val="left" w:pos="1050"/>
          <w:tab w:val="left" w:pos="1051"/>
        </w:tabs>
        <w:ind w:left="720" w:firstLine="0"/>
      </w:pPr>
    </w:p>
    <w:p w14:paraId="465A759C" w14:textId="77777777" w:rsidR="002350E9" w:rsidRPr="00B106AA" w:rsidRDefault="00684AAE" w:rsidP="00E8403B">
      <w:pPr>
        <w:pStyle w:val="ListParagraph"/>
        <w:tabs>
          <w:tab w:val="left" w:pos="1050"/>
          <w:tab w:val="left" w:pos="1051"/>
        </w:tabs>
        <w:ind w:left="720" w:firstLine="0"/>
      </w:pPr>
      <w:r w:rsidRPr="00B106AA">
        <w:t xml:space="preserve">Name: </w:t>
      </w:r>
      <w:r w:rsidR="002350E9" w:rsidRPr="00B106AA">
        <w:t>_______________</w:t>
      </w:r>
    </w:p>
    <w:p w14:paraId="175EB60B" w14:textId="77777777" w:rsidR="002350E9" w:rsidRPr="00B106AA" w:rsidRDefault="002350E9" w:rsidP="00E8403B">
      <w:pPr>
        <w:pStyle w:val="ListParagraph"/>
        <w:tabs>
          <w:tab w:val="left" w:pos="1050"/>
          <w:tab w:val="left" w:pos="1051"/>
        </w:tabs>
        <w:ind w:left="720" w:firstLine="0"/>
      </w:pPr>
    </w:p>
    <w:p w14:paraId="277A8BB4" w14:textId="77777777" w:rsidR="00684AAE" w:rsidRPr="00B106AA" w:rsidRDefault="00684AAE" w:rsidP="00E8403B">
      <w:pPr>
        <w:pStyle w:val="ListParagraph"/>
        <w:tabs>
          <w:tab w:val="left" w:pos="1050"/>
          <w:tab w:val="left" w:pos="1051"/>
        </w:tabs>
        <w:ind w:left="720" w:firstLine="0"/>
      </w:pPr>
      <w:r w:rsidRPr="00B106AA">
        <w:t>Address:</w:t>
      </w:r>
      <w:r w:rsidR="002350E9" w:rsidRPr="00B106AA">
        <w:t xml:space="preserve"> _______________</w:t>
      </w:r>
    </w:p>
    <w:p w14:paraId="234E4BB7" w14:textId="77777777" w:rsidR="002350E9" w:rsidRPr="00B106AA" w:rsidRDefault="002350E9" w:rsidP="00E8403B">
      <w:pPr>
        <w:tabs>
          <w:tab w:val="left" w:pos="1050"/>
          <w:tab w:val="left" w:pos="1051"/>
        </w:tabs>
      </w:pPr>
    </w:p>
    <w:p w14:paraId="0DBB5E5C" w14:textId="77777777" w:rsidR="00E36B4E" w:rsidRPr="00B106AA" w:rsidRDefault="00E36B4E" w:rsidP="00E8403B">
      <w:pPr>
        <w:tabs>
          <w:tab w:val="left" w:pos="1050"/>
          <w:tab w:val="left" w:pos="1051"/>
        </w:tabs>
      </w:pPr>
    </w:p>
    <w:p w14:paraId="681FAFB5" w14:textId="77777777" w:rsidR="002350E9" w:rsidRPr="00B106AA" w:rsidRDefault="00684AAE" w:rsidP="00771734">
      <w:pPr>
        <w:pStyle w:val="ListParagraph"/>
        <w:numPr>
          <w:ilvl w:val="0"/>
          <w:numId w:val="3"/>
        </w:numPr>
        <w:tabs>
          <w:tab w:val="left" w:pos="1050"/>
          <w:tab w:val="left" w:pos="1051"/>
        </w:tabs>
        <w:ind w:left="720" w:hanging="720"/>
      </w:pPr>
      <w:r w:rsidRPr="00B106AA">
        <w:t xml:space="preserve">Signature: </w:t>
      </w:r>
      <w:r w:rsidR="002350E9" w:rsidRPr="00B106AA">
        <w:t>_______________</w:t>
      </w:r>
    </w:p>
    <w:p w14:paraId="22A4AD1D" w14:textId="77777777" w:rsidR="002350E9" w:rsidRPr="00B106AA" w:rsidRDefault="002350E9" w:rsidP="00E8403B">
      <w:pPr>
        <w:pStyle w:val="ListParagraph"/>
        <w:tabs>
          <w:tab w:val="left" w:pos="1050"/>
          <w:tab w:val="left" w:pos="1051"/>
        </w:tabs>
        <w:ind w:left="720" w:firstLine="0"/>
      </w:pPr>
    </w:p>
    <w:p w14:paraId="2291FCC4" w14:textId="77777777" w:rsidR="002350E9" w:rsidRPr="00B106AA" w:rsidRDefault="00684AAE" w:rsidP="00E8403B">
      <w:pPr>
        <w:pStyle w:val="ListParagraph"/>
        <w:tabs>
          <w:tab w:val="left" w:pos="1050"/>
          <w:tab w:val="left" w:pos="1051"/>
        </w:tabs>
        <w:ind w:left="720" w:firstLine="0"/>
      </w:pPr>
      <w:r w:rsidRPr="00B106AA">
        <w:t xml:space="preserve">Name: </w:t>
      </w:r>
      <w:r w:rsidR="002350E9" w:rsidRPr="00B106AA">
        <w:t>_______________</w:t>
      </w:r>
    </w:p>
    <w:p w14:paraId="559AACC4" w14:textId="77777777" w:rsidR="002350E9" w:rsidRPr="00B106AA" w:rsidRDefault="002350E9" w:rsidP="00E8403B">
      <w:pPr>
        <w:pStyle w:val="ListParagraph"/>
        <w:tabs>
          <w:tab w:val="left" w:pos="1050"/>
          <w:tab w:val="left" w:pos="1051"/>
        </w:tabs>
        <w:ind w:left="720" w:firstLine="0"/>
      </w:pPr>
    </w:p>
    <w:p w14:paraId="29E2B292" w14:textId="77777777" w:rsidR="00684AAE" w:rsidRPr="00B106AA" w:rsidRDefault="00684AAE" w:rsidP="00E8403B">
      <w:pPr>
        <w:pStyle w:val="ListParagraph"/>
        <w:ind w:left="720" w:firstLine="0"/>
        <w:sectPr w:rsidR="00684AAE" w:rsidRPr="00B106AA" w:rsidSect="0063564B">
          <w:pgSz w:w="11910" w:h="16840"/>
          <w:pgMar w:top="1440" w:right="1440" w:bottom="1440" w:left="1440" w:header="0" w:footer="239" w:gutter="0"/>
          <w:cols w:space="720"/>
        </w:sectPr>
      </w:pPr>
      <w:r w:rsidRPr="00B106AA">
        <w:t>Address:</w:t>
      </w:r>
      <w:r w:rsidR="002350E9" w:rsidRPr="00B106AA">
        <w:t xml:space="preserve"> _______________</w:t>
      </w:r>
    </w:p>
    <w:p w14:paraId="78E95CEF" w14:textId="77777777" w:rsidR="006B1B8D" w:rsidRPr="00B106AA" w:rsidRDefault="006B1B8D" w:rsidP="00771734">
      <w:pPr>
        <w:ind w:left="720" w:hanging="720"/>
        <w:jc w:val="center"/>
        <w:rPr>
          <w:b/>
          <w:u w:val="single"/>
        </w:rPr>
      </w:pPr>
      <w:r w:rsidRPr="00B106AA">
        <w:rPr>
          <w:b/>
          <w:u w:val="single"/>
        </w:rPr>
        <w:lastRenderedPageBreak/>
        <w:t xml:space="preserve">SCHEDULE – I </w:t>
      </w:r>
    </w:p>
    <w:p w14:paraId="2B9F2B1F" w14:textId="77777777" w:rsidR="006B1B8D" w:rsidRPr="00B106AA" w:rsidRDefault="006B1B8D" w:rsidP="00771734">
      <w:pPr>
        <w:ind w:left="720" w:hanging="720"/>
        <w:jc w:val="center"/>
        <w:rPr>
          <w:b/>
        </w:rPr>
      </w:pPr>
    </w:p>
    <w:p w14:paraId="14460620" w14:textId="77777777" w:rsidR="00684AAE" w:rsidRPr="00B106AA" w:rsidRDefault="006B1B8D" w:rsidP="00771734">
      <w:pPr>
        <w:ind w:left="720" w:hanging="720"/>
        <w:jc w:val="center"/>
        <w:rPr>
          <w:b/>
        </w:rPr>
      </w:pPr>
      <w:r w:rsidRPr="00B106AA">
        <w:rPr>
          <w:b/>
        </w:rPr>
        <w:t>DEFINITIONS</w:t>
      </w:r>
    </w:p>
    <w:p w14:paraId="5D65C680" w14:textId="77777777" w:rsidR="006B1B8D" w:rsidRPr="00B106AA" w:rsidRDefault="006B1B8D" w:rsidP="00771734">
      <w:pPr>
        <w:ind w:left="720" w:hanging="720"/>
        <w:jc w:val="center"/>
        <w:rPr>
          <w:b/>
        </w:rPr>
      </w:pPr>
    </w:p>
    <w:p w14:paraId="247D0447" w14:textId="77777777" w:rsidR="006B1B8D" w:rsidRPr="00B106AA" w:rsidRDefault="006B1B8D" w:rsidP="006B1B8D">
      <w:pPr>
        <w:pStyle w:val="ListParagraph"/>
        <w:numPr>
          <w:ilvl w:val="0"/>
          <w:numId w:val="2"/>
        </w:numPr>
        <w:tabs>
          <w:tab w:val="left" w:pos="665"/>
          <w:tab w:val="left" w:pos="666"/>
        </w:tabs>
        <w:ind w:left="720" w:hanging="720"/>
      </w:pPr>
      <w:r w:rsidRPr="00B106AA">
        <w:t>“</w:t>
      </w:r>
      <w:r w:rsidRPr="00B106AA">
        <w:rPr>
          <w:b/>
        </w:rPr>
        <w:t>Adjudicating Officer</w:t>
      </w:r>
      <w:r w:rsidRPr="00B106AA">
        <w:t>” shall have the same meaning ascribed to it under the Act;</w:t>
      </w:r>
    </w:p>
    <w:p w14:paraId="6B19E138" w14:textId="77777777" w:rsidR="006B1B8D" w:rsidRPr="00B106AA" w:rsidRDefault="006B1B8D" w:rsidP="006B1B8D">
      <w:pPr>
        <w:pStyle w:val="BodyText"/>
        <w:ind w:left="720" w:hanging="720"/>
        <w:rPr>
          <w:sz w:val="22"/>
          <w:szCs w:val="22"/>
        </w:rPr>
      </w:pPr>
    </w:p>
    <w:p w14:paraId="5AE221D8" w14:textId="77777777" w:rsidR="009E13CE" w:rsidRPr="00B106AA" w:rsidRDefault="009E13CE" w:rsidP="006B1B8D">
      <w:pPr>
        <w:pStyle w:val="ListParagraph"/>
        <w:numPr>
          <w:ilvl w:val="0"/>
          <w:numId w:val="2"/>
        </w:numPr>
        <w:tabs>
          <w:tab w:val="left" w:pos="666"/>
        </w:tabs>
        <w:ind w:left="720" w:hanging="720"/>
      </w:pPr>
      <w:r w:rsidRPr="00B106AA">
        <w:t>“</w:t>
      </w:r>
      <w:r w:rsidRPr="00B106AA">
        <w:rPr>
          <w:b/>
          <w:bCs/>
        </w:rPr>
        <w:t>Allotment Letter</w:t>
      </w:r>
      <w:r w:rsidRPr="00B106AA">
        <w:t xml:space="preserve">” shall mean and refer to the letter of allotment dated _________issued to the Allotee(s) by the </w:t>
      </w:r>
      <w:r w:rsidR="009F0CC4" w:rsidRPr="00B106AA">
        <w:t>Promoter</w:t>
      </w:r>
      <w:r w:rsidRPr="00B106AA">
        <w:t>, in respect of the Floor Residence;</w:t>
      </w:r>
    </w:p>
    <w:p w14:paraId="30394917" w14:textId="77777777" w:rsidR="00DD1A13" w:rsidRPr="00B106AA" w:rsidRDefault="00DD1A13" w:rsidP="00DD1A13">
      <w:pPr>
        <w:pStyle w:val="ListParagraph"/>
      </w:pPr>
    </w:p>
    <w:p w14:paraId="20B5C73B" w14:textId="77777777" w:rsidR="009E13CE" w:rsidRPr="00B106AA" w:rsidRDefault="009E13CE" w:rsidP="009E13CE">
      <w:pPr>
        <w:pStyle w:val="ListParagraph"/>
      </w:pPr>
    </w:p>
    <w:p w14:paraId="78A8EE08" w14:textId="77777777" w:rsidR="00022AD7" w:rsidRPr="00B106AA" w:rsidRDefault="00022AD7" w:rsidP="006B1B8D">
      <w:pPr>
        <w:pStyle w:val="ListParagraph"/>
        <w:numPr>
          <w:ilvl w:val="0"/>
          <w:numId w:val="2"/>
        </w:numPr>
        <w:tabs>
          <w:tab w:val="left" w:pos="666"/>
        </w:tabs>
        <w:ind w:left="720" w:hanging="720"/>
      </w:pPr>
      <w:r w:rsidRPr="00B106AA">
        <w:rPr>
          <w:rFonts w:eastAsiaTheme="minorHAnsi"/>
          <w:color w:val="000000"/>
          <w:lang w:val="en-IN" w:bidi="ar-SA"/>
        </w:rPr>
        <w:t>“</w:t>
      </w:r>
      <w:r w:rsidRPr="00B106AA">
        <w:rPr>
          <w:rFonts w:eastAsiaTheme="minorHAnsi"/>
          <w:b/>
          <w:bCs/>
          <w:color w:val="000000"/>
          <w:lang w:val="en-IN" w:bidi="ar-SA"/>
        </w:rPr>
        <w:t>Applicable Laws</w:t>
      </w:r>
      <w:r w:rsidRPr="00B106AA">
        <w:rPr>
          <w:rFonts w:eastAsiaTheme="minorHAnsi"/>
          <w:color w:val="000000"/>
          <w:lang w:val="en-IN" w:bidi="ar-SA"/>
        </w:rPr>
        <w:t>” means all laws, brought into force and effect by the Government including rules, regulations and notifications made thereunder, and judgements, decrees, injunctions, writs and orders of any court of record, applicable to the Project and the exercise, performance and discharge of the respective rights and obligations of the Parties hereunder, as may be in force and effect during the subsistence of this Agreement. The term Applicable Laws includes the Act defined hereinabove and the Haryana Apartment Ownership Act, 1983 and the Rules &amp; regulations framed thereunder;</w:t>
      </w:r>
    </w:p>
    <w:p w14:paraId="03C0B3AD" w14:textId="77777777" w:rsidR="00DD1A13" w:rsidRPr="00B106AA" w:rsidRDefault="00DD1A13" w:rsidP="00DD1A13">
      <w:pPr>
        <w:pStyle w:val="ListParagraph"/>
      </w:pPr>
    </w:p>
    <w:p w14:paraId="12B9B69D" w14:textId="77777777" w:rsidR="00022AD7" w:rsidRPr="00B106AA" w:rsidRDefault="00022AD7" w:rsidP="00E8403B">
      <w:pPr>
        <w:pStyle w:val="ListParagraph"/>
      </w:pPr>
    </w:p>
    <w:p w14:paraId="799F5270" w14:textId="77777777" w:rsidR="006B1B8D" w:rsidRPr="00B106AA" w:rsidRDefault="006B1B8D" w:rsidP="006B1B8D">
      <w:pPr>
        <w:pStyle w:val="ListParagraph"/>
        <w:numPr>
          <w:ilvl w:val="0"/>
          <w:numId w:val="2"/>
        </w:numPr>
        <w:tabs>
          <w:tab w:val="left" w:pos="666"/>
        </w:tabs>
        <w:ind w:left="720" w:hanging="720"/>
      </w:pPr>
      <w:r w:rsidRPr="00B106AA">
        <w:t>“</w:t>
      </w:r>
      <w:r w:rsidRPr="00B106AA">
        <w:rPr>
          <w:b/>
        </w:rPr>
        <w:t>Applicable Taxes</w:t>
      </w:r>
      <w:r w:rsidRPr="00B106AA">
        <w:t xml:space="preserve">” shall mean all the taxes, cess, revenue, by whatever name called, payable by the </w:t>
      </w:r>
      <w:r w:rsidR="005A1C8F" w:rsidRPr="00B106AA">
        <w:t>Promoter</w:t>
      </w:r>
      <w:r w:rsidRPr="00B106AA">
        <w:t>;</w:t>
      </w:r>
    </w:p>
    <w:p w14:paraId="702A95BC" w14:textId="77777777" w:rsidR="00DD1A13" w:rsidRPr="00B106AA" w:rsidRDefault="00DD1A13" w:rsidP="00DD1A13">
      <w:pPr>
        <w:pStyle w:val="ListParagraph"/>
      </w:pPr>
    </w:p>
    <w:p w14:paraId="2CBF41A9" w14:textId="77777777" w:rsidR="006B1B8D" w:rsidRPr="00B106AA" w:rsidRDefault="006B1B8D" w:rsidP="006B1B8D">
      <w:pPr>
        <w:pStyle w:val="BodyText"/>
        <w:ind w:left="720" w:hanging="720"/>
        <w:rPr>
          <w:sz w:val="22"/>
          <w:szCs w:val="22"/>
        </w:rPr>
      </w:pPr>
    </w:p>
    <w:p w14:paraId="4046CDAE" w14:textId="01D6C919" w:rsidR="006B1B8D" w:rsidRPr="00B106AA" w:rsidRDefault="006B1B8D" w:rsidP="006B1B8D">
      <w:pPr>
        <w:pStyle w:val="ListParagraph"/>
        <w:numPr>
          <w:ilvl w:val="0"/>
          <w:numId w:val="2"/>
        </w:numPr>
        <w:tabs>
          <w:tab w:val="left" w:pos="666"/>
        </w:tabs>
        <w:ind w:left="720" w:hanging="720"/>
      </w:pPr>
      <w:r w:rsidRPr="00B106AA">
        <w:t>“</w:t>
      </w:r>
      <w:r w:rsidRPr="00B106AA">
        <w:rPr>
          <w:b/>
        </w:rPr>
        <w:t>Association of Allottees</w:t>
      </w:r>
      <w:r w:rsidRPr="00B106AA">
        <w:t xml:space="preserve">” shall mean the association of the allottee(s) in the </w:t>
      </w:r>
      <w:r w:rsidR="003849A6" w:rsidRPr="00B106AA">
        <w:t>Plotted Colony</w:t>
      </w:r>
      <w:r w:rsidR="00A52E32" w:rsidRPr="00B106AA">
        <w:t>/</w:t>
      </w:r>
      <w:r w:rsidR="003849A6" w:rsidRPr="00B106AA">
        <w:t xml:space="preserve"> </w:t>
      </w:r>
      <w:r w:rsidRPr="00B106AA">
        <w:t xml:space="preserve">Project, which </w:t>
      </w:r>
      <w:r w:rsidR="00A30AE2" w:rsidRPr="00B106AA">
        <w:t>may</w:t>
      </w:r>
      <w:r w:rsidRPr="00B106AA">
        <w:t xml:space="preserve"> be formed by the </w:t>
      </w:r>
      <w:r w:rsidR="005A1C8F" w:rsidRPr="00B106AA">
        <w:t>Promoter</w:t>
      </w:r>
      <w:r w:rsidRPr="00B106AA">
        <w:t xml:space="preserve"> under the applicable laws;</w:t>
      </w:r>
    </w:p>
    <w:p w14:paraId="774D6B84" w14:textId="77777777" w:rsidR="00DD1A13" w:rsidRPr="00B106AA" w:rsidRDefault="00DD1A13" w:rsidP="00DD1A13">
      <w:pPr>
        <w:pStyle w:val="ListParagraph"/>
      </w:pPr>
    </w:p>
    <w:p w14:paraId="7022A8F3" w14:textId="77777777" w:rsidR="006B1B8D" w:rsidRPr="00B106AA" w:rsidRDefault="006B1B8D" w:rsidP="006B1B8D">
      <w:pPr>
        <w:pStyle w:val="BodyText"/>
        <w:ind w:left="720" w:hanging="720"/>
        <w:rPr>
          <w:sz w:val="22"/>
          <w:szCs w:val="22"/>
        </w:rPr>
      </w:pPr>
    </w:p>
    <w:p w14:paraId="7CB8782C" w14:textId="77777777" w:rsidR="006B1B8D" w:rsidRPr="00B106AA" w:rsidRDefault="006B1B8D" w:rsidP="006B1B8D">
      <w:pPr>
        <w:pStyle w:val="ListParagraph"/>
        <w:numPr>
          <w:ilvl w:val="0"/>
          <w:numId w:val="2"/>
        </w:numPr>
        <w:tabs>
          <w:tab w:val="left" w:pos="666"/>
        </w:tabs>
        <w:ind w:left="720" w:hanging="720"/>
      </w:pPr>
      <w:r w:rsidRPr="00B106AA">
        <w:t>“</w:t>
      </w:r>
      <w:r w:rsidRPr="00B106AA">
        <w:rPr>
          <w:b/>
        </w:rPr>
        <w:t>Authority</w:t>
      </w:r>
      <w:r w:rsidRPr="00B106AA">
        <w:t>” shall mean the authority constituted under the Real Estate (Regulation &amp; Development) Act, 2016;</w:t>
      </w:r>
    </w:p>
    <w:p w14:paraId="4BE7209A" w14:textId="77777777" w:rsidR="00DD1A13" w:rsidRPr="00B106AA" w:rsidRDefault="00DD1A13" w:rsidP="00DD1A13">
      <w:pPr>
        <w:pStyle w:val="ListParagraph"/>
      </w:pPr>
    </w:p>
    <w:p w14:paraId="7CDA8E15" w14:textId="77777777" w:rsidR="006B1B8D" w:rsidRPr="00B106AA" w:rsidRDefault="006B1B8D" w:rsidP="006B1B8D">
      <w:pPr>
        <w:pStyle w:val="BodyText"/>
        <w:ind w:left="720" w:hanging="720"/>
        <w:rPr>
          <w:sz w:val="22"/>
          <w:szCs w:val="22"/>
        </w:rPr>
      </w:pPr>
    </w:p>
    <w:p w14:paraId="6789A92C" w14:textId="77777777" w:rsidR="003367E3" w:rsidRPr="00B106AA" w:rsidRDefault="003367E3" w:rsidP="006B1B8D">
      <w:pPr>
        <w:pStyle w:val="ListParagraph"/>
        <w:numPr>
          <w:ilvl w:val="0"/>
          <w:numId w:val="2"/>
        </w:numPr>
        <w:tabs>
          <w:tab w:val="left" w:pos="665"/>
          <w:tab w:val="left" w:pos="666"/>
        </w:tabs>
        <w:ind w:left="720" w:hanging="720"/>
      </w:pPr>
      <w:r w:rsidRPr="00B106AA">
        <w:t>“</w:t>
      </w:r>
      <w:r w:rsidRPr="00B106AA">
        <w:rPr>
          <w:b/>
        </w:rPr>
        <w:t>Basic Price</w:t>
      </w:r>
      <w:r w:rsidRPr="00B106AA">
        <w:t xml:space="preserve">” shall be part of the Total </w:t>
      </w:r>
      <w:r w:rsidR="00C7137C" w:rsidRPr="00B106AA">
        <w:t>Consideration Value</w:t>
      </w:r>
      <w:r w:rsidRPr="00B106AA">
        <w:t xml:space="preserve"> and is quantified and explained in </w:t>
      </w:r>
      <w:r w:rsidRPr="00B106AA">
        <w:rPr>
          <w:b/>
        </w:rPr>
        <w:t xml:space="preserve">Schedule-VI </w:t>
      </w:r>
      <w:r w:rsidRPr="00B106AA">
        <w:t>of this Agreement;</w:t>
      </w:r>
    </w:p>
    <w:p w14:paraId="272BEC68" w14:textId="77777777" w:rsidR="00DD1A13" w:rsidRPr="00B106AA" w:rsidRDefault="00DD1A13" w:rsidP="00DD1A13">
      <w:pPr>
        <w:pStyle w:val="ListParagraph"/>
      </w:pPr>
    </w:p>
    <w:p w14:paraId="5B190914" w14:textId="77777777" w:rsidR="003367E3" w:rsidRPr="00B106AA" w:rsidRDefault="003367E3" w:rsidP="00E8403B">
      <w:pPr>
        <w:pStyle w:val="ListParagraph"/>
        <w:tabs>
          <w:tab w:val="left" w:pos="665"/>
          <w:tab w:val="left" w:pos="666"/>
        </w:tabs>
        <w:ind w:left="720" w:firstLine="0"/>
      </w:pPr>
    </w:p>
    <w:p w14:paraId="6A7E200D" w14:textId="77777777" w:rsidR="006B1B8D" w:rsidRPr="00B106AA" w:rsidRDefault="006B1B8D" w:rsidP="006B1B8D">
      <w:pPr>
        <w:pStyle w:val="ListParagraph"/>
        <w:numPr>
          <w:ilvl w:val="0"/>
          <w:numId w:val="2"/>
        </w:numPr>
        <w:tabs>
          <w:tab w:val="left" w:pos="666"/>
        </w:tabs>
        <w:ind w:left="720" w:hanging="720"/>
      </w:pPr>
      <w:r w:rsidRPr="00B106AA">
        <w:t>“</w:t>
      </w:r>
      <w:r w:rsidRPr="00B106AA">
        <w:rPr>
          <w:b/>
        </w:rPr>
        <w:t>Building</w:t>
      </w:r>
      <w:r w:rsidRPr="00B106AA">
        <w:t xml:space="preserve">” shall mean the building to be constructed on the Subject Plot which shall include the </w:t>
      </w:r>
      <w:r w:rsidR="005E23EF" w:rsidRPr="00B106AA">
        <w:t>Floor Residence</w:t>
      </w:r>
      <w:r w:rsidRPr="00B106AA">
        <w:t>;</w:t>
      </w:r>
    </w:p>
    <w:p w14:paraId="03A0801F" w14:textId="77777777" w:rsidR="00DD1A13" w:rsidRPr="00B106AA" w:rsidRDefault="00DD1A13" w:rsidP="00DD1A13">
      <w:pPr>
        <w:pStyle w:val="ListParagraph"/>
      </w:pPr>
    </w:p>
    <w:p w14:paraId="3F5FE03B" w14:textId="77777777" w:rsidR="006B1B8D" w:rsidRPr="00B106AA" w:rsidRDefault="006B1B8D" w:rsidP="006B1B8D">
      <w:pPr>
        <w:pStyle w:val="BodyText"/>
        <w:ind w:left="720" w:hanging="720"/>
        <w:rPr>
          <w:sz w:val="22"/>
          <w:szCs w:val="22"/>
        </w:rPr>
      </w:pPr>
    </w:p>
    <w:p w14:paraId="5C2A0F66" w14:textId="77777777" w:rsidR="00CC653A" w:rsidRPr="00B106AA" w:rsidRDefault="00CC653A" w:rsidP="006B1B8D">
      <w:pPr>
        <w:pStyle w:val="ListParagraph"/>
        <w:numPr>
          <w:ilvl w:val="0"/>
          <w:numId w:val="2"/>
        </w:numPr>
        <w:tabs>
          <w:tab w:val="left" w:pos="666"/>
        </w:tabs>
        <w:ind w:left="720" w:hanging="720"/>
      </w:pPr>
      <w:r w:rsidRPr="00B106AA">
        <w:t>“</w:t>
      </w:r>
      <w:r w:rsidRPr="00B106AA">
        <w:rPr>
          <w:b/>
        </w:rPr>
        <w:t>Car Parking(s)</w:t>
      </w:r>
      <w:r w:rsidRPr="00B106AA">
        <w:t>” shall mean and refer to the car parking spaces that shall be allotted to the Allottee(s) for its exclusive use and as have been described in Schedule-II hereto</w:t>
      </w:r>
    </w:p>
    <w:p w14:paraId="549D9F55" w14:textId="77777777" w:rsidR="00DD1A13" w:rsidRPr="00B106AA" w:rsidRDefault="00DD1A13" w:rsidP="00DD1A13">
      <w:pPr>
        <w:pStyle w:val="ListParagraph"/>
      </w:pPr>
    </w:p>
    <w:p w14:paraId="3DF67392" w14:textId="77777777" w:rsidR="00CC653A" w:rsidRPr="00B106AA" w:rsidRDefault="00CC653A" w:rsidP="00CC653A">
      <w:pPr>
        <w:pStyle w:val="ListParagraph"/>
      </w:pPr>
    </w:p>
    <w:p w14:paraId="32BC6CE6" w14:textId="77777777" w:rsidR="006B1B8D" w:rsidRPr="00B106AA" w:rsidRDefault="006B1B8D" w:rsidP="006B1B8D">
      <w:pPr>
        <w:pStyle w:val="ListParagraph"/>
        <w:numPr>
          <w:ilvl w:val="0"/>
          <w:numId w:val="2"/>
        </w:numPr>
        <w:tabs>
          <w:tab w:val="left" w:pos="666"/>
        </w:tabs>
        <w:ind w:left="720" w:hanging="720"/>
      </w:pPr>
      <w:r w:rsidRPr="00B106AA">
        <w:t>“</w:t>
      </w:r>
      <w:r w:rsidRPr="00B106AA">
        <w:rPr>
          <w:b/>
        </w:rPr>
        <w:t>Cancellation Notice</w:t>
      </w:r>
      <w:r w:rsidRPr="00B106AA">
        <w:t xml:space="preserve">” shall mean the written notice/ communication issued by the </w:t>
      </w:r>
      <w:r w:rsidR="005A1C8F" w:rsidRPr="00B106AA">
        <w:t>Promoter</w:t>
      </w:r>
      <w:r w:rsidRPr="00B106AA">
        <w:t xml:space="preserve"> whereby the Allottee’s intention to cancel/ withdraw from the </w:t>
      </w:r>
      <w:r w:rsidR="00B771A3" w:rsidRPr="00B106AA">
        <w:t xml:space="preserve"> P</w:t>
      </w:r>
      <w:r w:rsidRPr="00B106AA">
        <w:t>roject is accepted and confirmed by the Promoter;</w:t>
      </w:r>
    </w:p>
    <w:p w14:paraId="01AA8AA0" w14:textId="77777777" w:rsidR="00DD1A13" w:rsidRPr="00B106AA" w:rsidRDefault="00DD1A13" w:rsidP="00DD1A13">
      <w:pPr>
        <w:pStyle w:val="ListParagraph"/>
      </w:pPr>
    </w:p>
    <w:p w14:paraId="0694D227" w14:textId="77777777" w:rsidR="006B1B8D" w:rsidRPr="00B106AA" w:rsidRDefault="006B1B8D" w:rsidP="006B1B8D">
      <w:pPr>
        <w:pStyle w:val="BodyText"/>
        <w:ind w:left="720" w:hanging="720"/>
        <w:rPr>
          <w:sz w:val="22"/>
          <w:szCs w:val="22"/>
        </w:rPr>
      </w:pPr>
    </w:p>
    <w:p w14:paraId="164ED43A" w14:textId="77777777" w:rsidR="00CE6B74" w:rsidRPr="00B106AA" w:rsidRDefault="00CE6B74" w:rsidP="006B1B8D">
      <w:pPr>
        <w:pStyle w:val="ListParagraph"/>
        <w:numPr>
          <w:ilvl w:val="0"/>
          <w:numId w:val="2"/>
        </w:numPr>
        <w:tabs>
          <w:tab w:val="left" w:pos="666"/>
        </w:tabs>
        <w:ind w:left="720" w:hanging="720"/>
      </w:pPr>
      <w:r w:rsidRPr="00B106AA">
        <w:t>“</w:t>
      </w:r>
      <w:r w:rsidRPr="00B106AA">
        <w:rPr>
          <w:b/>
          <w:bCs/>
        </w:rPr>
        <w:t>Common Areas within the Subject Plot</w:t>
      </w:r>
      <w:r w:rsidRPr="00B106AA">
        <w:t xml:space="preserve">” shall mean and refer to the common areas as set forth under </w:t>
      </w:r>
      <w:r w:rsidR="00D12FE4" w:rsidRPr="00B106AA">
        <w:t>Schedule V hereto;</w:t>
      </w:r>
      <w:r w:rsidRPr="00B106AA">
        <w:t xml:space="preserve"> </w:t>
      </w:r>
    </w:p>
    <w:p w14:paraId="69306610" w14:textId="77777777" w:rsidR="00DD1A13" w:rsidRPr="00B106AA" w:rsidRDefault="00DD1A13" w:rsidP="00DD1A13">
      <w:pPr>
        <w:pStyle w:val="ListParagraph"/>
      </w:pPr>
    </w:p>
    <w:p w14:paraId="00C85CD4" w14:textId="77777777" w:rsidR="00CE6B74" w:rsidRPr="00B106AA" w:rsidRDefault="00CE6B74" w:rsidP="002D1C26">
      <w:pPr>
        <w:pStyle w:val="ListParagraph"/>
      </w:pPr>
    </w:p>
    <w:p w14:paraId="219DE71E" w14:textId="0E3BC8C8" w:rsidR="009D56CC" w:rsidRPr="00B106AA" w:rsidRDefault="009D56CC" w:rsidP="006B1B8D">
      <w:pPr>
        <w:pStyle w:val="ListParagraph"/>
        <w:numPr>
          <w:ilvl w:val="0"/>
          <w:numId w:val="2"/>
        </w:numPr>
        <w:tabs>
          <w:tab w:val="left" w:pos="666"/>
        </w:tabs>
        <w:ind w:left="720" w:hanging="720"/>
      </w:pPr>
      <w:r w:rsidRPr="00B106AA">
        <w:t>“</w:t>
      </w:r>
      <w:r w:rsidR="009D49F9" w:rsidRPr="00B106AA">
        <w:rPr>
          <w:b/>
          <w:bCs/>
        </w:rPr>
        <w:t xml:space="preserve">Common Areas &amp; Facilities of the </w:t>
      </w:r>
      <w:r w:rsidR="00253DAC" w:rsidRPr="00B106AA">
        <w:rPr>
          <w:b/>
          <w:bCs/>
        </w:rPr>
        <w:t>Plotted Colony</w:t>
      </w:r>
      <w:r w:rsidR="00455FDE" w:rsidRPr="00B106AA">
        <w:rPr>
          <w:b/>
          <w:bCs/>
        </w:rPr>
        <w:t>/Project</w:t>
      </w:r>
      <w:r w:rsidRPr="00B106AA">
        <w:t>”</w:t>
      </w:r>
      <w:r w:rsidR="0087355B" w:rsidRPr="00B106AA">
        <w:t xml:space="preserve"> </w:t>
      </w:r>
      <w:r w:rsidR="0087355B" w:rsidRPr="00B106AA">
        <w:rPr>
          <w:rFonts w:eastAsia="Batang"/>
        </w:rPr>
        <w:t xml:space="preserve">means such areas and facilities in the </w:t>
      </w:r>
      <w:r w:rsidR="00253DAC" w:rsidRPr="00B106AA">
        <w:rPr>
          <w:rFonts w:eastAsia="Batang"/>
        </w:rPr>
        <w:t>Plotted Colony</w:t>
      </w:r>
      <w:r w:rsidR="00455FDE" w:rsidRPr="00B106AA">
        <w:rPr>
          <w:rFonts w:eastAsia="Batang"/>
        </w:rPr>
        <w:t>/Project</w:t>
      </w:r>
      <w:r w:rsidR="00253DAC" w:rsidRPr="00B106AA">
        <w:rPr>
          <w:rFonts w:eastAsia="Batang"/>
        </w:rPr>
        <w:t xml:space="preserve"> which are</w:t>
      </w:r>
      <w:r w:rsidR="0087355B" w:rsidRPr="00B106AA">
        <w:rPr>
          <w:rFonts w:eastAsia="Batang"/>
        </w:rPr>
        <w:t xml:space="preserve"> meant for common use, enjoyment and access of the </w:t>
      </w:r>
      <w:r w:rsidR="00A30AE2" w:rsidRPr="00B106AA">
        <w:rPr>
          <w:rFonts w:eastAsia="Batang"/>
        </w:rPr>
        <w:lastRenderedPageBreak/>
        <w:t>Allottee</w:t>
      </w:r>
      <w:r w:rsidR="00253DAC" w:rsidRPr="00B106AA">
        <w:rPr>
          <w:rFonts w:eastAsia="Batang"/>
        </w:rPr>
        <w:t xml:space="preserve">s </w:t>
      </w:r>
      <w:r w:rsidR="0087355B" w:rsidRPr="00B106AA">
        <w:rPr>
          <w:rFonts w:eastAsia="Batang"/>
        </w:rPr>
        <w:t xml:space="preserve">of </w:t>
      </w:r>
      <w:r w:rsidR="00253DAC" w:rsidRPr="00B106AA">
        <w:rPr>
          <w:rFonts w:eastAsia="Batang"/>
        </w:rPr>
        <w:t xml:space="preserve">plots and floor residences </w:t>
      </w:r>
      <w:r w:rsidR="0087355B" w:rsidRPr="00B106AA">
        <w:rPr>
          <w:rFonts w:eastAsia="Batang"/>
        </w:rPr>
        <w:t>in the</w:t>
      </w:r>
      <w:r w:rsidR="00253DAC" w:rsidRPr="00B106AA">
        <w:rPr>
          <w:rFonts w:eastAsia="Batang"/>
        </w:rPr>
        <w:t xml:space="preserve"> Plotted Colony</w:t>
      </w:r>
      <w:r w:rsidR="00455FDE" w:rsidRPr="00B106AA">
        <w:rPr>
          <w:rFonts w:eastAsia="Batang"/>
        </w:rPr>
        <w:t>/Project</w:t>
      </w:r>
      <w:r w:rsidR="0087355B" w:rsidRPr="00B106AA">
        <w:rPr>
          <w:rFonts w:eastAsia="Batang"/>
        </w:rPr>
        <w:t>;</w:t>
      </w:r>
    </w:p>
    <w:p w14:paraId="41B822EC" w14:textId="77777777" w:rsidR="00DD1A13" w:rsidRPr="00B106AA" w:rsidRDefault="00DD1A13" w:rsidP="00DD1A13">
      <w:pPr>
        <w:pStyle w:val="ListParagraph"/>
      </w:pPr>
    </w:p>
    <w:p w14:paraId="50207F7A" w14:textId="77777777" w:rsidR="009D56CC" w:rsidRPr="00B106AA" w:rsidRDefault="009D56CC" w:rsidP="009D56CC">
      <w:pPr>
        <w:pStyle w:val="ListParagraph"/>
      </w:pPr>
    </w:p>
    <w:p w14:paraId="09C75546" w14:textId="4F96DB53" w:rsidR="006B1B8D" w:rsidRPr="00B106AA" w:rsidRDefault="006B1B8D" w:rsidP="006B1B8D">
      <w:pPr>
        <w:pStyle w:val="ListParagraph"/>
        <w:numPr>
          <w:ilvl w:val="0"/>
          <w:numId w:val="2"/>
        </w:numPr>
        <w:tabs>
          <w:tab w:val="left" w:pos="666"/>
        </w:tabs>
        <w:ind w:left="720" w:hanging="720"/>
      </w:pPr>
      <w:r w:rsidRPr="00B106AA">
        <w:t>“</w:t>
      </w:r>
      <w:r w:rsidRPr="00B106AA">
        <w:rPr>
          <w:b/>
        </w:rPr>
        <w:t>Competent Authority</w:t>
      </w:r>
      <w:r w:rsidRPr="00B106AA">
        <w:t xml:space="preserve">” shall mean any Central or State judicial, quasi-judicial or government authority, body, department, agency or instrumentality (whether statutory or otherwise) having authority or jurisdiction over the Project / </w:t>
      </w:r>
      <w:r w:rsidR="00A55CF3" w:rsidRPr="00B106AA">
        <w:t>Plotted</w:t>
      </w:r>
      <w:r w:rsidRPr="00B106AA">
        <w:t xml:space="preserve"> Colony;</w:t>
      </w:r>
    </w:p>
    <w:p w14:paraId="3F1F0BC3" w14:textId="77777777" w:rsidR="00DD1A13" w:rsidRPr="00B106AA" w:rsidRDefault="00DD1A13" w:rsidP="00DD1A13">
      <w:pPr>
        <w:pStyle w:val="ListParagraph"/>
      </w:pPr>
    </w:p>
    <w:p w14:paraId="25130D8F" w14:textId="77777777" w:rsidR="006B1B8D" w:rsidRPr="00B106AA" w:rsidRDefault="006B1B8D" w:rsidP="006B1B8D">
      <w:pPr>
        <w:pStyle w:val="BodyText"/>
        <w:ind w:left="720" w:hanging="720"/>
        <w:rPr>
          <w:sz w:val="22"/>
          <w:szCs w:val="22"/>
        </w:rPr>
      </w:pPr>
    </w:p>
    <w:p w14:paraId="66FBF8FE" w14:textId="77777777" w:rsidR="000F5521" w:rsidRPr="00B106AA" w:rsidRDefault="000F5521" w:rsidP="006B1B8D">
      <w:pPr>
        <w:pStyle w:val="ListParagraph"/>
        <w:numPr>
          <w:ilvl w:val="0"/>
          <w:numId w:val="2"/>
        </w:numPr>
        <w:tabs>
          <w:tab w:val="left" w:pos="665"/>
          <w:tab w:val="left" w:pos="666"/>
        </w:tabs>
        <w:ind w:left="720" w:hanging="720"/>
      </w:pPr>
      <w:r w:rsidRPr="00B106AA">
        <w:t>“</w:t>
      </w:r>
      <w:r w:rsidRPr="00B106AA">
        <w:rPr>
          <w:b/>
          <w:bCs/>
        </w:rPr>
        <w:t>Conveyance Deed</w:t>
      </w:r>
      <w:r w:rsidRPr="00B106AA">
        <w:t>” shall have the meaning ascribed to it in Clause 7.3 of this Agreement;</w:t>
      </w:r>
    </w:p>
    <w:p w14:paraId="6B8C2481" w14:textId="77777777" w:rsidR="00DD1A13" w:rsidRPr="00B106AA" w:rsidRDefault="00DD1A13" w:rsidP="00DD1A13">
      <w:pPr>
        <w:pStyle w:val="ListParagraph"/>
      </w:pPr>
    </w:p>
    <w:p w14:paraId="7A6148D8" w14:textId="77777777" w:rsidR="000F5521" w:rsidRPr="00B106AA" w:rsidRDefault="000F5521" w:rsidP="000F5521"/>
    <w:p w14:paraId="01347A89" w14:textId="77777777" w:rsidR="006B1B8D" w:rsidRPr="00B106AA" w:rsidRDefault="006B1B8D" w:rsidP="006B1B8D">
      <w:pPr>
        <w:pStyle w:val="ListParagraph"/>
        <w:numPr>
          <w:ilvl w:val="0"/>
          <w:numId w:val="2"/>
        </w:numPr>
        <w:tabs>
          <w:tab w:val="left" w:pos="665"/>
          <w:tab w:val="left" w:pos="666"/>
        </w:tabs>
        <w:ind w:left="720" w:hanging="720"/>
      </w:pPr>
      <w:r w:rsidRPr="00B106AA">
        <w:t>“</w:t>
      </w:r>
      <w:r w:rsidRPr="00B106AA">
        <w:rPr>
          <w:b/>
        </w:rPr>
        <w:t>D</w:t>
      </w:r>
      <w:r w:rsidR="000C7950" w:rsidRPr="00B106AA">
        <w:rPr>
          <w:b/>
        </w:rPr>
        <w:t>G</w:t>
      </w:r>
      <w:r w:rsidRPr="00B106AA">
        <w:rPr>
          <w:b/>
        </w:rPr>
        <w:t>TCP</w:t>
      </w:r>
      <w:r w:rsidRPr="00B106AA">
        <w:t>” shall mean Director</w:t>
      </w:r>
      <w:r w:rsidR="000C7950" w:rsidRPr="00B106AA">
        <w:t xml:space="preserve"> General</w:t>
      </w:r>
      <w:r w:rsidRPr="00B106AA">
        <w:t>, Town and Country Planning, Haryana</w:t>
      </w:r>
      <w:r w:rsidR="000C7950" w:rsidRPr="00B106AA">
        <w:t xml:space="preserve"> at Chandigarh</w:t>
      </w:r>
      <w:r w:rsidRPr="00B106AA">
        <w:t>;</w:t>
      </w:r>
    </w:p>
    <w:p w14:paraId="554D9B2E" w14:textId="77777777" w:rsidR="00DD1A13" w:rsidRPr="00B106AA" w:rsidRDefault="00DD1A13" w:rsidP="00DD1A13">
      <w:pPr>
        <w:pStyle w:val="ListParagraph"/>
      </w:pPr>
    </w:p>
    <w:p w14:paraId="1D472382" w14:textId="77777777" w:rsidR="006B1B8D" w:rsidRPr="00B106AA" w:rsidRDefault="006B1B8D" w:rsidP="006B1B8D">
      <w:pPr>
        <w:pStyle w:val="BodyText"/>
        <w:ind w:left="720" w:hanging="720"/>
        <w:rPr>
          <w:sz w:val="22"/>
          <w:szCs w:val="22"/>
        </w:rPr>
      </w:pPr>
    </w:p>
    <w:p w14:paraId="4D29F177" w14:textId="77777777" w:rsidR="006B1B8D" w:rsidRPr="00B106AA" w:rsidRDefault="006B1B8D" w:rsidP="006B1B8D">
      <w:pPr>
        <w:pStyle w:val="ListParagraph"/>
        <w:numPr>
          <w:ilvl w:val="0"/>
          <w:numId w:val="2"/>
        </w:numPr>
        <w:tabs>
          <w:tab w:val="left" w:pos="666"/>
        </w:tabs>
        <w:ind w:left="720" w:hanging="720"/>
      </w:pPr>
      <w:r w:rsidRPr="00B106AA">
        <w:t>“</w:t>
      </w:r>
      <w:r w:rsidRPr="00B106AA">
        <w:rPr>
          <w:b/>
        </w:rPr>
        <w:t>Force Majeure Event</w:t>
      </w:r>
      <w:r w:rsidRPr="00B106AA">
        <w:t>” shall have the same meaning as ascribed to the term “</w:t>
      </w:r>
      <w:r w:rsidRPr="00B106AA">
        <w:rPr>
          <w:i/>
        </w:rPr>
        <w:t>force majeure event</w:t>
      </w:r>
      <w:r w:rsidRPr="00B106AA">
        <w:t>” under the Act</w:t>
      </w:r>
      <w:r w:rsidR="00253DAC" w:rsidRPr="00B106AA">
        <w:t xml:space="preserve"> and further elaborated in this Agreement</w:t>
      </w:r>
      <w:r w:rsidRPr="00B106AA">
        <w:t>;</w:t>
      </w:r>
    </w:p>
    <w:p w14:paraId="5D2147C2" w14:textId="77777777" w:rsidR="00DD1A13" w:rsidRPr="00B106AA" w:rsidRDefault="00DD1A13" w:rsidP="00DD1A13">
      <w:pPr>
        <w:pStyle w:val="ListParagraph"/>
      </w:pPr>
    </w:p>
    <w:p w14:paraId="60CABC09" w14:textId="77777777" w:rsidR="006B1B8D" w:rsidRPr="00B106AA" w:rsidRDefault="006B1B8D" w:rsidP="006B1B8D">
      <w:pPr>
        <w:pStyle w:val="BodyText"/>
        <w:ind w:left="720" w:hanging="720"/>
        <w:rPr>
          <w:sz w:val="22"/>
          <w:szCs w:val="22"/>
        </w:rPr>
      </w:pPr>
    </w:p>
    <w:p w14:paraId="5C9C87F3" w14:textId="77777777" w:rsidR="006B1B8D" w:rsidRPr="00B106AA" w:rsidRDefault="006B1B8D" w:rsidP="006B1B8D">
      <w:pPr>
        <w:pStyle w:val="ListParagraph"/>
        <w:numPr>
          <w:ilvl w:val="0"/>
          <w:numId w:val="2"/>
        </w:numPr>
        <w:tabs>
          <w:tab w:val="left" w:pos="665"/>
          <w:tab w:val="left" w:pos="666"/>
        </w:tabs>
        <w:ind w:left="720" w:hanging="720"/>
      </w:pPr>
      <w:r w:rsidRPr="00B106AA">
        <w:t>“</w:t>
      </w:r>
      <w:r w:rsidRPr="00B106AA">
        <w:rPr>
          <w:b/>
        </w:rPr>
        <w:t>Maintenance Agency</w:t>
      </w:r>
      <w:r w:rsidRPr="00B106AA">
        <w:t xml:space="preserve">” shall mean </w:t>
      </w:r>
      <w:r w:rsidR="00253DAC" w:rsidRPr="00B106AA">
        <w:t xml:space="preserve">an agency for maintenance of the </w:t>
      </w:r>
      <w:r w:rsidR="00B771A3" w:rsidRPr="00B106AA">
        <w:t>P</w:t>
      </w:r>
      <w:r w:rsidR="00253DAC" w:rsidRPr="00B106AA">
        <w:t>roject or the Plotted Colony as initially appointed by the Promoter</w:t>
      </w:r>
      <w:r w:rsidRPr="00B106AA">
        <w:t>;</w:t>
      </w:r>
    </w:p>
    <w:p w14:paraId="7C185794" w14:textId="77777777" w:rsidR="00DD1A13" w:rsidRPr="00B106AA" w:rsidRDefault="00DD1A13" w:rsidP="00DD1A13">
      <w:pPr>
        <w:pStyle w:val="ListParagraph"/>
      </w:pPr>
    </w:p>
    <w:p w14:paraId="4CE4D4F5" w14:textId="77777777" w:rsidR="006B1B8D" w:rsidRPr="00B106AA" w:rsidRDefault="006B1B8D" w:rsidP="006B1B8D">
      <w:pPr>
        <w:pStyle w:val="BodyText"/>
        <w:ind w:left="720" w:hanging="720"/>
        <w:rPr>
          <w:sz w:val="22"/>
          <w:szCs w:val="22"/>
        </w:rPr>
      </w:pPr>
    </w:p>
    <w:p w14:paraId="01CA8F27" w14:textId="77777777" w:rsidR="006B1B8D" w:rsidRPr="00B106AA" w:rsidRDefault="006B1B8D" w:rsidP="006B1B8D">
      <w:pPr>
        <w:pStyle w:val="ListParagraph"/>
        <w:numPr>
          <w:ilvl w:val="0"/>
          <w:numId w:val="2"/>
        </w:numPr>
        <w:tabs>
          <w:tab w:val="left" w:pos="665"/>
          <w:tab w:val="left" w:pos="666"/>
        </w:tabs>
        <w:ind w:left="720" w:hanging="720"/>
      </w:pPr>
      <w:r w:rsidRPr="00B106AA">
        <w:t>“</w:t>
      </w:r>
      <w:r w:rsidRPr="00B106AA">
        <w:rPr>
          <w:b/>
        </w:rPr>
        <w:t>Carpet Area</w:t>
      </w:r>
      <w:r w:rsidRPr="00B106AA">
        <w:t>” shall have the same meaning as ascribed to it under the Act;</w:t>
      </w:r>
    </w:p>
    <w:p w14:paraId="52E27DF8" w14:textId="77777777" w:rsidR="00DD1A13" w:rsidRPr="00B106AA" w:rsidRDefault="00DD1A13" w:rsidP="00DD1A13">
      <w:pPr>
        <w:pStyle w:val="ListParagraph"/>
      </w:pPr>
    </w:p>
    <w:p w14:paraId="560772C7" w14:textId="77777777" w:rsidR="006B1B8D" w:rsidRPr="00B106AA" w:rsidRDefault="006B1B8D" w:rsidP="006B1B8D">
      <w:pPr>
        <w:pStyle w:val="BodyText"/>
        <w:ind w:left="720" w:hanging="720"/>
        <w:rPr>
          <w:sz w:val="22"/>
          <w:szCs w:val="22"/>
        </w:rPr>
      </w:pPr>
    </w:p>
    <w:p w14:paraId="76CB2B69" w14:textId="6968EE1E" w:rsidR="006B1B8D" w:rsidRPr="00B106AA" w:rsidRDefault="006B1B8D" w:rsidP="009479D8">
      <w:pPr>
        <w:pStyle w:val="ListParagraph"/>
        <w:numPr>
          <w:ilvl w:val="2"/>
          <w:numId w:val="2"/>
        </w:numPr>
        <w:tabs>
          <w:tab w:val="left" w:pos="1540"/>
          <w:tab w:val="left" w:pos="1541"/>
        </w:tabs>
        <w:ind w:left="720"/>
        <w:rPr>
          <w:rPrChange w:id="30" w:author="Vinit Jain" w:date="2021-12-02T12:28:00Z">
            <w:rPr>
              <w:highlight w:val="yellow"/>
            </w:rPr>
          </w:rPrChange>
        </w:rPr>
      </w:pPr>
      <w:r w:rsidRPr="00B106AA">
        <w:t>“</w:t>
      </w:r>
      <w:r w:rsidRPr="00B106AA">
        <w:rPr>
          <w:b/>
        </w:rPr>
        <w:t>Subject Plot</w:t>
      </w:r>
      <w:r w:rsidRPr="00B106AA">
        <w:t>” shall mean the Plot No.______ in Block/ Pocket _______ in the Project</w:t>
      </w:r>
      <w:r w:rsidR="001507E0" w:rsidRPr="00B106AA">
        <w:t xml:space="preserve"> (</w:t>
      </w:r>
      <w:r w:rsidR="001507E0" w:rsidRPr="00B106AA">
        <w:rPr>
          <w:szCs w:val="24"/>
          <w:lang w:val="en-IN"/>
        </w:rPr>
        <w:t>Corresponding Plot No. _______as per Approved Layout/Zoning Plan No. 7850 Dated 13/08/2021)</w:t>
      </w:r>
    </w:p>
    <w:p w14:paraId="6B4D434B" w14:textId="77777777" w:rsidR="00DD1A13" w:rsidRPr="00B106AA" w:rsidRDefault="00DD1A13" w:rsidP="00DD1A13">
      <w:pPr>
        <w:pStyle w:val="ListParagraph"/>
      </w:pPr>
    </w:p>
    <w:p w14:paraId="0E1B80AC" w14:textId="77777777" w:rsidR="006B1B8D" w:rsidRPr="00B106AA" w:rsidRDefault="006B1B8D" w:rsidP="006B1B8D">
      <w:pPr>
        <w:pStyle w:val="BodyText"/>
        <w:ind w:left="720" w:hanging="720"/>
        <w:rPr>
          <w:sz w:val="22"/>
          <w:szCs w:val="22"/>
        </w:rPr>
      </w:pPr>
    </w:p>
    <w:p w14:paraId="5023F3AA" w14:textId="77777777" w:rsidR="006B1B8D" w:rsidRPr="00B106AA" w:rsidRDefault="006B1B8D" w:rsidP="000C7950">
      <w:pPr>
        <w:pStyle w:val="ListParagraph"/>
        <w:numPr>
          <w:ilvl w:val="0"/>
          <w:numId w:val="2"/>
        </w:numPr>
        <w:tabs>
          <w:tab w:val="left" w:pos="666"/>
        </w:tabs>
        <w:ind w:left="720" w:hanging="720"/>
      </w:pPr>
      <w:r w:rsidRPr="00B106AA">
        <w:t>“</w:t>
      </w:r>
      <w:r w:rsidRPr="00B106AA">
        <w:rPr>
          <w:b/>
        </w:rPr>
        <w:t xml:space="preserve">Total </w:t>
      </w:r>
      <w:r w:rsidR="00C7137C" w:rsidRPr="00B106AA">
        <w:rPr>
          <w:b/>
          <w:bCs/>
        </w:rPr>
        <w:t>Consideration Value</w:t>
      </w:r>
      <w:r w:rsidRPr="00B106AA">
        <w:t xml:space="preserve">” shall have the same meaning ascribed to it under Clause 1.2 herein and as quantified in </w:t>
      </w:r>
      <w:r w:rsidR="00043B97" w:rsidRPr="00B106AA">
        <w:rPr>
          <w:b/>
        </w:rPr>
        <w:t>Schedule-</w:t>
      </w:r>
      <w:r w:rsidRPr="00B106AA">
        <w:rPr>
          <w:b/>
        </w:rPr>
        <w:t>V</w:t>
      </w:r>
      <w:r w:rsidR="00043B97" w:rsidRPr="00B106AA">
        <w:rPr>
          <w:b/>
        </w:rPr>
        <w:t>I</w:t>
      </w:r>
      <w:r w:rsidRPr="00B106AA">
        <w:rPr>
          <w:b/>
        </w:rPr>
        <w:t xml:space="preserve"> </w:t>
      </w:r>
      <w:r w:rsidRPr="00B106AA">
        <w:t>of this Agreement.</w:t>
      </w:r>
    </w:p>
    <w:p w14:paraId="0E47AEE8" w14:textId="77777777" w:rsidR="00DD1A13" w:rsidRPr="00B106AA" w:rsidRDefault="00DD1A13" w:rsidP="00DD1A13">
      <w:pPr>
        <w:pStyle w:val="ListParagraph"/>
      </w:pPr>
    </w:p>
    <w:p w14:paraId="6F0DAE34" w14:textId="77777777" w:rsidR="006B1B8D" w:rsidRPr="00B106AA" w:rsidRDefault="006B1B8D" w:rsidP="00E8403B">
      <w:pPr>
        <w:pStyle w:val="ListParagraph"/>
        <w:tabs>
          <w:tab w:val="left" w:pos="666"/>
        </w:tabs>
        <w:ind w:left="720" w:firstLine="0"/>
      </w:pPr>
    </w:p>
    <w:p w14:paraId="7AE0FC5F" w14:textId="77777777" w:rsidR="00684AAE" w:rsidRPr="00B106AA" w:rsidRDefault="00684AAE" w:rsidP="00771734">
      <w:pPr>
        <w:ind w:left="720" w:hanging="720"/>
        <w:jc w:val="center"/>
        <w:sectPr w:rsidR="00684AAE" w:rsidRPr="00B106AA" w:rsidSect="0063564B">
          <w:pgSz w:w="11910" w:h="16840"/>
          <w:pgMar w:top="1440" w:right="1440" w:bottom="1440" w:left="1440" w:header="0" w:footer="239" w:gutter="0"/>
          <w:cols w:space="720"/>
        </w:sectPr>
      </w:pPr>
    </w:p>
    <w:p w14:paraId="243EAF8A" w14:textId="77777777" w:rsidR="00CF5A4D" w:rsidRPr="00B106AA" w:rsidRDefault="00684AAE" w:rsidP="00BA5A07">
      <w:pPr>
        <w:pStyle w:val="Heading1"/>
        <w:ind w:left="720" w:hanging="720"/>
        <w:jc w:val="center"/>
        <w:rPr>
          <w:sz w:val="22"/>
          <w:szCs w:val="22"/>
          <w:u w:val="single"/>
        </w:rPr>
      </w:pPr>
      <w:r w:rsidRPr="00B106AA">
        <w:rPr>
          <w:sz w:val="22"/>
          <w:szCs w:val="22"/>
          <w:u w:val="single"/>
        </w:rPr>
        <w:lastRenderedPageBreak/>
        <w:t xml:space="preserve">SCHEDULE-II </w:t>
      </w:r>
    </w:p>
    <w:p w14:paraId="13E111AF" w14:textId="77777777" w:rsidR="0059660C" w:rsidRPr="00B106AA" w:rsidRDefault="0059660C" w:rsidP="0059660C">
      <w:pPr>
        <w:pStyle w:val="Heading1"/>
        <w:ind w:left="720" w:hanging="720"/>
        <w:jc w:val="center"/>
        <w:rPr>
          <w:sz w:val="22"/>
          <w:szCs w:val="22"/>
        </w:rPr>
      </w:pPr>
      <w:bookmarkStart w:id="31" w:name="_Hlk77590416"/>
      <w:r w:rsidRPr="00B106AA">
        <w:rPr>
          <w:sz w:val="22"/>
          <w:szCs w:val="22"/>
          <w:u w:val="thick"/>
        </w:rPr>
        <w:t xml:space="preserve">DESCRIPTION OF THE SUBJECT PLOT, THE </w:t>
      </w:r>
      <w:r w:rsidR="0047785C" w:rsidRPr="00B106AA">
        <w:rPr>
          <w:sz w:val="22"/>
          <w:szCs w:val="22"/>
          <w:u w:val="thick"/>
        </w:rPr>
        <w:t xml:space="preserve">INDEPENDENT </w:t>
      </w:r>
      <w:r w:rsidRPr="00B106AA">
        <w:rPr>
          <w:sz w:val="22"/>
          <w:szCs w:val="22"/>
          <w:u w:val="thick"/>
        </w:rPr>
        <w:t>FLOOR RESIDENCE APPLIED</w:t>
      </w:r>
      <w:r w:rsidRPr="00B106AA">
        <w:rPr>
          <w:sz w:val="22"/>
          <w:szCs w:val="22"/>
        </w:rPr>
        <w:t>:</w:t>
      </w:r>
    </w:p>
    <w:p w14:paraId="3C70242A" w14:textId="77777777" w:rsidR="0059660C" w:rsidRPr="00B106AA" w:rsidRDefault="0059660C" w:rsidP="0059660C">
      <w:pPr>
        <w:pStyle w:val="BodyText"/>
        <w:ind w:left="720" w:hanging="720"/>
        <w:rPr>
          <w:b/>
          <w:sz w:val="22"/>
          <w:szCs w:val="22"/>
        </w:rPr>
      </w:pPr>
    </w:p>
    <w:p w14:paraId="352844F0" w14:textId="77777777" w:rsidR="0059660C" w:rsidRPr="00B106AA" w:rsidRDefault="0059660C" w:rsidP="0059660C">
      <w:pPr>
        <w:pStyle w:val="BodyText"/>
        <w:ind w:left="720" w:hanging="720"/>
        <w:rPr>
          <w:b/>
          <w:sz w:val="22"/>
          <w:szCs w:val="22"/>
        </w:rPr>
      </w:pPr>
      <w:r w:rsidRPr="00B106AA">
        <w:rPr>
          <w:b/>
          <w:sz w:val="22"/>
          <w:szCs w:val="22"/>
        </w:rPr>
        <w:t xml:space="preserve">Description of the Subject Plot </w:t>
      </w:r>
    </w:p>
    <w:p w14:paraId="64E97152" w14:textId="77777777" w:rsidR="0059660C" w:rsidRPr="00B106AA" w:rsidRDefault="0059660C" w:rsidP="0059660C">
      <w:pPr>
        <w:pStyle w:val="ListParagraph"/>
        <w:tabs>
          <w:tab w:val="left" w:pos="1540"/>
          <w:tab w:val="left" w:pos="1541"/>
        </w:tabs>
      </w:pPr>
    </w:p>
    <w:p w14:paraId="6AAD313A" w14:textId="77777777" w:rsidR="0059660C" w:rsidRPr="00B106AA" w:rsidRDefault="0059660C" w:rsidP="0059660C">
      <w:pPr>
        <w:pStyle w:val="ListParagraph"/>
        <w:numPr>
          <w:ilvl w:val="2"/>
          <w:numId w:val="2"/>
        </w:numPr>
        <w:tabs>
          <w:tab w:val="left" w:pos="1540"/>
          <w:tab w:val="left" w:pos="1541"/>
        </w:tabs>
        <w:ind w:left="720"/>
      </w:pPr>
      <w:r w:rsidRPr="00B106AA">
        <w:t xml:space="preserve">Block No.: …………… </w:t>
      </w:r>
    </w:p>
    <w:p w14:paraId="11466121" w14:textId="77777777" w:rsidR="0059660C" w:rsidRPr="00B106AA" w:rsidRDefault="0059660C" w:rsidP="0059660C">
      <w:pPr>
        <w:pStyle w:val="BodyText"/>
        <w:ind w:left="720" w:hanging="720"/>
        <w:rPr>
          <w:sz w:val="22"/>
          <w:szCs w:val="22"/>
        </w:rPr>
      </w:pPr>
    </w:p>
    <w:p w14:paraId="5408E769" w14:textId="622AFC2A" w:rsidR="0059660C" w:rsidRPr="00B106AA" w:rsidRDefault="0059660C" w:rsidP="0059660C">
      <w:pPr>
        <w:pStyle w:val="ListParagraph"/>
        <w:numPr>
          <w:ilvl w:val="2"/>
          <w:numId w:val="2"/>
        </w:numPr>
        <w:tabs>
          <w:tab w:val="left" w:pos="1540"/>
          <w:tab w:val="left" w:pos="1541"/>
        </w:tabs>
        <w:ind w:left="720"/>
      </w:pPr>
      <w:commentRangeStart w:id="32"/>
      <w:r w:rsidRPr="00B106AA">
        <w:t>Plot No: ……………..</w:t>
      </w:r>
      <w:commentRangeEnd w:id="32"/>
      <w:r w:rsidR="00C627A0" w:rsidRPr="00B106AA">
        <w:rPr>
          <w:rStyle w:val="CommentReference"/>
        </w:rPr>
        <w:commentReference w:id="32"/>
      </w:r>
      <w:r w:rsidR="00F909D4" w:rsidRPr="00B106AA">
        <w:rPr>
          <w:szCs w:val="24"/>
          <w:lang w:val="en-IN"/>
        </w:rPr>
        <w:t xml:space="preserve"> Corresponding Plot No. </w:t>
      </w:r>
      <w:r w:rsidR="001507E0" w:rsidRPr="00B106AA">
        <w:rPr>
          <w:szCs w:val="24"/>
          <w:lang w:val="en-IN"/>
        </w:rPr>
        <w:t>_______</w:t>
      </w:r>
      <w:r w:rsidR="00F909D4" w:rsidRPr="00B106AA">
        <w:rPr>
          <w:szCs w:val="24"/>
          <w:lang w:val="en-IN"/>
        </w:rPr>
        <w:t xml:space="preserve">as per </w:t>
      </w:r>
      <w:r w:rsidR="001507E0" w:rsidRPr="00B106AA">
        <w:rPr>
          <w:szCs w:val="24"/>
          <w:lang w:val="en-IN"/>
        </w:rPr>
        <w:t xml:space="preserve">Approved </w:t>
      </w:r>
      <w:r w:rsidR="00F909D4" w:rsidRPr="00B106AA">
        <w:rPr>
          <w:szCs w:val="24"/>
          <w:lang w:val="en-IN"/>
        </w:rPr>
        <w:t xml:space="preserve">Layout/Zoning Plan </w:t>
      </w:r>
      <w:r w:rsidR="001507E0" w:rsidRPr="00B106AA">
        <w:rPr>
          <w:szCs w:val="24"/>
          <w:lang w:val="en-IN"/>
        </w:rPr>
        <w:t>No. 7850 Dated 13/08/2021</w:t>
      </w:r>
    </w:p>
    <w:p w14:paraId="74A2785D" w14:textId="77777777" w:rsidR="00DD1A13" w:rsidRPr="00B106AA" w:rsidRDefault="00DD1A13" w:rsidP="00DD1A13">
      <w:pPr>
        <w:pStyle w:val="ListParagraph"/>
      </w:pPr>
    </w:p>
    <w:p w14:paraId="17F08418" w14:textId="77777777" w:rsidR="0059660C" w:rsidRPr="00B106AA" w:rsidRDefault="0059660C" w:rsidP="0059660C">
      <w:pPr>
        <w:pStyle w:val="ListParagraph"/>
      </w:pPr>
    </w:p>
    <w:p w14:paraId="01084D63" w14:textId="77777777" w:rsidR="0059660C" w:rsidRPr="00B106AA" w:rsidRDefault="0059660C" w:rsidP="0059660C">
      <w:pPr>
        <w:pStyle w:val="ListParagraph"/>
        <w:numPr>
          <w:ilvl w:val="2"/>
          <w:numId w:val="2"/>
        </w:numPr>
        <w:tabs>
          <w:tab w:val="left" w:pos="1540"/>
          <w:tab w:val="left" w:pos="1541"/>
        </w:tabs>
        <w:ind w:left="720"/>
      </w:pPr>
      <w:r w:rsidRPr="00B106AA">
        <w:t>Area of the Subject Plot: ………………</w:t>
      </w:r>
    </w:p>
    <w:p w14:paraId="368D7913" w14:textId="77777777" w:rsidR="00DD1A13" w:rsidRPr="00B106AA" w:rsidRDefault="00DD1A13" w:rsidP="00DD1A13">
      <w:pPr>
        <w:pStyle w:val="ListParagraph"/>
      </w:pPr>
    </w:p>
    <w:p w14:paraId="6C6AAAE3" w14:textId="77777777" w:rsidR="0059660C" w:rsidRPr="00B106AA" w:rsidRDefault="0059660C" w:rsidP="0059660C">
      <w:pPr>
        <w:pStyle w:val="ListParagraph"/>
      </w:pPr>
    </w:p>
    <w:p w14:paraId="1DD30B4E" w14:textId="3D65AFED" w:rsidR="0059660C" w:rsidRPr="00B106AA" w:rsidRDefault="0059660C" w:rsidP="0059660C">
      <w:pPr>
        <w:rPr>
          <w:b/>
        </w:rPr>
      </w:pPr>
    </w:p>
    <w:p w14:paraId="44655FD1" w14:textId="77777777" w:rsidR="0059660C" w:rsidRPr="00B106AA" w:rsidRDefault="0059660C" w:rsidP="0059660C">
      <w:pPr>
        <w:pStyle w:val="BodyText"/>
        <w:jc w:val="both"/>
        <w:rPr>
          <w:b/>
          <w:sz w:val="22"/>
          <w:szCs w:val="22"/>
        </w:rPr>
      </w:pPr>
    </w:p>
    <w:p w14:paraId="00199C69" w14:textId="77777777" w:rsidR="0059660C" w:rsidRPr="00B106AA" w:rsidRDefault="0059660C" w:rsidP="0059660C">
      <w:pPr>
        <w:pStyle w:val="BodyText"/>
        <w:jc w:val="both"/>
        <w:rPr>
          <w:b/>
          <w:sz w:val="22"/>
          <w:szCs w:val="22"/>
        </w:rPr>
      </w:pPr>
      <w:r w:rsidRPr="00B106AA">
        <w:rPr>
          <w:b/>
          <w:sz w:val="22"/>
          <w:szCs w:val="22"/>
        </w:rPr>
        <w:t xml:space="preserve">Description of </w:t>
      </w:r>
      <w:r w:rsidR="0047785C" w:rsidRPr="00B106AA">
        <w:rPr>
          <w:b/>
          <w:sz w:val="22"/>
          <w:szCs w:val="22"/>
        </w:rPr>
        <w:t xml:space="preserve">Independent </w:t>
      </w:r>
      <w:r w:rsidRPr="00B106AA">
        <w:rPr>
          <w:b/>
          <w:sz w:val="22"/>
          <w:szCs w:val="22"/>
        </w:rPr>
        <w:t xml:space="preserve">Floor Residence, which shall be housed in the Said Building to be constructed on the Subject Plot. </w:t>
      </w:r>
    </w:p>
    <w:p w14:paraId="7192268F" w14:textId="77777777" w:rsidR="0059660C" w:rsidRPr="00B106AA" w:rsidRDefault="0059660C" w:rsidP="0059660C">
      <w:pPr>
        <w:pStyle w:val="BodyText"/>
        <w:ind w:left="720" w:hanging="720"/>
        <w:rPr>
          <w:b/>
          <w:sz w:val="22"/>
          <w:szCs w:val="22"/>
        </w:rPr>
      </w:pPr>
    </w:p>
    <w:p w14:paraId="0EDE218F" w14:textId="77777777" w:rsidR="0059660C" w:rsidRPr="00B106AA" w:rsidRDefault="0059660C" w:rsidP="0059660C">
      <w:pPr>
        <w:pStyle w:val="ListParagraph"/>
        <w:numPr>
          <w:ilvl w:val="2"/>
          <w:numId w:val="2"/>
        </w:numPr>
        <w:tabs>
          <w:tab w:val="left" w:pos="1540"/>
          <w:tab w:val="left" w:pos="1541"/>
        </w:tabs>
        <w:ind w:left="720"/>
      </w:pPr>
      <w:r w:rsidRPr="00B106AA">
        <w:t>Floor Residence No. – ………….</w:t>
      </w:r>
    </w:p>
    <w:p w14:paraId="7ABA1189" w14:textId="77777777" w:rsidR="0059660C" w:rsidRPr="00B106AA" w:rsidRDefault="0059660C" w:rsidP="0059660C">
      <w:pPr>
        <w:pStyle w:val="BodyText"/>
        <w:ind w:left="720" w:hanging="720"/>
        <w:rPr>
          <w:sz w:val="22"/>
          <w:szCs w:val="22"/>
        </w:rPr>
      </w:pPr>
    </w:p>
    <w:p w14:paraId="4F3FA383" w14:textId="77777777" w:rsidR="0059660C" w:rsidRPr="00B106AA" w:rsidRDefault="0059660C" w:rsidP="0059660C">
      <w:pPr>
        <w:pStyle w:val="ListParagraph"/>
        <w:numPr>
          <w:ilvl w:val="2"/>
          <w:numId w:val="2"/>
        </w:numPr>
        <w:tabs>
          <w:tab w:val="left" w:pos="1540"/>
          <w:tab w:val="left" w:pos="1541"/>
        </w:tabs>
        <w:ind w:left="720"/>
      </w:pPr>
      <w:r w:rsidRPr="00B106AA">
        <w:t>Floor No.: ………….. Floor</w:t>
      </w:r>
    </w:p>
    <w:p w14:paraId="1C2BD899" w14:textId="77777777" w:rsidR="0059660C" w:rsidRPr="00B106AA" w:rsidRDefault="0059660C" w:rsidP="0059660C">
      <w:pPr>
        <w:pStyle w:val="ListParagraph"/>
      </w:pPr>
    </w:p>
    <w:p w14:paraId="59212100" w14:textId="77777777" w:rsidR="0059660C" w:rsidRPr="00B106AA" w:rsidRDefault="0059660C" w:rsidP="0059660C">
      <w:pPr>
        <w:pStyle w:val="ListParagraph"/>
        <w:numPr>
          <w:ilvl w:val="2"/>
          <w:numId w:val="2"/>
        </w:numPr>
        <w:tabs>
          <w:tab w:val="left" w:pos="1540"/>
          <w:tab w:val="left" w:pos="1541"/>
        </w:tabs>
        <w:ind w:left="720"/>
      </w:pPr>
      <w:r w:rsidRPr="00B106AA">
        <w:t>**Carpet area of Floor Residence: …………….. sq mts.</w:t>
      </w:r>
      <w:r w:rsidR="006A6F2D" w:rsidRPr="00B106AA">
        <w:t>/</w:t>
      </w:r>
      <w:r w:rsidR="00570CEB" w:rsidRPr="00B106AA">
        <w:t>………….</w:t>
      </w:r>
      <w:r w:rsidR="006A6F2D" w:rsidRPr="00B106AA">
        <w:t>sq ft</w:t>
      </w:r>
      <w:r w:rsidR="00570CEB" w:rsidRPr="00B106AA">
        <w:t>.</w:t>
      </w:r>
    </w:p>
    <w:p w14:paraId="66FBD869" w14:textId="77777777" w:rsidR="00DD1A13" w:rsidRPr="00B106AA" w:rsidRDefault="00DD1A13" w:rsidP="00DD1A13">
      <w:pPr>
        <w:pStyle w:val="ListParagraph"/>
      </w:pPr>
    </w:p>
    <w:p w14:paraId="33CD3B15" w14:textId="77777777" w:rsidR="0059660C" w:rsidRPr="00B106AA" w:rsidRDefault="0059660C" w:rsidP="0059660C">
      <w:pPr>
        <w:pStyle w:val="ListParagraph"/>
        <w:numPr>
          <w:ilvl w:val="2"/>
          <w:numId w:val="2"/>
        </w:numPr>
        <w:tabs>
          <w:tab w:val="left" w:pos="1540"/>
          <w:tab w:val="left" w:pos="1541"/>
        </w:tabs>
        <w:ind w:left="720"/>
      </w:pPr>
      <w:r w:rsidRPr="00B106AA">
        <w:t xml:space="preserve">Exclusive Balcony area of ………… sq. mts </w:t>
      </w:r>
      <w:r w:rsidR="006A6F2D" w:rsidRPr="00B106AA">
        <w:t xml:space="preserve">/sq ft </w:t>
      </w:r>
      <w:r w:rsidRPr="00B106AA">
        <w:t xml:space="preserve">as demarcated in Schedule-IV…. </w:t>
      </w:r>
      <w:r w:rsidR="00DD1A13" w:rsidRPr="00B106AA">
        <w:t>H</w:t>
      </w:r>
      <w:r w:rsidRPr="00B106AA">
        <w:t>ereto</w:t>
      </w:r>
    </w:p>
    <w:p w14:paraId="6360767C" w14:textId="77777777" w:rsidR="00DD1A13" w:rsidRPr="00B106AA" w:rsidRDefault="00DD1A13" w:rsidP="00DD1A13">
      <w:pPr>
        <w:pStyle w:val="ListParagraph"/>
      </w:pPr>
    </w:p>
    <w:p w14:paraId="06AE60EF" w14:textId="77777777" w:rsidR="0059660C" w:rsidRPr="00B106AA" w:rsidRDefault="0059660C" w:rsidP="0059660C"/>
    <w:p w14:paraId="6AC95F94" w14:textId="77777777" w:rsidR="0059660C" w:rsidRPr="00B106AA" w:rsidRDefault="0059660C" w:rsidP="0059660C">
      <w:pPr>
        <w:rPr>
          <w:b/>
        </w:rPr>
      </w:pPr>
      <w:r w:rsidRPr="00B106AA">
        <w:rPr>
          <w:b/>
        </w:rPr>
        <w:t xml:space="preserve">Car Parking (s) </w:t>
      </w:r>
    </w:p>
    <w:p w14:paraId="4A6497CB" w14:textId="77777777" w:rsidR="0059660C" w:rsidRPr="00B106AA" w:rsidRDefault="0059660C" w:rsidP="0059660C"/>
    <w:p w14:paraId="1020174C" w14:textId="77777777" w:rsidR="0059660C" w:rsidRPr="00B106AA" w:rsidRDefault="001215C7" w:rsidP="0059660C">
      <w:pPr>
        <w:pStyle w:val="ListParagraph"/>
        <w:numPr>
          <w:ilvl w:val="2"/>
          <w:numId w:val="2"/>
        </w:numPr>
        <w:tabs>
          <w:tab w:val="left" w:pos="1540"/>
          <w:tab w:val="left" w:pos="1541"/>
        </w:tabs>
        <w:ind w:left="720"/>
      </w:pPr>
      <w:r w:rsidRPr="00B106AA">
        <w:t>Exclusive right to use  1 (One)</w:t>
      </w:r>
      <w:r w:rsidR="0059660C" w:rsidRPr="00B106AA">
        <w:t xml:space="preserve"> car parking(s) in parking plan devised for the Project and as demarcated in Schedule-III hereto </w:t>
      </w:r>
    </w:p>
    <w:p w14:paraId="3A2A7C33" w14:textId="77777777" w:rsidR="0059660C" w:rsidRPr="00B106AA" w:rsidRDefault="0059660C" w:rsidP="0059660C">
      <w:pPr>
        <w:pStyle w:val="BodyText"/>
        <w:ind w:left="720" w:hanging="720"/>
        <w:rPr>
          <w:sz w:val="22"/>
          <w:szCs w:val="22"/>
        </w:rPr>
      </w:pPr>
    </w:p>
    <w:p w14:paraId="0AEB9635" w14:textId="77777777" w:rsidR="0059660C" w:rsidRPr="00B106AA" w:rsidRDefault="0059660C" w:rsidP="0059660C">
      <w:pPr>
        <w:pStyle w:val="BodyText"/>
        <w:ind w:left="720" w:hanging="72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078"/>
        <w:gridCol w:w="1947"/>
      </w:tblGrid>
      <w:tr w:rsidR="0059660C" w:rsidRPr="00B106AA" w14:paraId="0D73DF7A" w14:textId="77777777" w:rsidTr="000779E4">
        <w:trPr>
          <w:trHeight w:val="243"/>
        </w:trPr>
        <w:tc>
          <w:tcPr>
            <w:tcW w:w="9025" w:type="dxa"/>
            <w:gridSpan w:val="2"/>
            <w:shd w:val="clear" w:color="auto" w:fill="FFFFFF"/>
            <w:tcMar>
              <w:top w:w="0" w:type="dxa"/>
              <w:left w:w="108" w:type="dxa"/>
              <w:bottom w:w="0" w:type="dxa"/>
              <w:right w:w="108" w:type="dxa"/>
            </w:tcMar>
            <w:hideMark/>
          </w:tcPr>
          <w:p w14:paraId="0AEE3564" w14:textId="77777777" w:rsidR="0059660C" w:rsidRPr="00B106AA" w:rsidRDefault="0059660C" w:rsidP="000779E4">
            <w:pPr>
              <w:jc w:val="center"/>
              <w:rPr>
                <w:color w:val="000000"/>
              </w:rPr>
            </w:pPr>
            <w:r w:rsidRPr="00B106AA">
              <w:rPr>
                <w:b/>
                <w:color w:val="000000"/>
                <w:u w:val="single"/>
                <w:bdr w:val="none" w:sz="0" w:space="0" w:color="auto" w:frame="1"/>
              </w:rPr>
              <w:t>Preferential Location Attributes</w:t>
            </w:r>
            <w:r w:rsidRPr="00B106AA">
              <w:rPr>
                <w:b/>
                <w:color w:val="000000"/>
                <w:bdr w:val="none" w:sz="0" w:space="0" w:color="auto" w:frame="1"/>
              </w:rPr>
              <w:t>:</w:t>
            </w:r>
          </w:p>
          <w:p w14:paraId="6F82F167" w14:textId="77777777" w:rsidR="0059660C" w:rsidRPr="00B106AA" w:rsidRDefault="0059660C" w:rsidP="000779E4">
            <w:pPr>
              <w:jc w:val="center"/>
              <w:rPr>
                <w:color w:val="000000"/>
              </w:rPr>
            </w:pPr>
          </w:p>
        </w:tc>
      </w:tr>
      <w:tr w:rsidR="0059660C" w:rsidRPr="00B106AA" w14:paraId="3B71579D" w14:textId="77777777" w:rsidTr="000779E4">
        <w:trPr>
          <w:trHeight w:val="332"/>
        </w:trPr>
        <w:tc>
          <w:tcPr>
            <w:tcW w:w="7078" w:type="dxa"/>
            <w:shd w:val="clear" w:color="auto" w:fill="FFFFFF"/>
            <w:tcMar>
              <w:top w:w="0" w:type="dxa"/>
              <w:left w:w="108" w:type="dxa"/>
              <w:bottom w:w="0" w:type="dxa"/>
              <w:right w:w="108" w:type="dxa"/>
            </w:tcMar>
          </w:tcPr>
          <w:p w14:paraId="315103E4" w14:textId="77777777" w:rsidR="0059660C" w:rsidRPr="00B106AA" w:rsidRDefault="0059660C" w:rsidP="000779E4">
            <w:pPr>
              <w:jc w:val="center"/>
              <w:rPr>
                <w:color w:val="000000"/>
              </w:rPr>
            </w:pPr>
          </w:p>
        </w:tc>
        <w:tc>
          <w:tcPr>
            <w:tcW w:w="1947" w:type="dxa"/>
            <w:shd w:val="clear" w:color="auto" w:fill="FFFFFF"/>
            <w:tcMar>
              <w:top w:w="0" w:type="dxa"/>
              <w:left w:w="108" w:type="dxa"/>
              <w:bottom w:w="0" w:type="dxa"/>
              <w:right w:w="108" w:type="dxa"/>
            </w:tcMar>
          </w:tcPr>
          <w:p w14:paraId="0C0F20FE" w14:textId="77777777" w:rsidR="0059660C" w:rsidRPr="00B106AA" w:rsidRDefault="0059660C" w:rsidP="000779E4">
            <w:pPr>
              <w:jc w:val="center"/>
              <w:rPr>
                <w:color w:val="000000"/>
              </w:rPr>
            </w:pPr>
          </w:p>
        </w:tc>
      </w:tr>
      <w:tr w:rsidR="0059660C" w:rsidRPr="00B106AA" w14:paraId="36476D81" w14:textId="77777777" w:rsidTr="000779E4">
        <w:trPr>
          <w:trHeight w:val="278"/>
        </w:trPr>
        <w:tc>
          <w:tcPr>
            <w:tcW w:w="7078" w:type="dxa"/>
            <w:shd w:val="clear" w:color="auto" w:fill="FFFFFF"/>
            <w:tcMar>
              <w:top w:w="0" w:type="dxa"/>
              <w:left w:w="108" w:type="dxa"/>
              <w:bottom w:w="0" w:type="dxa"/>
              <w:right w:w="108" w:type="dxa"/>
            </w:tcMar>
          </w:tcPr>
          <w:p w14:paraId="063AE360" w14:textId="77777777" w:rsidR="0059660C" w:rsidRPr="00B106AA" w:rsidDel="001E7537" w:rsidRDefault="0059660C" w:rsidP="000779E4">
            <w:pPr>
              <w:jc w:val="center"/>
              <w:rPr>
                <w:color w:val="000000"/>
                <w:bdr w:val="none" w:sz="0" w:space="0" w:color="auto" w:frame="1"/>
              </w:rPr>
            </w:pPr>
          </w:p>
        </w:tc>
        <w:tc>
          <w:tcPr>
            <w:tcW w:w="1947" w:type="dxa"/>
            <w:shd w:val="clear" w:color="auto" w:fill="FFFFFF"/>
            <w:tcMar>
              <w:top w:w="0" w:type="dxa"/>
              <w:left w:w="108" w:type="dxa"/>
              <w:bottom w:w="0" w:type="dxa"/>
              <w:right w:w="108" w:type="dxa"/>
            </w:tcMar>
          </w:tcPr>
          <w:p w14:paraId="1C319C57" w14:textId="77777777" w:rsidR="0059660C" w:rsidRPr="00B106AA" w:rsidRDefault="0059660C" w:rsidP="000779E4">
            <w:pPr>
              <w:jc w:val="center"/>
              <w:rPr>
                <w:color w:val="000000"/>
                <w:bdr w:val="none" w:sz="0" w:space="0" w:color="auto" w:frame="1"/>
              </w:rPr>
            </w:pPr>
          </w:p>
        </w:tc>
      </w:tr>
      <w:tr w:rsidR="0059660C" w:rsidRPr="00B106AA" w14:paraId="0A902CFA" w14:textId="77777777" w:rsidTr="000779E4">
        <w:trPr>
          <w:trHeight w:val="242"/>
        </w:trPr>
        <w:tc>
          <w:tcPr>
            <w:tcW w:w="7078" w:type="dxa"/>
            <w:shd w:val="clear" w:color="auto" w:fill="FFFFFF"/>
            <w:tcMar>
              <w:top w:w="0" w:type="dxa"/>
              <w:left w:w="108" w:type="dxa"/>
              <w:bottom w:w="0" w:type="dxa"/>
              <w:right w:w="108" w:type="dxa"/>
            </w:tcMar>
          </w:tcPr>
          <w:p w14:paraId="6D40B4AB" w14:textId="77777777" w:rsidR="0059660C" w:rsidRPr="00B106AA" w:rsidRDefault="0059660C" w:rsidP="000779E4">
            <w:pPr>
              <w:jc w:val="center"/>
              <w:rPr>
                <w:color w:val="000000"/>
                <w:bdr w:val="none" w:sz="0" w:space="0" w:color="auto" w:frame="1"/>
              </w:rPr>
            </w:pPr>
          </w:p>
        </w:tc>
        <w:tc>
          <w:tcPr>
            <w:tcW w:w="1947" w:type="dxa"/>
            <w:shd w:val="clear" w:color="auto" w:fill="FFFFFF"/>
            <w:tcMar>
              <w:top w:w="0" w:type="dxa"/>
              <w:left w:w="108" w:type="dxa"/>
              <w:bottom w:w="0" w:type="dxa"/>
              <w:right w:w="108" w:type="dxa"/>
            </w:tcMar>
          </w:tcPr>
          <w:p w14:paraId="665FF6E9" w14:textId="77777777" w:rsidR="0059660C" w:rsidRPr="00B106AA" w:rsidRDefault="0059660C" w:rsidP="000779E4">
            <w:pPr>
              <w:jc w:val="center"/>
              <w:rPr>
                <w:color w:val="000000"/>
                <w:bdr w:val="none" w:sz="0" w:space="0" w:color="auto" w:frame="1"/>
              </w:rPr>
            </w:pPr>
          </w:p>
        </w:tc>
      </w:tr>
    </w:tbl>
    <w:p w14:paraId="581A2E9D" w14:textId="77777777" w:rsidR="0059660C" w:rsidRPr="00B106AA" w:rsidRDefault="0059660C" w:rsidP="0059660C">
      <w:pPr>
        <w:pStyle w:val="BodyText"/>
        <w:ind w:left="720" w:hanging="720"/>
        <w:rPr>
          <w:sz w:val="22"/>
          <w:szCs w:val="22"/>
        </w:rPr>
      </w:pPr>
    </w:p>
    <w:p w14:paraId="7F7B14EC" w14:textId="77777777" w:rsidR="0059660C" w:rsidRPr="00B106AA" w:rsidRDefault="0059660C" w:rsidP="0059660C">
      <w:pPr>
        <w:jc w:val="both"/>
        <w:rPr>
          <w:i/>
        </w:rPr>
      </w:pPr>
      <w:r w:rsidRPr="00B106AA">
        <w:rPr>
          <w:b/>
          <w:i/>
        </w:rPr>
        <w:t xml:space="preserve">**“Carpet Area, </w:t>
      </w:r>
      <w:r w:rsidRPr="00B106AA">
        <w:rPr>
          <w:i/>
        </w:rPr>
        <w:t>shall have the same meaning as provided in the Real Estate (Regulation and Development) Act, 2016.</w:t>
      </w:r>
    </w:p>
    <w:p w14:paraId="2FDEA469" w14:textId="77777777" w:rsidR="0059660C" w:rsidRPr="00B106AA" w:rsidRDefault="0059660C" w:rsidP="0059660C">
      <w:pPr>
        <w:pStyle w:val="BodyText"/>
        <w:ind w:left="720" w:hanging="720"/>
        <w:rPr>
          <w:i/>
          <w:sz w:val="22"/>
          <w:szCs w:val="22"/>
        </w:rPr>
      </w:pPr>
    </w:p>
    <w:p w14:paraId="0B562198" w14:textId="77777777" w:rsidR="00684AAE" w:rsidRPr="00B106AA" w:rsidRDefault="00684AAE" w:rsidP="00771734">
      <w:pPr>
        <w:pStyle w:val="BodyText"/>
        <w:ind w:left="720" w:hanging="720"/>
        <w:rPr>
          <w:i/>
          <w:sz w:val="22"/>
          <w:szCs w:val="22"/>
        </w:rPr>
      </w:pPr>
    </w:p>
    <w:p w14:paraId="025388B5" w14:textId="77777777" w:rsidR="00684AAE" w:rsidRPr="00B106AA" w:rsidRDefault="00684AAE" w:rsidP="00771734">
      <w:pPr>
        <w:pStyle w:val="BodyText"/>
        <w:ind w:left="720" w:hanging="720"/>
        <w:rPr>
          <w:i/>
          <w:sz w:val="22"/>
          <w:szCs w:val="22"/>
        </w:rPr>
      </w:pPr>
    </w:p>
    <w:bookmarkEnd w:id="31"/>
    <w:p w14:paraId="3AD49544" w14:textId="77777777" w:rsidR="001507E0" w:rsidRPr="00B106AA" w:rsidRDefault="001507E0">
      <w:pPr>
        <w:widowControl/>
        <w:autoSpaceDE/>
        <w:autoSpaceDN/>
        <w:spacing w:after="160" w:line="259" w:lineRule="auto"/>
        <w:rPr>
          <w:b/>
          <w:u w:val="single"/>
        </w:rPr>
      </w:pPr>
      <w:r w:rsidRPr="00B106AA">
        <w:rPr>
          <w:b/>
          <w:u w:val="single"/>
        </w:rPr>
        <w:br w:type="page"/>
      </w:r>
    </w:p>
    <w:p w14:paraId="59B03BFA" w14:textId="067E6AD1" w:rsidR="006467DC" w:rsidRPr="00B106AA" w:rsidRDefault="006467DC" w:rsidP="006467DC">
      <w:pPr>
        <w:ind w:left="720" w:hanging="720"/>
        <w:jc w:val="center"/>
        <w:rPr>
          <w:b/>
          <w:u w:val="single"/>
        </w:rPr>
      </w:pPr>
      <w:r w:rsidRPr="00B106AA">
        <w:rPr>
          <w:b/>
          <w:u w:val="single"/>
        </w:rPr>
        <w:lastRenderedPageBreak/>
        <w:t>SCHEDULE-</w:t>
      </w:r>
      <w:r w:rsidR="00631791" w:rsidRPr="00B106AA">
        <w:rPr>
          <w:b/>
          <w:u w:val="single"/>
        </w:rPr>
        <w:t>III</w:t>
      </w:r>
    </w:p>
    <w:p w14:paraId="58F9D6D0" w14:textId="77777777" w:rsidR="006467DC" w:rsidRPr="00B106AA" w:rsidRDefault="006467DC" w:rsidP="006467DC">
      <w:pPr>
        <w:ind w:left="720" w:hanging="720"/>
        <w:jc w:val="center"/>
        <w:rPr>
          <w:b/>
        </w:rPr>
      </w:pPr>
      <w:r w:rsidRPr="00B106AA">
        <w:rPr>
          <w:b/>
        </w:rPr>
        <w:t>SPECIFICATIONS OF THE FLOOR RESIDENCE</w:t>
      </w:r>
    </w:p>
    <w:p w14:paraId="03B2D71D" w14:textId="77777777" w:rsidR="00801080" w:rsidRPr="00B106AA" w:rsidRDefault="00801080" w:rsidP="006467DC">
      <w:pPr>
        <w:ind w:left="720" w:hanging="720"/>
        <w:jc w:val="center"/>
        <w:rPr>
          <w:b/>
        </w:rPr>
      </w:pPr>
    </w:p>
    <w:p w14:paraId="7EF31613" w14:textId="77777777" w:rsidR="006467DC" w:rsidRPr="00B106AA" w:rsidRDefault="006467DC" w:rsidP="00771734">
      <w:pPr>
        <w:pStyle w:val="Heading1"/>
        <w:ind w:left="720" w:hanging="720"/>
        <w:jc w:val="center"/>
        <w:rPr>
          <w:sz w:val="22"/>
          <w:szCs w:val="22"/>
        </w:rPr>
      </w:pPr>
    </w:p>
    <w:p w14:paraId="2583A337" w14:textId="77777777" w:rsidR="00444FCB" w:rsidRPr="00B106AA" w:rsidRDefault="00444FCB" w:rsidP="00444FCB">
      <w:pPr>
        <w:ind w:left="111"/>
      </w:pPr>
    </w:p>
    <w:p w14:paraId="46194D79" w14:textId="77777777" w:rsidR="00444FCB" w:rsidRPr="00B106AA" w:rsidRDefault="00444FCB" w:rsidP="00444FCB">
      <w:pPr>
        <w:spacing w:line="360" w:lineRule="auto"/>
        <w:jc w:val="both"/>
        <w:rPr>
          <w:bCs/>
          <w:i/>
        </w:rPr>
      </w:pPr>
      <w:r w:rsidRPr="00B106AA">
        <w:rPr>
          <w:bCs/>
          <w:i/>
        </w:rPr>
        <w:tab/>
      </w:r>
    </w:p>
    <w:tbl>
      <w:tblPr>
        <w:tblStyle w:val="TableGrid1"/>
        <w:tblW w:w="9900" w:type="dxa"/>
        <w:tblInd w:w="-365" w:type="dxa"/>
        <w:tblLook w:val="04A0" w:firstRow="1" w:lastRow="0" w:firstColumn="1" w:lastColumn="0" w:noHBand="0" w:noVBand="1"/>
      </w:tblPr>
      <w:tblGrid>
        <w:gridCol w:w="1767"/>
        <w:gridCol w:w="1293"/>
        <w:gridCol w:w="1241"/>
        <w:gridCol w:w="1189"/>
        <w:gridCol w:w="1620"/>
        <w:gridCol w:w="1620"/>
        <w:gridCol w:w="1170"/>
      </w:tblGrid>
      <w:tr w:rsidR="00444FCB" w:rsidRPr="00B106AA" w14:paraId="7CF05E21" w14:textId="77777777" w:rsidTr="00716ECE">
        <w:tc>
          <w:tcPr>
            <w:tcW w:w="1767" w:type="dxa"/>
          </w:tcPr>
          <w:p w14:paraId="53BDE24A" w14:textId="77777777" w:rsidR="00444FCB" w:rsidRPr="00B106AA" w:rsidRDefault="00444FCB" w:rsidP="00444FCB">
            <w:pPr>
              <w:widowControl/>
              <w:autoSpaceDE/>
              <w:autoSpaceDN/>
              <w:spacing w:after="160"/>
              <w:rPr>
                <w:rFonts w:ascii="Arial Narrow" w:hAnsi="Arial Narrow"/>
                <w:b/>
                <w:color w:val="231F20"/>
                <w:lang w:val="en-IN" w:eastAsia="en-GB" w:bidi="ar-SA"/>
              </w:rPr>
            </w:pPr>
          </w:p>
        </w:tc>
        <w:tc>
          <w:tcPr>
            <w:tcW w:w="1293" w:type="dxa"/>
            <w:vAlign w:val="bottom"/>
          </w:tcPr>
          <w:p w14:paraId="369F07BA" w14:textId="77777777" w:rsidR="00444FCB" w:rsidRPr="00B106AA" w:rsidRDefault="00444FCB" w:rsidP="00444FCB">
            <w:pPr>
              <w:widowControl/>
              <w:autoSpaceDE/>
              <w:autoSpaceDN/>
              <w:spacing w:after="160"/>
              <w:jc w:val="center"/>
              <w:rPr>
                <w:rFonts w:ascii="Arial Narrow" w:hAnsi="Arial Narrow"/>
                <w:b/>
                <w:color w:val="231F20"/>
                <w:lang w:val="en-IN" w:eastAsia="en-GB" w:bidi="ar-SA"/>
              </w:rPr>
            </w:pPr>
            <w:r w:rsidRPr="00B106AA">
              <w:rPr>
                <w:rFonts w:ascii="Arial Narrow" w:hAnsi="Arial Narrow" w:cs="Calibri"/>
                <w:b/>
                <w:color w:val="000000"/>
                <w:lang w:val="en-IN" w:eastAsia="en-GB" w:bidi="ar-SA"/>
              </w:rPr>
              <w:t>Flooring</w:t>
            </w:r>
          </w:p>
        </w:tc>
        <w:tc>
          <w:tcPr>
            <w:tcW w:w="1241" w:type="dxa"/>
            <w:vAlign w:val="bottom"/>
          </w:tcPr>
          <w:p w14:paraId="0DF8320E" w14:textId="77777777" w:rsidR="00444FCB" w:rsidRPr="00B106AA" w:rsidRDefault="00444FCB" w:rsidP="00444FCB">
            <w:pPr>
              <w:widowControl/>
              <w:autoSpaceDE/>
              <w:autoSpaceDN/>
              <w:spacing w:after="160"/>
              <w:jc w:val="center"/>
              <w:rPr>
                <w:rFonts w:ascii="Arial Narrow" w:hAnsi="Arial Narrow"/>
                <w:b/>
                <w:color w:val="231F20"/>
                <w:lang w:val="en-IN" w:eastAsia="en-GB" w:bidi="ar-SA"/>
              </w:rPr>
            </w:pPr>
            <w:r w:rsidRPr="00B106AA">
              <w:rPr>
                <w:rFonts w:ascii="Arial Narrow" w:hAnsi="Arial Narrow" w:cs="Calibri"/>
                <w:b/>
                <w:color w:val="000000"/>
                <w:lang w:val="en-IN" w:eastAsia="en-GB" w:bidi="ar-SA"/>
              </w:rPr>
              <w:t>Walls</w:t>
            </w:r>
          </w:p>
        </w:tc>
        <w:tc>
          <w:tcPr>
            <w:tcW w:w="1189" w:type="dxa"/>
            <w:vAlign w:val="bottom"/>
          </w:tcPr>
          <w:p w14:paraId="05A50181" w14:textId="77777777" w:rsidR="00444FCB" w:rsidRPr="00B106AA" w:rsidRDefault="00444FCB" w:rsidP="00444FCB">
            <w:pPr>
              <w:widowControl/>
              <w:autoSpaceDE/>
              <w:autoSpaceDN/>
              <w:spacing w:after="160"/>
              <w:jc w:val="center"/>
              <w:rPr>
                <w:rFonts w:ascii="Arial Narrow" w:hAnsi="Arial Narrow"/>
                <w:b/>
                <w:color w:val="231F20"/>
                <w:lang w:val="en-IN" w:eastAsia="en-GB" w:bidi="ar-SA"/>
              </w:rPr>
            </w:pPr>
            <w:r w:rsidRPr="00B106AA">
              <w:rPr>
                <w:rFonts w:ascii="Arial Narrow" w:hAnsi="Arial Narrow" w:cs="Calibri"/>
                <w:b/>
                <w:color w:val="000000"/>
                <w:lang w:val="en-IN" w:eastAsia="en-GB" w:bidi="ar-SA"/>
              </w:rPr>
              <w:t>Ceiling</w:t>
            </w:r>
          </w:p>
        </w:tc>
        <w:tc>
          <w:tcPr>
            <w:tcW w:w="1620" w:type="dxa"/>
            <w:vAlign w:val="bottom"/>
          </w:tcPr>
          <w:p w14:paraId="2637711B" w14:textId="77777777" w:rsidR="00444FCB" w:rsidRPr="00B106AA" w:rsidRDefault="00444FCB" w:rsidP="00444FCB">
            <w:pPr>
              <w:widowControl/>
              <w:autoSpaceDE/>
              <w:autoSpaceDN/>
              <w:spacing w:after="160"/>
              <w:jc w:val="center"/>
              <w:rPr>
                <w:rFonts w:ascii="Arial Narrow" w:hAnsi="Arial Narrow"/>
                <w:b/>
                <w:color w:val="231F20"/>
                <w:lang w:val="en-IN" w:eastAsia="en-GB" w:bidi="ar-SA"/>
              </w:rPr>
            </w:pPr>
            <w:r w:rsidRPr="00B106AA">
              <w:rPr>
                <w:rFonts w:ascii="Arial Narrow" w:hAnsi="Arial Narrow" w:cs="Calibri"/>
                <w:b/>
                <w:color w:val="000000"/>
                <w:lang w:val="en-IN" w:eastAsia="en-GB" w:bidi="ar-SA"/>
              </w:rPr>
              <w:t>Door</w:t>
            </w:r>
          </w:p>
        </w:tc>
        <w:tc>
          <w:tcPr>
            <w:tcW w:w="1620" w:type="dxa"/>
            <w:vAlign w:val="bottom"/>
          </w:tcPr>
          <w:p w14:paraId="37FAD7F9" w14:textId="77777777" w:rsidR="00444FCB" w:rsidRPr="00B106AA" w:rsidRDefault="00444FCB" w:rsidP="00444FCB">
            <w:pPr>
              <w:widowControl/>
              <w:autoSpaceDE/>
              <w:autoSpaceDN/>
              <w:spacing w:after="160"/>
              <w:jc w:val="center"/>
              <w:rPr>
                <w:rFonts w:ascii="Arial Narrow" w:hAnsi="Arial Narrow"/>
                <w:b/>
                <w:color w:val="231F20"/>
                <w:lang w:val="en-IN" w:eastAsia="en-GB" w:bidi="ar-SA"/>
              </w:rPr>
            </w:pPr>
            <w:r w:rsidRPr="00B106AA">
              <w:rPr>
                <w:rFonts w:ascii="Arial Narrow" w:hAnsi="Arial Narrow" w:cs="Calibri"/>
                <w:b/>
                <w:color w:val="000000"/>
                <w:lang w:val="en-IN" w:eastAsia="en-GB" w:bidi="ar-SA"/>
              </w:rPr>
              <w:t>Windows</w:t>
            </w:r>
          </w:p>
        </w:tc>
        <w:tc>
          <w:tcPr>
            <w:tcW w:w="1170" w:type="dxa"/>
            <w:vAlign w:val="bottom"/>
          </w:tcPr>
          <w:p w14:paraId="2D3C4A05" w14:textId="77777777" w:rsidR="00444FCB" w:rsidRPr="00B106AA" w:rsidRDefault="00444FCB" w:rsidP="00444FCB">
            <w:pPr>
              <w:widowControl/>
              <w:autoSpaceDE/>
              <w:autoSpaceDN/>
              <w:spacing w:after="160"/>
              <w:jc w:val="center"/>
              <w:rPr>
                <w:rFonts w:ascii="Arial Narrow" w:hAnsi="Arial Narrow"/>
                <w:b/>
                <w:color w:val="231F20"/>
                <w:lang w:val="en-IN" w:eastAsia="en-GB" w:bidi="ar-SA"/>
              </w:rPr>
            </w:pPr>
            <w:r w:rsidRPr="00B106AA">
              <w:rPr>
                <w:rFonts w:ascii="Arial Narrow" w:hAnsi="Arial Narrow" w:cs="Calibri"/>
                <w:b/>
                <w:color w:val="000000"/>
                <w:lang w:val="en-IN" w:eastAsia="en-GB" w:bidi="ar-SA"/>
              </w:rPr>
              <w:t>Fitting &amp; Fixtures</w:t>
            </w:r>
          </w:p>
        </w:tc>
      </w:tr>
      <w:tr w:rsidR="00444FCB" w:rsidRPr="00B106AA" w14:paraId="400C9CE3" w14:textId="77777777" w:rsidTr="00716ECE">
        <w:tc>
          <w:tcPr>
            <w:tcW w:w="1767" w:type="dxa"/>
          </w:tcPr>
          <w:p w14:paraId="2C5820A9"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Drawing/Dinning</w:t>
            </w:r>
          </w:p>
        </w:tc>
        <w:tc>
          <w:tcPr>
            <w:tcW w:w="1293" w:type="dxa"/>
          </w:tcPr>
          <w:p w14:paraId="4BE9B2DC"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Vitrified Tiles</w:t>
            </w:r>
          </w:p>
        </w:tc>
        <w:tc>
          <w:tcPr>
            <w:tcW w:w="1241" w:type="dxa"/>
          </w:tcPr>
          <w:p w14:paraId="5F7F75FD"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189" w:type="dxa"/>
          </w:tcPr>
          <w:p w14:paraId="37DE637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620" w:type="dxa"/>
          </w:tcPr>
          <w:p w14:paraId="699AD665"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Laminated Wooden Door</w:t>
            </w:r>
          </w:p>
        </w:tc>
        <w:tc>
          <w:tcPr>
            <w:tcW w:w="1620" w:type="dxa"/>
          </w:tcPr>
          <w:p w14:paraId="741FDECB"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UPVC/Aluminium</w:t>
            </w:r>
          </w:p>
        </w:tc>
        <w:tc>
          <w:tcPr>
            <w:tcW w:w="1170" w:type="dxa"/>
          </w:tcPr>
          <w:p w14:paraId="05B3067D"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r>
      <w:tr w:rsidR="00444FCB" w:rsidRPr="00B106AA" w14:paraId="6243F72F" w14:textId="77777777" w:rsidTr="00716ECE">
        <w:tc>
          <w:tcPr>
            <w:tcW w:w="1767" w:type="dxa"/>
          </w:tcPr>
          <w:p w14:paraId="3EEB8223"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Bedroom</w:t>
            </w:r>
          </w:p>
        </w:tc>
        <w:tc>
          <w:tcPr>
            <w:tcW w:w="1293" w:type="dxa"/>
          </w:tcPr>
          <w:p w14:paraId="6BEC521A"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Vitrified Tiles/ Laminated Wooden Flooring</w:t>
            </w:r>
          </w:p>
        </w:tc>
        <w:tc>
          <w:tcPr>
            <w:tcW w:w="1241" w:type="dxa"/>
          </w:tcPr>
          <w:p w14:paraId="6416A40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189" w:type="dxa"/>
          </w:tcPr>
          <w:p w14:paraId="539FB905"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620" w:type="dxa"/>
          </w:tcPr>
          <w:p w14:paraId="3189E72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Laminated / Skin Door</w:t>
            </w:r>
          </w:p>
        </w:tc>
        <w:tc>
          <w:tcPr>
            <w:tcW w:w="1620" w:type="dxa"/>
          </w:tcPr>
          <w:p w14:paraId="1275CA6B"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UPVC/Aluminium</w:t>
            </w:r>
          </w:p>
        </w:tc>
        <w:tc>
          <w:tcPr>
            <w:tcW w:w="1170" w:type="dxa"/>
          </w:tcPr>
          <w:p w14:paraId="4BE31907"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r>
      <w:tr w:rsidR="00444FCB" w:rsidRPr="00B106AA" w14:paraId="08F29896" w14:textId="77777777" w:rsidTr="00716ECE">
        <w:tc>
          <w:tcPr>
            <w:tcW w:w="1767" w:type="dxa"/>
          </w:tcPr>
          <w:p w14:paraId="646EB784"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Kitchen</w:t>
            </w:r>
          </w:p>
        </w:tc>
        <w:tc>
          <w:tcPr>
            <w:tcW w:w="1293" w:type="dxa"/>
          </w:tcPr>
          <w:p w14:paraId="06831CF2"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Vitrified Tiles</w:t>
            </w:r>
          </w:p>
        </w:tc>
        <w:tc>
          <w:tcPr>
            <w:tcW w:w="1241" w:type="dxa"/>
          </w:tcPr>
          <w:p w14:paraId="6EFA292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Dado up to 2' above Counter and OBD/Acrylic Distemper</w:t>
            </w:r>
          </w:p>
        </w:tc>
        <w:tc>
          <w:tcPr>
            <w:tcW w:w="1189" w:type="dxa"/>
          </w:tcPr>
          <w:p w14:paraId="0E09DB0C"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620" w:type="dxa"/>
          </w:tcPr>
          <w:p w14:paraId="2B25040C"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620" w:type="dxa"/>
          </w:tcPr>
          <w:p w14:paraId="46190C09"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xml:space="preserve">UPVC/Aluminium </w:t>
            </w:r>
          </w:p>
        </w:tc>
        <w:tc>
          <w:tcPr>
            <w:tcW w:w="1170" w:type="dxa"/>
          </w:tcPr>
          <w:p w14:paraId="49EFA0A4"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SS Sink with Fixtures</w:t>
            </w:r>
          </w:p>
        </w:tc>
      </w:tr>
      <w:tr w:rsidR="00444FCB" w:rsidRPr="00B106AA" w14:paraId="340F4284" w14:textId="77777777" w:rsidTr="00716ECE">
        <w:tc>
          <w:tcPr>
            <w:tcW w:w="1767" w:type="dxa"/>
          </w:tcPr>
          <w:p w14:paraId="5DD46046"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Toilets</w:t>
            </w:r>
          </w:p>
        </w:tc>
        <w:tc>
          <w:tcPr>
            <w:tcW w:w="1293" w:type="dxa"/>
          </w:tcPr>
          <w:p w14:paraId="377E369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Matt Finish Tiles</w:t>
            </w:r>
          </w:p>
        </w:tc>
        <w:tc>
          <w:tcPr>
            <w:tcW w:w="1241" w:type="dxa"/>
          </w:tcPr>
          <w:p w14:paraId="000144E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Tiles &amp; OBD/Acrylic Distemper Combination</w:t>
            </w:r>
          </w:p>
        </w:tc>
        <w:tc>
          <w:tcPr>
            <w:tcW w:w="1189" w:type="dxa"/>
          </w:tcPr>
          <w:p w14:paraId="4BBD2A09"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MR Board Ceiling</w:t>
            </w:r>
          </w:p>
        </w:tc>
        <w:tc>
          <w:tcPr>
            <w:tcW w:w="1620" w:type="dxa"/>
          </w:tcPr>
          <w:p w14:paraId="33026620"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Laminated / Skin Door</w:t>
            </w:r>
          </w:p>
        </w:tc>
        <w:tc>
          <w:tcPr>
            <w:tcW w:w="1620" w:type="dxa"/>
          </w:tcPr>
          <w:p w14:paraId="7E14AC91"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UPVC/Aluminium</w:t>
            </w:r>
          </w:p>
        </w:tc>
        <w:tc>
          <w:tcPr>
            <w:tcW w:w="1170" w:type="dxa"/>
          </w:tcPr>
          <w:p w14:paraId="7A2D39CC"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CP &amp; Sanitary Fixtures</w:t>
            </w:r>
          </w:p>
        </w:tc>
      </w:tr>
      <w:tr w:rsidR="00444FCB" w:rsidRPr="00B106AA" w14:paraId="3E7E176A" w14:textId="77777777" w:rsidTr="00716ECE">
        <w:tc>
          <w:tcPr>
            <w:tcW w:w="1767" w:type="dxa"/>
          </w:tcPr>
          <w:p w14:paraId="4877A216"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Front Balcony</w:t>
            </w:r>
          </w:p>
        </w:tc>
        <w:tc>
          <w:tcPr>
            <w:tcW w:w="1293" w:type="dxa"/>
          </w:tcPr>
          <w:p w14:paraId="3092018E"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Matt Finish Tiles</w:t>
            </w:r>
          </w:p>
        </w:tc>
        <w:tc>
          <w:tcPr>
            <w:tcW w:w="1241" w:type="dxa"/>
          </w:tcPr>
          <w:p w14:paraId="6C527D13"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External Paint</w:t>
            </w:r>
          </w:p>
        </w:tc>
        <w:tc>
          <w:tcPr>
            <w:tcW w:w="1189" w:type="dxa"/>
          </w:tcPr>
          <w:p w14:paraId="33952F99"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620" w:type="dxa"/>
          </w:tcPr>
          <w:p w14:paraId="7D4FD76C"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UPVC/Aluminium</w:t>
            </w:r>
          </w:p>
        </w:tc>
        <w:tc>
          <w:tcPr>
            <w:tcW w:w="1620" w:type="dxa"/>
          </w:tcPr>
          <w:p w14:paraId="7B083813"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170" w:type="dxa"/>
          </w:tcPr>
          <w:p w14:paraId="055C3C33"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r>
      <w:tr w:rsidR="00444FCB" w:rsidRPr="00B106AA" w14:paraId="50227304" w14:textId="77777777" w:rsidTr="00716ECE">
        <w:tc>
          <w:tcPr>
            <w:tcW w:w="1767" w:type="dxa"/>
          </w:tcPr>
          <w:p w14:paraId="065521C4"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Rear Balcony</w:t>
            </w:r>
          </w:p>
        </w:tc>
        <w:tc>
          <w:tcPr>
            <w:tcW w:w="1293" w:type="dxa"/>
          </w:tcPr>
          <w:p w14:paraId="0AFD110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Matt Finish Tiles</w:t>
            </w:r>
          </w:p>
        </w:tc>
        <w:tc>
          <w:tcPr>
            <w:tcW w:w="1241" w:type="dxa"/>
          </w:tcPr>
          <w:p w14:paraId="2983158E"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External Paint</w:t>
            </w:r>
          </w:p>
        </w:tc>
        <w:tc>
          <w:tcPr>
            <w:tcW w:w="1189" w:type="dxa"/>
          </w:tcPr>
          <w:p w14:paraId="24DEC486"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620" w:type="dxa"/>
          </w:tcPr>
          <w:p w14:paraId="11261DA7"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UPVC/Aluminium</w:t>
            </w:r>
          </w:p>
        </w:tc>
        <w:tc>
          <w:tcPr>
            <w:tcW w:w="1620" w:type="dxa"/>
          </w:tcPr>
          <w:p w14:paraId="7E4C4264"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170" w:type="dxa"/>
          </w:tcPr>
          <w:p w14:paraId="4E9BF56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r>
      <w:tr w:rsidR="00444FCB" w:rsidRPr="00B106AA" w14:paraId="59E9CA27" w14:textId="77777777" w:rsidTr="00716ECE">
        <w:tc>
          <w:tcPr>
            <w:tcW w:w="1767" w:type="dxa"/>
          </w:tcPr>
          <w:p w14:paraId="54A3514B"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Staircase &amp; Lift Lobby</w:t>
            </w:r>
          </w:p>
        </w:tc>
        <w:tc>
          <w:tcPr>
            <w:tcW w:w="1293" w:type="dxa"/>
          </w:tcPr>
          <w:p w14:paraId="1872993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Stone / Tiles</w:t>
            </w:r>
          </w:p>
        </w:tc>
        <w:tc>
          <w:tcPr>
            <w:tcW w:w="1241" w:type="dxa"/>
          </w:tcPr>
          <w:p w14:paraId="7F6CAD31"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189" w:type="dxa"/>
          </w:tcPr>
          <w:p w14:paraId="073D2551"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620" w:type="dxa"/>
          </w:tcPr>
          <w:p w14:paraId="4FCD5949"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620" w:type="dxa"/>
          </w:tcPr>
          <w:p w14:paraId="13E71C97"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170" w:type="dxa"/>
          </w:tcPr>
          <w:p w14:paraId="244082E1"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r>
      <w:tr w:rsidR="00444FCB" w:rsidRPr="00B106AA" w14:paraId="32342429" w14:textId="77777777" w:rsidTr="00716ECE">
        <w:tc>
          <w:tcPr>
            <w:tcW w:w="1767" w:type="dxa"/>
          </w:tcPr>
          <w:p w14:paraId="78FD20E4"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Basement</w:t>
            </w:r>
          </w:p>
        </w:tc>
        <w:tc>
          <w:tcPr>
            <w:tcW w:w="1293" w:type="dxa"/>
          </w:tcPr>
          <w:p w14:paraId="21E3CC28"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Vitrified Tiles</w:t>
            </w:r>
          </w:p>
        </w:tc>
        <w:tc>
          <w:tcPr>
            <w:tcW w:w="1241" w:type="dxa"/>
          </w:tcPr>
          <w:p w14:paraId="3B1BE1CA"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189" w:type="dxa"/>
          </w:tcPr>
          <w:p w14:paraId="37B1D242"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OBD/Acrylic Distemper</w:t>
            </w:r>
          </w:p>
        </w:tc>
        <w:tc>
          <w:tcPr>
            <w:tcW w:w="1620" w:type="dxa"/>
          </w:tcPr>
          <w:p w14:paraId="3BDBF994"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620" w:type="dxa"/>
          </w:tcPr>
          <w:p w14:paraId="0102872C"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170" w:type="dxa"/>
          </w:tcPr>
          <w:p w14:paraId="590865BF"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r>
      <w:tr w:rsidR="00444FCB" w:rsidRPr="00B106AA" w14:paraId="62EA36CA" w14:textId="77777777" w:rsidTr="00716ECE">
        <w:tc>
          <w:tcPr>
            <w:tcW w:w="1767" w:type="dxa"/>
          </w:tcPr>
          <w:p w14:paraId="155BFAAF"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b/>
                <w:color w:val="000000"/>
                <w:lang w:val="en-IN" w:eastAsia="en-GB" w:bidi="ar-SA"/>
              </w:rPr>
              <w:t>Roof</w:t>
            </w:r>
          </w:p>
        </w:tc>
        <w:tc>
          <w:tcPr>
            <w:tcW w:w="1293" w:type="dxa"/>
          </w:tcPr>
          <w:p w14:paraId="04ACD17C"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Tiles &amp; Turf</w:t>
            </w:r>
          </w:p>
        </w:tc>
        <w:tc>
          <w:tcPr>
            <w:tcW w:w="1241" w:type="dxa"/>
          </w:tcPr>
          <w:p w14:paraId="74ED4794"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189" w:type="dxa"/>
          </w:tcPr>
          <w:p w14:paraId="4DDFE82F"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620" w:type="dxa"/>
          </w:tcPr>
          <w:p w14:paraId="21DB30D0"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620" w:type="dxa"/>
          </w:tcPr>
          <w:p w14:paraId="70EC57F4"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c>
          <w:tcPr>
            <w:tcW w:w="1170" w:type="dxa"/>
          </w:tcPr>
          <w:p w14:paraId="35F714EA" w14:textId="77777777" w:rsidR="00444FCB" w:rsidRPr="00B106AA" w:rsidRDefault="00444FCB" w:rsidP="00444FCB">
            <w:pPr>
              <w:widowControl/>
              <w:autoSpaceDE/>
              <w:autoSpaceDN/>
              <w:spacing w:after="160"/>
              <w:rPr>
                <w:rFonts w:ascii="Arial Narrow" w:hAnsi="Arial Narrow"/>
                <w:b/>
                <w:color w:val="231F20"/>
                <w:lang w:val="en-IN" w:eastAsia="en-GB" w:bidi="ar-SA"/>
              </w:rPr>
            </w:pPr>
            <w:r w:rsidRPr="00B106AA">
              <w:rPr>
                <w:rFonts w:ascii="Arial Narrow" w:hAnsi="Arial Narrow" w:cs="Calibri"/>
                <w:color w:val="000000"/>
                <w:lang w:val="en-IN" w:eastAsia="en-GB" w:bidi="ar-SA"/>
              </w:rPr>
              <w:t> </w:t>
            </w:r>
          </w:p>
        </w:tc>
      </w:tr>
    </w:tbl>
    <w:p w14:paraId="4E44BECB" w14:textId="77777777" w:rsidR="00444FCB" w:rsidRPr="00B106AA" w:rsidRDefault="00444FCB" w:rsidP="00444FCB">
      <w:pPr>
        <w:widowControl/>
        <w:autoSpaceDE/>
        <w:autoSpaceDN/>
        <w:spacing w:after="160" w:line="259" w:lineRule="auto"/>
        <w:rPr>
          <w:b/>
          <w:color w:val="231F20"/>
          <w:lang w:val="en-IN" w:eastAsia="en-GB" w:bidi="ar-SA"/>
        </w:rPr>
      </w:pPr>
    </w:p>
    <w:p w14:paraId="3E5862AA" w14:textId="77777777" w:rsidR="00444FCB" w:rsidRPr="00B106AA" w:rsidRDefault="00444FCB" w:rsidP="00444FCB">
      <w:pPr>
        <w:widowControl/>
        <w:autoSpaceDE/>
        <w:autoSpaceDN/>
        <w:spacing w:after="160"/>
        <w:rPr>
          <w:rFonts w:ascii="Arial Narrow" w:hAnsi="Arial Narrow" w:cs="Calibri"/>
          <w:color w:val="000000"/>
          <w:lang w:val="en-IN" w:eastAsia="en-GB" w:bidi="ar-SA"/>
        </w:rPr>
      </w:pPr>
      <w:r w:rsidRPr="00B106AA">
        <w:rPr>
          <w:rFonts w:ascii="Arial Narrow" w:hAnsi="Arial Narrow" w:cs="Calibri"/>
          <w:color w:val="000000"/>
          <w:lang w:val="en-IN" w:eastAsia="en-GB" w:bidi="ar-SA"/>
        </w:rPr>
        <w:t xml:space="preserve">  * Provision for Air-conditioning</w:t>
      </w:r>
    </w:p>
    <w:p w14:paraId="4EA2CCFD" w14:textId="77777777" w:rsidR="00631791" w:rsidRPr="00B106AA" w:rsidRDefault="00631791" w:rsidP="001215C7">
      <w:pPr>
        <w:pStyle w:val="Heading1"/>
        <w:ind w:left="720" w:hanging="720"/>
        <w:rPr>
          <w:sz w:val="22"/>
          <w:szCs w:val="22"/>
        </w:rPr>
      </w:pPr>
    </w:p>
    <w:p w14:paraId="569EE9F0" w14:textId="77777777" w:rsidR="006711E5" w:rsidRPr="00B106AA" w:rsidRDefault="006711E5" w:rsidP="001215C7">
      <w:pPr>
        <w:pStyle w:val="Heading1"/>
        <w:ind w:left="720" w:hanging="720"/>
        <w:rPr>
          <w:sz w:val="22"/>
          <w:szCs w:val="22"/>
        </w:rPr>
      </w:pPr>
    </w:p>
    <w:p w14:paraId="298188D6" w14:textId="77777777" w:rsidR="006711E5" w:rsidRPr="00B106AA" w:rsidRDefault="006711E5" w:rsidP="001215C7">
      <w:pPr>
        <w:pStyle w:val="Heading1"/>
        <w:ind w:left="720" w:hanging="720"/>
        <w:rPr>
          <w:sz w:val="22"/>
          <w:szCs w:val="22"/>
        </w:rPr>
      </w:pPr>
    </w:p>
    <w:p w14:paraId="696B3BC0" w14:textId="77777777" w:rsidR="006711E5" w:rsidRPr="00B106AA" w:rsidRDefault="006711E5" w:rsidP="001215C7">
      <w:pPr>
        <w:pStyle w:val="Heading1"/>
        <w:ind w:left="720" w:hanging="720"/>
        <w:rPr>
          <w:sz w:val="22"/>
          <w:szCs w:val="22"/>
        </w:rPr>
      </w:pPr>
    </w:p>
    <w:p w14:paraId="51E035ED" w14:textId="77777777" w:rsidR="006711E5" w:rsidRPr="00B106AA" w:rsidRDefault="006711E5" w:rsidP="001215C7">
      <w:pPr>
        <w:pStyle w:val="Heading1"/>
        <w:ind w:left="720" w:hanging="720"/>
        <w:rPr>
          <w:sz w:val="22"/>
          <w:szCs w:val="22"/>
        </w:rPr>
      </w:pPr>
    </w:p>
    <w:p w14:paraId="2181A4A2" w14:textId="77777777" w:rsidR="006711E5" w:rsidRPr="00B106AA" w:rsidRDefault="006711E5" w:rsidP="001215C7">
      <w:pPr>
        <w:pStyle w:val="Heading1"/>
        <w:ind w:left="720" w:hanging="720"/>
        <w:rPr>
          <w:sz w:val="22"/>
          <w:szCs w:val="22"/>
        </w:rPr>
      </w:pPr>
    </w:p>
    <w:p w14:paraId="0595A509" w14:textId="77777777" w:rsidR="006711E5" w:rsidRPr="00B106AA" w:rsidRDefault="006711E5" w:rsidP="001215C7">
      <w:pPr>
        <w:pStyle w:val="Heading1"/>
        <w:ind w:left="720" w:hanging="720"/>
        <w:rPr>
          <w:sz w:val="22"/>
          <w:szCs w:val="22"/>
        </w:rPr>
      </w:pPr>
    </w:p>
    <w:p w14:paraId="58E8F700" w14:textId="77777777" w:rsidR="006711E5" w:rsidRPr="00B106AA" w:rsidRDefault="006711E5" w:rsidP="001215C7">
      <w:pPr>
        <w:pStyle w:val="Heading1"/>
        <w:ind w:left="720" w:hanging="720"/>
        <w:rPr>
          <w:sz w:val="22"/>
          <w:szCs w:val="22"/>
        </w:rPr>
      </w:pPr>
    </w:p>
    <w:p w14:paraId="7C58A5B2" w14:textId="77777777" w:rsidR="006711E5" w:rsidRPr="00B106AA" w:rsidDel="00B106AA" w:rsidRDefault="006711E5" w:rsidP="001215C7">
      <w:pPr>
        <w:pStyle w:val="Heading1"/>
        <w:ind w:left="720" w:hanging="720"/>
        <w:rPr>
          <w:del w:id="33" w:author="Vinit Jain" w:date="2021-12-02T12:29:00Z"/>
          <w:sz w:val="22"/>
          <w:szCs w:val="22"/>
        </w:rPr>
      </w:pPr>
    </w:p>
    <w:p w14:paraId="6FD990AD" w14:textId="77777777" w:rsidR="006711E5" w:rsidRPr="00B106AA" w:rsidDel="00B106AA" w:rsidRDefault="006711E5" w:rsidP="001215C7">
      <w:pPr>
        <w:pStyle w:val="Heading1"/>
        <w:ind w:left="720" w:hanging="720"/>
        <w:rPr>
          <w:del w:id="34" w:author="Vinit Jain" w:date="2021-12-02T12:29:00Z"/>
          <w:sz w:val="22"/>
          <w:szCs w:val="22"/>
        </w:rPr>
      </w:pPr>
    </w:p>
    <w:p w14:paraId="08903629" w14:textId="77777777" w:rsidR="006711E5" w:rsidRPr="00B106AA" w:rsidDel="00B106AA" w:rsidRDefault="006711E5" w:rsidP="001215C7">
      <w:pPr>
        <w:pStyle w:val="Heading1"/>
        <w:ind w:left="720" w:hanging="720"/>
        <w:rPr>
          <w:del w:id="35" w:author="Vinit Jain" w:date="2021-12-02T12:29:00Z"/>
          <w:sz w:val="22"/>
          <w:szCs w:val="22"/>
        </w:rPr>
      </w:pPr>
    </w:p>
    <w:p w14:paraId="1F7A795F" w14:textId="77777777" w:rsidR="006711E5" w:rsidRPr="00B106AA" w:rsidRDefault="006711E5" w:rsidP="00B106AA">
      <w:pPr>
        <w:pStyle w:val="Heading1"/>
        <w:ind w:left="0" w:firstLine="0"/>
        <w:rPr>
          <w:sz w:val="22"/>
          <w:szCs w:val="22"/>
        </w:rPr>
        <w:pPrChange w:id="36" w:author="Vinit Jain" w:date="2021-12-02T12:29:00Z">
          <w:pPr>
            <w:pStyle w:val="Heading1"/>
            <w:ind w:left="720" w:hanging="720"/>
          </w:pPr>
        </w:pPrChange>
      </w:pPr>
    </w:p>
    <w:p w14:paraId="388EE703" w14:textId="77777777" w:rsidR="006711E5" w:rsidRPr="00B106AA" w:rsidRDefault="006711E5" w:rsidP="001215C7">
      <w:pPr>
        <w:pStyle w:val="Heading1"/>
        <w:ind w:left="720" w:hanging="720"/>
        <w:rPr>
          <w:sz w:val="22"/>
          <w:szCs w:val="22"/>
        </w:rPr>
      </w:pPr>
    </w:p>
    <w:p w14:paraId="5D412C17" w14:textId="77777777" w:rsidR="006711E5" w:rsidRPr="00B106AA" w:rsidRDefault="006711E5" w:rsidP="001215C7">
      <w:pPr>
        <w:pStyle w:val="Heading1"/>
        <w:ind w:left="720" w:hanging="720"/>
        <w:rPr>
          <w:sz w:val="22"/>
          <w:szCs w:val="22"/>
        </w:rPr>
      </w:pPr>
    </w:p>
    <w:p w14:paraId="28454B91" w14:textId="311A842B" w:rsidR="006711E5" w:rsidRPr="00B106AA" w:rsidDel="00B106AA" w:rsidRDefault="006711E5" w:rsidP="001215C7">
      <w:pPr>
        <w:pStyle w:val="Heading1"/>
        <w:ind w:left="720" w:hanging="720"/>
        <w:rPr>
          <w:del w:id="37" w:author="Vinit Jain" w:date="2021-12-02T12:29:00Z"/>
          <w:sz w:val="22"/>
          <w:szCs w:val="22"/>
        </w:rPr>
      </w:pPr>
    </w:p>
    <w:p w14:paraId="0570D205" w14:textId="614D2BD4" w:rsidR="006711E5" w:rsidRPr="00B106AA" w:rsidDel="00B106AA" w:rsidRDefault="006711E5" w:rsidP="001215C7">
      <w:pPr>
        <w:pStyle w:val="Heading1"/>
        <w:ind w:left="720" w:hanging="720"/>
        <w:rPr>
          <w:del w:id="38" w:author="Vinit Jain" w:date="2021-12-02T12:29:00Z"/>
          <w:sz w:val="22"/>
          <w:szCs w:val="22"/>
        </w:rPr>
      </w:pPr>
    </w:p>
    <w:p w14:paraId="5435C336" w14:textId="6897456C" w:rsidR="006711E5" w:rsidRPr="00B106AA" w:rsidDel="00B106AA" w:rsidRDefault="006711E5" w:rsidP="001215C7">
      <w:pPr>
        <w:pStyle w:val="Heading1"/>
        <w:ind w:left="720" w:hanging="720"/>
        <w:rPr>
          <w:del w:id="39" w:author="Vinit Jain" w:date="2021-12-02T12:29:00Z"/>
          <w:sz w:val="22"/>
          <w:szCs w:val="22"/>
        </w:rPr>
      </w:pPr>
    </w:p>
    <w:p w14:paraId="2D8ECDB4" w14:textId="0E4F1F2C" w:rsidR="006711E5" w:rsidRPr="00B106AA" w:rsidDel="00B106AA" w:rsidRDefault="006711E5" w:rsidP="001215C7">
      <w:pPr>
        <w:pStyle w:val="Heading1"/>
        <w:ind w:left="720" w:hanging="720"/>
        <w:rPr>
          <w:del w:id="40" w:author="Vinit Jain" w:date="2021-12-02T12:29:00Z"/>
          <w:sz w:val="22"/>
          <w:szCs w:val="22"/>
        </w:rPr>
      </w:pPr>
    </w:p>
    <w:p w14:paraId="5A76391F" w14:textId="0C6B93C9" w:rsidR="006711E5" w:rsidRPr="00B106AA" w:rsidDel="00B106AA" w:rsidRDefault="006711E5" w:rsidP="001215C7">
      <w:pPr>
        <w:pStyle w:val="Heading1"/>
        <w:ind w:left="720" w:hanging="720"/>
        <w:rPr>
          <w:del w:id="41" w:author="Vinit Jain" w:date="2021-12-02T12:29:00Z"/>
          <w:sz w:val="22"/>
          <w:szCs w:val="22"/>
        </w:rPr>
      </w:pPr>
    </w:p>
    <w:p w14:paraId="047A4616" w14:textId="16112D5C" w:rsidR="006711E5" w:rsidRPr="00B106AA" w:rsidDel="00B106AA" w:rsidRDefault="006711E5" w:rsidP="001215C7">
      <w:pPr>
        <w:pStyle w:val="Heading1"/>
        <w:ind w:left="720" w:hanging="720"/>
        <w:rPr>
          <w:del w:id="42" w:author="Vinit Jain" w:date="2021-12-02T12:29:00Z"/>
          <w:sz w:val="22"/>
          <w:szCs w:val="22"/>
        </w:rPr>
      </w:pPr>
    </w:p>
    <w:p w14:paraId="61DF7C14" w14:textId="2C05E3C3" w:rsidR="006711E5" w:rsidRPr="00B106AA" w:rsidDel="00B106AA" w:rsidRDefault="006711E5" w:rsidP="001215C7">
      <w:pPr>
        <w:pStyle w:val="Heading1"/>
        <w:ind w:left="720" w:hanging="720"/>
        <w:rPr>
          <w:del w:id="43" w:author="Vinit Jain" w:date="2021-12-02T12:29:00Z"/>
          <w:sz w:val="22"/>
          <w:szCs w:val="22"/>
        </w:rPr>
      </w:pPr>
    </w:p>
    <w:p w14:paraId="55A7ED0C" w14:textId="78FF724C" w:rsidR="006711E5" w:rsidRPr="00B106AA" w:rsidDel="00B106AA" w:rsidRDefault="006711E5" w:rsidP="001215C7">
      <w:pPr>
        <w:pStyle w:val="Heading1"/>
        <w:ind w:left="720" w:hanging="720"/>
        <w:rPr>
          <w:del w:id="44" w:author="Vinit Jain" w:date="2021-12-02T12:29:00Z"/>
          <w:sz w:val="22"/>
          <w:szCs w:val="22"/>
        </w:rPr>
      </w:pPr>
    </w:p>
    <w:p w14:paraId="263DC0C6" w14:textId="7AD0D23B" w:rsidR="006711E5" w:rsidRPr="00B106AA" w:rsidDel="00B106AA" w:rsidRDefault="006711E5" w:rsidP="001215C7">
      <w:pPr>
        <w:pStyle w:val="Heading1"/>
        <w:ind w:left="720" w:hanging="720"/>
        <w:rPr>
          <w:del w:id="45" w:author="Vinit Jain" w:date="2021-12-02T12:29:00Z"/>
          <w:sz w:val="22"/>
          <w:szCs w:val="22"/>
        </w:rPr>
      </w:pPr>
    </w:p>
    <w:p w14:paraId="2A19367C" w14:textId="381E0EC1" w:rsidR="006711E5" w:rsidRPr="00B106AA" w:rsidDel="00B106AA" w:rsidRDefault="006711E5" w:rsidP="001215C7">
      <w:pPr>
        <w:pStyle w:val="Heading1"/>
        <w:ind w:left="720" w:hanging="720"/>
        <w:rPr>
          <w:del w:id="46" w:author="Vinit Jain" w:date="2021-12-02T12:29:00Z"/>
          <w:sz w:val="22"/>
          <w:szCs w:val="22"/>
        </w:rPr>
      </w:pPr>
    </w:p>
    <w:p w14:paraId="244C029F" w14:textId="7428DC8D" w:rsidR="006711E5" w:rsidRPr="00B106AA" w:rsidDel="00B106AA" w:rsidRDefault="006711E5" w:rsidP="001215C7">
      <w:pPr>
        <w:pStyle w:val="Heading1"/>
        <w:ind w:left="720" w:hanging="720"/>
        <w:rPr>
          <w:del w:id="47" w:author="Vinit Jain" w:date="2021-12-02T12:29:00Z"/>
          <w:sz w:val="22"/>
          <w:szCs w:val="22"/>
        </w:rPr>
      </w:pPr>
    </w:p>
    <w:p w14:paraId="130D63DB" w14:textId="5EA1F047" w:rsidR="006711E5" w:rsidRPr="00B106AA" w:rsidDel="00B106AA" w:rsidRDefault="006711E5" w:rsidP="001215C7">
      <w:pPr>
        <w:pStyle w:val="Heading1"/>
        <w:ind w:left="720" w:hanging="720"/>
        <w:rPr>
          <w:del w:id="48" w:author="Vinit Jain" w:date="2021-12-02T12:29:00Z"/>
          <w:sz w:val="22"/>
          <w:szCs w:val="22"/>
        </w:rPr>
      </w:pPr>
    </w:p>
    <w:p w14:paraId="03BC9716" w14:textId="058BB2BB" w:rsidR="006711E5" w:rsidRPr="00B106AA" w:rsidDel="00B106AA" w:rsidRDefault="006711E5" w:rsidP="001215C7">
      <w:pPr>
        <w:pStyle w:val="Heading1"/>
        <w:ind w:left="720" w:hanging="720"/>
        <w:rPr>
          <w:del w:id="49" w:author="Vinit Jain" w:date="2021-12-02T12:29:00Z"/>
          <w:sz w:val="22"/>
          <w:szCs w:val="22"/>
        </w:rPr>
      </w:pPr>
    </w:p>
    <w:p w14:paraId="74FCE840" w14:textId="5B5468BA" w:rsidR="006711E5" w:rsidRPr="00B106AA" w:rsidDel="00B106AA" w:rsidRDefault="006711E5" w:rsidP="001215C7">
      <w:pPr>
        <w:pStyle w:val="Heading1"/>
        <w:ind w:left="720" w:hanging="720"/>
        <w:rPr>
          <w:del w:id="50" w:author="Vinit Jain" w:date="2021-12-02T12:29:00Z"/>
          <w:sz w:val="22"/>
          <w:szCs w:val="22"/>
        </w:rPr>
      </w:pPr>
    </w:p>
    <w:p w14:paraId="2566E779" w14:textId="50429BA2" w:rsidR="006711E5" w:rsidRPr="00B106AA" w:rsidDel="00B106AA" w:rsidRDefault="006711E5" w:rsidP="001215C7">
      <w:pPr>
        <w:pStyle w:val="Heading1"/>
        <w:ind w:left="720" w:hanging="720"/>
        <w:rPr>
          <w:del w:id="51" w:author="Vinit Jain" w:date="2021-12-02T12:29:00Z"/>
          <w:sz w:val="22"/>
          <w:szCs w:val="22"/>
        </w:rPr>
      </w:pPr>
    </w:p>
    <w:p w14:paraId="77CAC91F" w14:textId="26597D8E" w:rsidR="006711E5" w:rsidRPr="00B106AA" w:rsidDel="00B106AA" w:rsidRDefault="006711E5" w:rsidP="001215C7">
      <w:pPr>
        <w:pStyle w:val="Heading1"/>
        <w:ind w:left="720" w:hanging="720"/>
        <w:rPr>
          <w:del w:id="52" w:author="Vinit Jain" w:date="2021-12-02T12:29:00Z"/>
          <w:sz w:val="22"/>
          <w:szCs w:val="22"/>
        </w:rPr>
      </w:pPr>
    </w:p>
    <w:p w14:paraId="3992A4FF" w14:textId="5232730C" w:rsidR="006711E5" w:rsidRPr="00B106AA" w:rsidDel="00B106AA" w:rsidRDefault="006711E5" w:rsidP="001215C7">
      <w:pPr>
        <w:pStyle w:val="Heading1"/>
        <w:ind w:left="720" w:hanging="720"/>
        <w:rPr>
          <w:del w:id="53" w:author="Vinit Jain" w:date="2021-12-02T12:29:00Z"/>
          <w:sz w:val="22"/>
          <w:szCs w:val="22"/>
        </w:rPr>
      </w:pPr>
    </w:p>
    <w:p w14:paraId="49D0927E" w14:textId="7474719E" w:rsidR="001215C7" w:rsidRPr="00B106AA" w:rsidDel="00B106AA" w:rsidRDefault="001215C7" w:rsidP="00771734">
      <w:pPr>
        <w:pStyle w:val="Heading1"/>
        <w:ind w:left="720" w:hanging="720"/>
        <w:jc w:val="center"/>
        <w:rPr>
          <w:del w:id="54" w:author="Vinit Jain" w:date="2021-12-02T12:29:00Z"/>
          <w:sz w:val="22"/>
          <w:szCs w:val="22"/>
        </w:rPr>
      </w:pPr>
    </w:p>
    <w:p w14:paraId="6190CD07" w14:textId="3237A792" w:rsidR="001215C7" w:rsidRPr="00B106AA" w:rsidDel="00B106AA" w:rsidRDefault="001215C7" w:rsidP="00771734">
      <w:pPr>
        <w:pStyle w:val="Heading1"/>
        <w:ind w:left="720" w:hanging="720"/>
        <w:jc w:val="center"/>
        <w:rPr>
          <w:del w:id="55" w:author="Vinit Jain" w:date="2021-12-02T12:29:00Z"/>
          <w:sz w:val="22"/>
          <w:szCs w:val="22"/>
        </w:rPr>
      </w:pPr>
    </w:p>
    <w:p w14:paraId="0B167CE8" w14:textId="1C24588B" w:rsidR="001215C7" w:rsidRPr="00B106AA" w:rsidDel="00B106AA" w:rsidRDefault="001215C7" w:rsidP="00771734">
      <w:pPr>
        <w:pStyle w:val="Heading1"/>
        <w:ind w:left="720" w:hanging="720"/>
        <w:jc w:val="center"/>
        <w:rPr>
          <w:del w:id="56" w:author="Vinit Jain" w:date="2021-12-02T12:29:00Z"/>
          <w:sz w:val="22"/>
          <w:szCs w:val="22"/>
        </w:rPr>
      </w:pPr>
    </w:p>
    <w:p w14:paraId="78C29151" w14:textId="3965916E" w:rsidR="001215C7" w:rsidRPr="00B106AA" w:rsidDel="00B106AA" w:rsidRDefault="001215C7" w:rsidP="00771734">
      <w:pPr>
        <w:pStyle w:val="Heading1"/>
        <w:ind w:left="720" w:hanging="720"/>
        <w:jc w:val="center"/>
        <w:rPr>
          <w:del w:id="57" w:author="Vinit Jain" w:date="2021-12-02T12:29:00Z"/>
          <w:sz w:val="22"/>
          <w:szCs w:val="22"/>
        </w:rPr>
      </w:pPr>
    </w:p>
    <w:p w14:paraId="5B4DC3BD" w14:textId="564CB02D" w:rsidR="001215C7" w:rsidRPr="00B106AA" w:rsidDel="00B106AA" w:rsidRDefault="001215C7" w:rsidP="00771734">
      <w:pPr>
        <w:pStyle w:val="Heading1"/>
        <w:ind w:left="720" w:hanging="720"/>
        <w:jc w:val="center"/>
        <w:rPr>
          <w:del w:id="58" w:author="Vinit Jain" w:date="2021-12-02T12:29:00Z"/>
          <w:sz w:val="22"/>
          <w:szCs w:val="22"/>
        </w:rPr>
      </w:pPr>
    </w:p>
    <w:p w14:paraId="515B187A" w14:textId="77777777" w:rsidR="001215C7" w:rsidRPr="00B106AA" w:rsidDel="00B106AA" w:rsidRDefault="001215C7" w:rsidP="00B106AA">
      <w:pPr>
        <w:pStyle w:val="Heading1"/>
        <w:ind w:left="720" w:hanging="720"/>
        <w:rPr>
          <w:del w:id="59" w:author="Vinit Jain" w:date="2021-12-02T12:30:00Z"/>
          <w:sz w:val="22"/>
          <w:szCs w:val="22"/>
        </w:rPr>
        <w:pPrChange w:id="60" w:author="Vinit Jain" w:date="2021-12-02T12:29:00Z">
          <w:pPr>
            <w:pStyle w:val="Heading1"/>
            <w:ind w:left="720" w:hanging="720"/>
            <w:jc w:val="center"/>
          </w:pPr>
        </w:pPrChange>
      </w:pPr>
    </w:p>
    <w:p w14:paraId="2EC6F2F6" w14:textId="77777777" w:rsidR="001215C7" w:rsidRPr="00B106AA" w:rsidDel="00B106AA" w:rsidRDefault="001215C7" w:rsidP="00771734">
      <w:pPr>
        <w:pStyle w:val="Heading1"/>
        <w:ind w:left="720" w:hanging="720"/>
        <w:jc w:val="center"/>
        <w:rPr>
          <w:del w:id="61" w:author="Vinit Jain" w:date="2021-12-02T12:30:00Z"/>
          <w:sz w:val="22"/>
          <w:szCs w:val="22"/>
        </w:rPr>
      </w:pPr>
    </w:p>
    <w:p w14:paraId="21639DC3" w14:textId="77777777" w:rsidR="001215C7" w:rsidRPr="00B106AA" w:rsidDel="00B106AA" w:rsidRDefault="001215C7" w:rsidP="00771734">
      <w:pPr>
        <w:pStyle w:val="Heading1"/>
        <w:ind w:left="720" w:hanging="720"/>
        <w:jc w:val="center"/>
        <w:rPr>
          <w:del w:id="62" w:author="Vinit Jain" w:date="2021-12-02T12:30:00Z"/>
          <w:sz w:val="22"/>
          <w:szCs w:val="22"/>
        </w:rPr>
      </w:pPr>
    </w:p>
    <w:p w14:paraId="05A805E1" w14:textId="77777777" w:rsidR="001215C7" w:rsidRPr="00B106AA" w:rsidDel="00B106AA" w:rsidRDefault="001215C7" w:rsidP="00771734">
      <w:pPr>
        <w:pStyle w:val="Heading1"/>
        <w:ind w:left="720" w:hanging="720"/>
        <w:jc w:val="center"/>
        <w:rPr>
          <w:del w:id="63" w:author="Vinit Jain" w:date="2021-12-02T12:30:00Z"/>
          <w:sz w:val="22"/>
          <w:szCs w:val="22"/>
        </w:rPr>
      </w:pPr>
    </w:p>
    <w:p w14:paraId="19F63985" w14:textId="77777777" w:rsidR="001215C7" w:rsidRPr="00B106AA" w:rsidDel="00B106AA" w:rsidRDefault="001215C7" w:rsidP="00771734">
      <w:pPr>
        <w:pStyle w:val="Heading1"/>
        <w:ind w:left="720" w:hanging="720"/>
        <w:jc w:val="center"/>
        <w:rPr>
          <w:del w:id="64" w:author="Vinit Jain" w:date="2021-12-02T12:30:00Z"/>
          <w:sz w:val="22"/>
          <w:szCs w:val="22"/>
        </w:rPr>
      </w:pPr>
    </w:p>
    <w:p w14:paraId="16096050" w14:textId="6CE63397" w:rsidR="001215C7" w:rsidRPr="00B106AA" w:rsidDel="00B106AA" w:rsidRDefault="001215C7" w:rsidP="00B106AA">
      <w:pPr>
        <w:pStyle w:val="Heading1"/>
        <w:ind w:left="0" w:firstLine="0"/>
        <w:rPr>
          <w:del w:id="65" w:author="Vinit Jain" w:date="2021-12-02T12:30:00Z"/>
          <w:sz w:val="22"/>
          <w:szCs w:val="22"/>
        </w:rPr>
        <w:pPrChange w:id="66" w:author="Vinit Jain" w:date="2021-12-02T12:30:00Z">
          <w:pPr>
            <w:pStyle w:val="Heading1"/>
            <w:ind w:left="720" w:hanging="720"/>
            <w:jc w:val="center"/>
          </w:pPr>
        </w:pPrChange>
      </w:pPr>
    </w:p>
    <w:p w14:paraId="00C08AFF" w14:textId="6B532224" w:rsidR="001215C7" w:rsidRPr="00B106AA" w:rsidDel="00B106AA" w:rsidRDefault="001215C7" w:rsidP="00771734">
      <w:pPr>
        <w:pStyle w:val="Heading1"/>
        <w:ind w:left="720" w:hanging="720"/>
        <w:jc w:val="center"/>
        <w:rPr>
          <w:del w:id="67" w:author="Vinit Jain" w:date="2021-12-02T12:30:00Z"/>
          <w:sz w:val="22"/>
          <w:szCs w:val="22"/>
        </w:rPr>
      </w:pPr>
    </w:p>
    <w:p w14:paraId="75A1195F" w14:textId="0A23C4DD" w:rsidR="001215C7" w:rsidRPr="00B106AA" w:rsidDel="00B106AA" w:rsidRDefault="001215C7" w:rsidP="00771734">
      <w:pPr>
        <w:pStyle w:val="Heading1"/>
        <w:ind w:left="720" w:hanging="720"/>
        <w:jc w:val="center"/>
        <w:rPr>
          <w:del w:id="68" w:author="Vinit Jain" w:date="2021-12-02T12:30:00Z"/>
          <w:sz w:val="22"/>
          <w:szCs w:val="22"/>
        </w:rPr>
      </w:pPr>
    </w:p>
    <w:p w14:paraId="40574F51" w14:textId="289A9207" w:rsidR="001215C7" w:rsidRPr="00B106AA" w:rsidDel="00B106AA" w:rsidRDefault="001215C7" w:rsidP="00771734">
      <w:pPr>
        <w:pStyle w:val="Heading1"/>
        <w:ind w:left="720" w:hanging="720"/>
        <w:jc w:val="center"/>
        <w:rPr>
          <w:del w:id="69" w:author="Vinit Jain" w:date="2021-12-02T12:30:00Z"/>
          <w:sz w:val="22"/>
          <w:szCs w:val="22"/>
        </w:rPr>
      </w:pPr>
    </w:p>
    <w:p w14:paraId="708ABAE7" w14:textId="77C77A06" w:rsidR="001215C7" w:rsidRPr="00B106AA" w:rsidDel="00B106AA" w:rsidRDefault="001215C7" w:rsidP="00771734">
      <w:pPr>
        <w:pStyle w:val="Heading1"/>
        <w:ind w:left="720" w:hanging="720"/>
        <w:jc w:val="center"/>
        <w:rPr>
          <w:del w:id="70" w:author="Vinit Jain" w:date="2021-12-02T12:30:00Z"/>
          <w:sz w:val="22"/>
          <w:szCs w:val="22"/>
        </w:rPr>
      </w:pPr>
    </w:p>
    <w:p w14:paraId="15312003" w14:textId="66FE2F1C" w:rsidR="001215C7" w:rsidRPr="00B106AA" w:rsidDel="00B106AA" w:rsidRDefault="001215C7" w:rsidP="00771734">
      <w:pPr>
        <w:pStyle w:val="Heading1"/>
        <w:ind w:left="720" w:hanging="720"/>
        <w:jc w:val="center"/>
        <w:rPr>
          <w:del w:id="71" w:author="Vinit Jain" w:date="2021-12-02T12:30:00Z"/>
          <w:sz w:val="22"/>
          <w:szCs w:val="22"/>
        </w:rPr>
      </w:pPr>
    </w:p>
    <w:p w14:paraId="18A5E2BE" w14:textId="77777777" w:rsidR="001215C7" w:rsidRPr="00B106AA" w:rsidRDefault="001215C7" w:rsidP="00771734">
      <w:pPr>
        <w:pStyle w:val="Heading1"/>
        <w:ind w:left="720" w:hanging="720"/>
        <w:jc w:val="center"/>
        <w:rPr>
          <w:sz w:val="22"/>
          <w:szCs w:val="22"/>
        </w:rPr>
      </w:pPr>
    </w:p>
    <w:p w14:paraId="2EF849B9" w14:textId="77777777" w:rsidR="001215C7" w:rsidRPr="00B106AA" w:rsidRDefault="001215C7" w:rsidP="00771734">
      <w:pPr>
        <w:pStyle w:val="Heading1"/>
        <w:ind w:left="720" w:hanging="720"/>
        <w:jc w:val="center"/>
        <w:rPr>
          <w:sz w:val="22"/>
          <w:szCs w:val="22"/>
        </w:rPr>
      </w:pPr>
    </w:p>
    <w:p w14:paraId="0631089D" w14:textId="77777777" w:rsidR="001215C7" w:rsidRPr="00B106AA" w:rsidRDefault="001215C7" w:rsidP="00771734">
      <w:pPr>
        <w:pStyle w:val="Heading1"/>
        <w:ind w:left="720" w:hanging="720"/>
        <w:jc w:val="center"/>
        <w:rPr>
          <w:sz w:val="22"/>
          <w:szCs w:val="22"/>
        </w:rPr>
      </w:pPr>
    </w:p>
    <w:p w14:paraId="222430AD" w14:textId="77777777" w:rsidR="00631791" w:rsidRPr="00B106AA" w:rsidRDefault="00631791" w:rsidP="00771734">
      <w:pPr>
        <w:pStyle w:val="Heading1"/>
        <w:ind w:left="720" w:hanging="720"/>
        <w:jc w:val="center"/>
        <w:rPr>
          <w:sz w:val="22"/>
          <w:szCs w:val="22"/>
        </w:rPr>
      </w:pPr>
    </w:p>
    <w:p w14:paraId="616C14D1" w14:textId="77777777" w:rsidR="00344BC2" w:rsidRPr="00B106AA" w:rsidRDefault="00631791" w:rsidP="00344BC2">
      <w:pPr>
        <w:widowControl/>
        <w:autoSpaceDE/>
        <w:autoSpaceDN/>
        <w:spacing w:after="160" w:line="259" w:lineRule="auto"/>
        <w:jc w:val="center"/>
        <w:rPr>
          <w:b/>
          <w:u w:val="single"/>
        </w:rPr>
      </w:pPr>
      <w:r w:rsidRPr="00B106AA">
        <w:rPr>
          <w:b/>
          <w:u w:val="single"/>
        </w:rPr>
        <w:t>SCHEDULE-IV</w:t>
      </w:r>
    </w:p>
    <w:p w14:paraId="0A678A11" w14:textId="5D29F53D" w:rsidR="00631791" w:rsidRPr="00B106AA" w:rsidRDefault="0059660C" w:rsidP="00344BC2">
      <w:pPr>
        <w:widowControl/>
        <w:autoSpaceDE/>
        <w:autoSpaceDN/>
        <w:spacing w:after="160" w:line="259" w:lineRule="auto"/>
        <w:jc w:val="center"/>
        <w:rPr>
          <w:b/>
        </w:rPr>
      </w:pPr>
      <w:r w:rsidRPr="00B106AA">
        <w:rPr>
          <w:b/>
        </w:rPr>
        <w:t xml:space="preserve">FLOOR / DEMARCATION PLAN OF </w:t>
      </w:r>
      <w:r w:rsidR="00F909D4" w:rsidRPr="00B106AA">
        <w:rPr>
          <w:b/>
        </w:rPr>
        <w:t xml:space="preserve">INDEPENDENT </w:t>
      </w:r>
      <w:r w:rsidRPr="00B106AA">
        <w:rPr>
          <w:b/>
          <w:bCs/>
        </w:rPr>
        <w:t>FLOOR RESIDENCE</w:t>
      </w:r>
    </w:p>
    <w:p w14:paraId="4128767B" w14:textId="77777777" w:rsidR="00631791" w:rsidRPr="00B106AA" w:rsidRDefault="00631791" w:rsidP="00631791">
      <w:pPr>
        <w:ind w:left="720" w:hanging="720"/>
        <w:jc w:val="center"/>
        <w:rPr>
          <w:b/>
        </w:rPr>
      </w:pPr>
    </w:p>
    <w:p w14:paraId="48563163" w14:textId="77777777" w:rsidR="00801080" w:rsidRPr="00B106AA" w:rsidRDefault="00801080" w:rsidP="00015E57">
      <w:pPr>
        <w:jc w:val="center"/>
        <w:rPr>
          <w:b/>
          <w:u w:val="single"/>
        </w:rPr>
      </w:pPr>
    </w:p>
    <w:p w14:paraId="2DB1819A" w14:textId="77777777" w:rsidR="00801080" w:rsidRPr="00B106AA" w:rsidRDefault="00801080" w:rsidP="00015E57">
      <w:pPr>
        <w:jc w:val="center"/>
        <w:rPr>
          <w:b/>
          <w:u w:val="single"/>
        </w:rPr>
      </w:pPr>
    </w:p>
    <w:p w14:paraId="0DC5B43C" w14:textId="77777777" w:rsidR="00801080" w:rsidRPr="00B106AA" w:rsidRDefault="00801080" w:rsidP="00E25C10">
      <w:pPr>
        <w:rPr>
          <w:b/>
          <w:u w:val="single"/>
        </w:rPr>
      </w:pPr>
    </w:p>
    <w:p w14:paraId="74A0199E" w14:textId="77777777" w:rsidR="00801080" w:rsidRPr="00B106AA" w:rsidRDefault="00801080" w:rsidP="00015E57">
      <w:pPr>
        <w:jc w:val="center"/>
        <w:rPr>
          <w:b/>
          <w:u w:val="single"/>
        </w:rPr>
      </w:pPr>
    </w:p>
    <w:p w14:paraId="3D03A89A" w14:textId="77777777" w:rsidR="00570CEB" w:rsidRPr="00B106AA" w:rsidRDefault="00570CEB" w:rsidP="00015E57">
      <w:pPr>
        <w:jc w:val="center"/>
        <w:rPr>
          <w:b/>
          <w:u w:val="single"/>
        </w:rPr>
      </w:pPr>
    </w:p>
    <w:p w14:paraId="5067EC7E" w14:textId="77777777" w:rsidR="00570CEB" w:rsidRPr="00B106AA" w:rsidRDefault="00570CEB" w:rsidP="00015E57">
      <w:pPr>
        <w:jc w:val="center"/>
        <w:rPr>
          <w:b/>
          <w:u w:val="single"/>
        </w:rPr>
      </w:pPr>
    </w:p>
    <w:p w14:paraId="3DE881BA" w14:textId="77777777" w:rsidR="00570CEB" w:rsidRPr="00B106AA" w:rsidRDefault="00570CEB" w:rsidP="00015E57">
      <w:pPr>
        <w:jc w:val="center"/>
        <w:rPr>
          <w:b/>
          <w:u w:val="single"/>
        </w:rPr>
      </w:pPr>
    </w:p>
    <w:p w14:paraId="1BC5A240" w14:textId="77777777" w:rsidR="00570CEB" w:rsidRPr="00B106AA" w:rsidRDefault="00570CEB" w:rsidP="00015E57">
      <w:pPr>
        <w:jc w:val="center"/>
        <w:rPr>
          <w:b/>
          <w:u w:val="single"/>
        </w:rPr>
      </w:pPr>
    </w:p>
    <w:p w14:paraId="07EE3763" w14:textId="77777777" w:rsidR="00570CEB" w:rsidRPr="00B106AA" w:rsidRDefault="00570CEB" w:rsidP="00015E57">
      <w:pPr>
        <w:jc w:val="center"/>
        <w:rPr>
          <w:b/>
          <w:u w:val="single"/>
        </w:rPr>
      </w:pPr>
    </w:p>
    <w:p w14:paraId="58CF850A" w14:textId="77777777" w:rsidR="00570CEB" w:rsidRPr="00B106AA" w:rsidRDefault="00570CEB" w:rsidP="00015E57">
      <w:pPr>
        <w:jc w:val="center"/>
        <w:rPr>
          <w:b/>
          <w:u w:val="single"/>
        </w:rPr>
      </w:pPr>
    </w:p>
    <w:p w14:paraId="2C2FB3B1" w14:textId="77777777" w:rsidR="00570CEB" w:rsidRPr="00B106AA" w:rsidRDefault="00570CEB" w:rsidP="00015E57">
      <w:pPr>
        <w:jc w:val="center"/>
        <w:rPr>
          <w:b/>
          <w:u w:val="single"/>
        </w:rPr>
      </w:pPr>
    </w:p>
    <w:p w14:paraId="3D0D45B9" w14:textId="77777777" w:rsidR="00570CEB" w:rsidRPr="00B106AA" w:rsidRDefault="00570CEB" w:rsidP="00015E57">
      <w:pPr>
        <w:jc w:val="center"/>
        <w:rPr>
          <w:b/>
          <w:u w:val="single"/>
        </w:rPr>
      </w:pPr>
    </w:p>
    <w:p w14:paraId="41389B6E" w14:textId="77777777" w:rsidR="00570CEB" w:rsidRPr="00B106AA" w:rsidRDefault="00570CEB" w:rsidP="00015E57">
      <w:pPr>
        <w:jc w:val="center"/>
        <w:rPr>
          <w:b/>
          <w:u w:val="single"/>
        </w:rPr>
      </w:pPr>
    </w:p>
    <w:p w14:paraId="33AFA0E8" w14:textId="77777777" w:rsidR="00570CEB" w:rsidRPr="00B106AA" w:rsidRDefault="00570CEB" w:rsidP="00015E57">
      <w:pPr>
        <w:jc w:val="center"/>
        <w:rPr>
          <w:b/>
          <w:u w:val="single"/>
        </w:rPr>
      </w:pPr>
    </w:p>
    <w:p w14:paraId="73BCA4DE" w14:textId="77777777" w:rsidR="00570CEB" w:rsidRPr="00B106AA" w:rsidRDefault="00570CEB" w:rsidP="00015E57">
      <w:pPr>
        <w:jc w:val="center"/>
        <w:rPr>
          <w:b/>
          <w:u w:val="single"/>
        </w:rPr>
      </w:pPr>
    </w:p>
    <w:p w14:paraId="270DC885" w14:textId="77777777" w:rsidR="00570CEB" w:rsidRPr="00B106AA" w:rsidRDefault="00570CEB" w:rsidP="00015E57">
      <w:pPr>
        <w:jc w:val="center"/>
        <w:rPr>
          <w:b/>
          <w:u w:val="single"/>
        </w:rPr>
      </w:pPr>
    </w:p>
    <w:p w14:paraId="56D25122" w14:textId="77777777" w:rsidR="00570CEB" w:rsidRPr="00B106AA" w:rsidRDefault="00570CEB" w:rsidP="00015E57">
      <w:pPr>
        <w:jc w:val="center"/>
        <w:rPr>
          <w:b/>
          <w:u w:val="single"/>
        </w:rPr>
      </w:pPr>
    </w:p>
    <w:p w14:paraId="5D7F75BE" w14:textId="77777777" w:rsidR="00570CEB" w:rsidRPr="00B106AA" w:rsidRDefault="00570CEB" w:rsidP="00015E57">
      <w:pPr>
        <w:jc w:val="center"/>
        <w:rPr>
          <w:b/>
          <w:u w:val="single"/>
        </w:rPr>
      </w:pPr>
    </w:p>
    <w:p w14:paraId="7DD4E58B" w14:textId="77777777" w:rsidR="00570CEB" w:rsidRPr="00B106AA" w:rsidRDefault="00570CEB" w:rsidP="00015E57">
      <w:pPr>
        <w:jc w:val="center"/>
        <w:rPr>
          <w:b/>
          <w:u w:val="single"/>
        </w:rPr>
      </w:pPr>
    </w:p>
    <w:p w14:paraId="6B76F86F" w14:textId="77777777" w:rsidR="00570CEB" w:rsidRPr="00B106AA" w:rsidRDefault="00570CEB" w:rsidP="00015E57">
      <w:pPr>
        <w:jc w:val="center"/>
        <w:rPr>
          <w:b/>
          <w:u w:val="single"/>
        </w:rPr>
      </w:pPr>
    </w:p>
    <w:p w14:paraId="4E25ACBD" w14:textId="77777777" w:rsidR="00570CEB" w:rsidRPr="00B106AA" w:rsidRDefault="00570CEB" w:rsidP="00015E57">
      <w:pPr>
        <w:jc w:val="center"/>
        <w:rPr>
          <w:b/>
          <w:u w:val="single"/>
        </w:rPr>
      </w:pPr>
    </w:p>
    <w:p w14:paraId="1660B697" w14:textId="77777777" w:rsidR="00570CEB" w:rsidRPr="00B106AA" w:rsidRDefault="00570CEB" w:rsidP="00015E57">
      <w:pPr>
        <w:jc w:val="center"/>
        <w:rPr>
          <w:b/>
          <w:u w:val="single"/>
        </w:rPr>
      </w:pPr>
    </w:p>
    <w:p w14:paraId="17496FDD" w14:textId="77777777" w:rsidR="00570CEB" w:rsidRPr="00B106AA" w:rsidRDefault="00570CEB" w:rsidP="00015E57">
      <w:pPr>
        <w:jc w:val="center"/>
        <w:rPr>
          <w:b/>
          <w:u w:val="single"/>
        </w:rPr>
      </w:pPr>
    </w:p>
    <w:p w14:paraId="77551CD1" w14:textId="77777777" w:rsidR="00570CEB" w:rsidRPr="00B106AA" w:rsidRDefault="00570CEB" w:rsidP="00015E57">
      <w:pPr>
        <w:jc w:val="center"/>
        <w:rPr>
          <w:b/>
          <w:u w:val="single"/>
        </w:rPr>
      </w:pPr>
    </w:p>
    <w:p w14:paraId="173F6C39" w14:textId="77777777" w:rsidR="007530DB" w:rsidRPr="00B106AA" w:rsidRDefault="007530DB" w:rsidP="00015E57">
      <w:pPr>
        <w:jc w:val="center"/>
        <w:rPr>
          <w:b/>
          <w:u w:val="single"/>
        </w:rPr>
      </w:pPr>
    </w:p>
    <w:p w14:paraId="77278891" w14:textId="77777777" w:rsidR="007530DB" w:rsidRPr="00B106AA" w:rsidRDefault="007530DB" w:rsidP="00015E57">
      <w:pPr>
        <w:jc w:val="center"/>
        <w:rPr>
          <w:b/>
          <w:u w:val="single"/>
        </w:rPr>
      </w:pPr>
    </w:p>
    <w:p w14:paraId="42AF15EA" w14:textId="77777777" w:rsidR="00956985" w:rsidRPr="00B106AA" w:rsidRDefault="00956985" w:rsidP="00015E57">
      <w:pPr>
        <w:jc w:val="center"/>
        <w:rPr>
          <w:b/>
          <w:u w:val="single"/>
        </w:rPr>
      </w:pPr>
    </w:p>
    <w:p w14:paraId="51E899EF" w14:textId="77777777" w:rsidR="00956985" w:rsidRPr="00B106AA" w:rsidRDefault="00956985" w:rsidP="00015E57">
      <w:pPr>
        <w:jc w:val="center"/>
        <w:rPr>
          <w:b/>
          <w:u w:val="single"/>
        </w:rPr>
      </w:pPr>
    </w:p>
    <w:p w14:paraId="63663D30" w14:textId="77777777" w:rsidR="00956985" w:rsidRPr="00B106AA" w:rsidRDefault="00956985" w:rsidP="00015E57">
      <w:pPr>
        <w:jc w:val="center"/>
        <w:rPr>
          <w:b/>
          <w:u w:val="single"/>
        </w:rPr>
      </w:pPr>
    </w:p>
    <w:p w14:paraId="644652B2" w14:textId="77777777" w:rsidR="00956985" w:rsidRPr="00B106AA" w:rsidRDefault="00956985" w:rsidP="00015E57">
      <w:pPr>
        <w:jc w:val="center"/>
        <w:rPr>
          <w:b/>
          <w:u w:val="single"/>
        </w:rPr>
      </w:pPr>
    </w:p>
    <w:p w14:paraId="78DF64F5" w14:textId="77777777" w:rsidR="00956985" w:rsidRPr="00B106AA" w:rsidRDefault="00956985" w:rsidP="00015E57">
      <w:pPr>
        <w:jc w:val="center"/>
        <w:rPr>
          <w:b/>
          <w:u w:val="single"/>
        </w:rPr>
      </w:pPr>
    </w:p>
    <w:p w14:paraId="2D30F33B" w14:textId="77777777" w:rsidR="00956985" w:rsidRPr="00B106AA" w:rsidRDefault="00956985" w:rsidP="00015E57">
      <w:pPr>
        <w:jc w:val="center"/>
        <w:rPr>
          <w:b/>
          <w:u w:val="single"/>
        </w:rPr>
      </w:pPr>
    </w:p>
    <w:p w14:paraId="49EFEB62" w14:textId="77777777" w:rsidR="00956985" w:rsidRPr="00B106AA" w:rsidRDefault="00956985" w:rsidP="00015E57">
      <w:pPr>
        <w:jc w:val="center"/>
        <w:rPr>
          <w:b/>
          <w:u w:val="single"/>
        </w:rPr>
      </w:pPr>
    </w:p>
    <w:p w14:paraId="1425FD59" w14:textId="77777777" w:rsidR="00956985" w:rsidRPr="00B106AA" w:rsidRDefault="00956985" w:rsidP="00015E57">
      <w:pPr>
        <w:jc w:val="center"/>
        <w:rPr>
          <w:b/>
          <w:u w:val="single"/>
        </w:rPr>
      </w:pPr>
    </w:p>
    <w:p w14:paraId="107504A5" w14:textId="77777777" w:rsidR="00956985" w:rsidRPr="00B106AA" w:rsidRDefault="00956985" w:rsidP="00015E57">
      <w:pPr>
        <w:jc w:val="center"/>
        <w:rPr>
          <w:b/>
          <w:u w:val="single"/>
        </w:rPr>
      </w:pPr>
    </w:p>
    <w:p w14:paraId="743FE217" w14:textId="77777777" w:rsidR="00956985" w:rsidRPr="00B106AA" w:rsidRDefault="00956985" w:rsidP="00015E57">
      <w:pPr>
        <w:jc w:val="center"/>
        <w:rPr>
          <w:b/>
          <w:u w:val="single"/>
        </w:rPr>
      </w:pPr>
    </w:p>
    <w:p w14:paraId="51D17661" w14:textId="77777777" w:rsidR="00956985" w:rsidRPr="00B106AA" w:rsidRDefault="00956985" w:rsidP="00015E57">
      <w:pPr>
        <w:jc w:val="center"/>
        <w:rPr>
          <w:b/>
          <w:u w:val="single"/>
        </w:rPr>
      </w:pPr>
    </w:p>
    <w:p w14:paraId="6BB741F9" w14:textId="77777777" w:rsidR="00956985" w:rsidRPr="00B106AA" w:rsidRDefault="00956985" w:rsidP="00015E57">
      <w:pPr>
        <w:jc w:val="center"/>
        <w:rPr>
          <w:b/>
          <w:u w:val="single"/>
        </w:rPr>
      </w:pPr>
    </w:p>
    <w:p w14:paraId="706AEC62" w14:textId="77777777" w:rsidR="00956985" w:rsidRPr="00B106AA" w:rsidRDefault="00956985" w:rsidP="00015E57">
      <w:pPr>
        <w:jc w:val="center"/>
        <w:rPr>
          <w:b/>
          <w:u w:val="single"/>
        </w:rPr>
      </w:pPr>
    </w:p>
    <w:p w14:paraId="50FB606A" w14:textId="77777777" w:rsidR="00956985" w:rsidRPr="00B106AA" w:rsidRDefault="00956985" w:rsidP="00015E57">
      <w:pPr>
        <w:jc w:val="center"/>
        <w:rPr>
          <w:b/>
          <w:u w:val="single"/>
        </w:rPr>
      </w:pPr>
    </w:p>
    <w:p w14:paraId="56AEA33D" w14:textId="77777777" w:rsidR="00956985" w:rsidRPr="00B106AA" w:rsidRDefault="00956985" w:rsidP="00015E57">
      <w:pPr>
        <w:jc w:val="center"/>
        <w:rPr>
          <w:b/>
          <w:u w:val="single"/>
        </w:rPr>
      </w:pPr>
    </w:p>
    <w:p w14:paraId="04B9481C" w14:textId="77777777" w:rsidR="00956985" w:rsidRPr="00B106AA" w:rsidRDefault="00956985" w:rsidP="00015E57">
      <w:pPr>
        <w:jc w:val="center"/>
        <w:rPr>
          <w:b/>
          <w:u w:val="single"/>
        </w:rPr>
      </w:pPr>
    </w:p>
    <w:p w14:paraId="531011B1" w14:textId="77777777" w:rsidR="00956985" w:rsidRPr="00B106AA" w:rsidRDefault="00956985" w:rsidP="00015E57">
      <w:pPr>
        <w:jc w:val="center"/>
        <w:rPr>
          <w:b/>
          <w:u w:val="single"/>
        </w:rPr>
      </w:pPr>
    </w:p>
    <w:p w14:paraId="2A83A3FF" w14:textId="77777777" w:rsidR="00956985" w:rsidRPr="00B106AA" w:rsidRDefault="00956985" w:rsidP="00015E57">
      <w:pPr>
        <w:jc w:val="center"/>
        <w:rPr>
          <w:b/>
          <w:u w:val="single"/>
        </w:rPr>
      </w:pPr>
    </w:p>
    <w:p w14:paraId="1737284F" w14:textId="77777777" w:rsidR="00956985" w:rsidRPr="00B106AA" w:rsidRDefault="00956985" w:rsidP="00015E57">
      <w:pPr>
        <w:jc w:val="center"/>
        <w:rPr>
          <w:b/>
          <w:u w:val="single"/>
        </w:rPr>
      </w:pPr>
    </w:p>
    <w:p w14:paraId="3A121ACB" w14:textId="77777777" w:rsidR="00956985" w:rsidRPr="00B106AA" w:rsidRDefault="00956985" w:rsidP="00015E57">
      <w:pPr>
        <w:jc w:val="center"/>
        <w:rPr>
          <w:b/>
          <w:u w:val="single"/>
        </w:rPr>
      </w:pPr>
    </w:p>
    <w:p w14:paraId="639AAB25" w14:textId="4F211418" w:rsidR="00956985" w:rsidRPr="00B106AA" w:rsidDel="00B106AA" w:rsidRDefault="00956985" w:rsidP="00015E57">
      <w:pPr>
        <w:jc w:val="center"/>
        <w:rPr>
          <w:del w:id="72" w:author="Vinit Jain" w:date="2021-12-02T12:30:00Z"/>
          <w:b/>
          <w:u w:val="single"/>
        </w:rPr>
      </w:pPr>
    </w:p>
    <w:p w14:paraId="3FA49CA2" w14:textId="430CCA1D" w:rsidR="007530DB" w:rsidRPr="00B106AA" w:rsidDel="00B106AA" w:rsidRDefault="007530DB" w:rsidP="00015E57">
      <w:pPr>
        <w:jc w:val="center"/>
        <w:rPr>
          <w:del w:id="73" w:author="Vinit Jain" w:date="2021-12-02T12:30:00Z"/>
          <w:b/>
          <w:u w:val="single"/>
        </w:rPr>
      </w:pPr>
    </w:p>
    <w:p w14:paraId="2919C5CD" w14:textId="5CB29BDE" w:rsidR="007530DB" w:rsidRPr="00B106AA" w:rsidDel="00B106AA" w:rsidRDefault="007530DB" w:rsidP="00015E57">
      <w:pPr>
        <w:jc w:val="center"/>
        <w:rPr>
          <w:del w:id="74" w:author="Vinit Jain" w:date="2021-12-02T12:30:00Z"/>
          <w:b/>
          <w:u w:val="single"/>
        </w:rPr>
      </w:pPr>
    </w:p>
    <w:p w14:paraId="28656D85" w14:textId="1CB74951" w:rsidR="001507E0" w:rsidRPr="00B106AA" w:rsidDel="00B106AA" w:rsidRDefault="001507E0">
      <w:pPr>
        <w:widowControl/>
        <w:autoSpaceDE/>
        <w:autoSpaceDN/>
        <w:spacing w:after="160" w:line="259" w:lineRule="auto"/>
        <w:rPr>
          <w:del w:id="75" w:author="Vinit Jain" w:date="2021-12-02T12:30:00Z"/>
          <w:b/>
          <w:u w:val="single"/>
        </w:rPr>
      </w:pPr>
      <w:del w:id="76" w:author="Vinit Jain" w:date="2021-12-02T12:30:00Z">
        <w:r w:rsidRPr="00B106AA" w:rsidDel="00B106AA">
          <w:rPr>
            <w:b/>
            <w:u w:val="single"/>
          </w:rPr>
          <w:br w:type="page"/>
        </w:r>
      </w:del>
    </w:p>
    <w:p w14:paraId="5CC5FFDF" w14:textId="086F142B" w:rsidR="00015E57" w:rsidRPr="00B106AA" w:rsidRDefault="00015E57" w:rsidP="00015E57">
      <w:pPr>
        <w:jc w:val="center"/>
        <w:rPr>
          <w:b/>
          <w:u w:val="single"/>
        </w:rPr>
      </w:pPr>
      <w:r w:rsidRPr="00B106AA">
        <w:rPr>
          <w:b/>
          <w:u w:val="single"/>
        </w:rPr>
        <w:lastRenderedPageBreak/>
        <w:t>SCHEDULE-V</w:t>
      </w:r>
    </w:p>
    <w:p w14:paraId="32F5E2E8" w14:textId="77777777" w:rsidR="00015E57" w:rsidRPr="00B106AA" w:rsidRDefault="00015E57" w:rsidP="00015E57">
      <w:pPr>
        <w:jc w:val="center"/>
        <w:rPr>
          <w:b/>
        </w:rPr>
      </w:pPr>
    </w:p>
    <w:p w14:paraId="1E0EB068" w14:textId="77777777" w:rsidR="00015E57" w:rsidRPr="00B106AA" w:rsidRDefault="00015E57" w:rsidP="00015E57">
      <w:pPr>
        <w:jc w:val="center"/>
        <w:rPr>
          <w:b/>
        </w:rPr>
      </w:pPr>
      <w:r w:rsidRPr="00B106AA">
        <w:rPr>
          <w:b/>
        </w:rPr>
        <w:t>COMMON AREAS WHICH ARE PART OF THE SUBJECT PLOT</w:t>
      </w:r>
    </w:p>
    <w:p w14:paraId="34923C41" w14:textId="77777777" w:rsidR="00AA2066" w:rsidRPr="00B106AA" w:rsidRDefault="00AA2066" w:rsidP="00AA2066">
      <w:pPr>
        <w:spacing w:line="600" w:lineRule="auto"/>
        <w:jc w:val="center"/>
      </w:pPr>
    </w:p>
    <w:p w14:paraId="691E6579" w14:textId="77777777" w:rsidR="00AA2066" w:rsidRPr="00B106AA" w:rsidRDefault="00AA2066" w:rsidP="00AA2066">
      <w:pPr>
        <w:pStyle w:val="ListParagraph"/>
        <w:numPr>
          <w:ilvl w:val="0"/>
          <w:numId w:val="23"/>
        </w:numPr>
        <w:spacing w:line="600" w:lineRule="auto"/>
      </w:pPr>
      <w:r w:rsidRPr="00B106AA">
        <w:t>Lift &amp; Lobby Staircase.</w:t>
      </w:r>
    </w:p>
    <w:p w14:paraId="4E27C752" w14:textId="77777777" w:rsidR="00AA2066" w:rsidRPr="00B106AA" w:rsidRDefault="00AA2066" w:rsidP="00AA2066">
      <w:pPr>
        <w:pStyle w:val="ListParagraph"/>
        <w:numPr>
          <w:ilvl w:val="0"/>
          <w:numId w:val="23"/>
        </w:numPr>
        <w:spacing w:line="600" w:lineRule="auto"/>
      </w:pPr>
      <w:r w:rsidRPr="00B106AA">
        <w:t>Common Lobby Areas.</w:t>
      </w:r>
    </w:p>
    <w:p w14:paraId="671671FF" w14:textId="77777777" w:rsidR="00AA2066" w:rsidRPr="00B106AA" w:rsidRDefault="00AA2066" w:rsidP="00AA2066">
      <w:pPr>
        <w:pStyle w:val="ListParagraph"/>
        <w:numPr>
          <w:ilvl w:val="0"/>
          <w:numId w:val="23"/>
        </w:numPr>
        <w:spacing w:line="600" w:lineRule="auto"/>
      </w:pPr>
      <w:r w:rsidRPr="00B106AA">
        <w:t>Jogging track at Terrace.</w:t>
      </w:r>
    </w:p>
    <w:p w14:paraId="63204257" w14:textId="77777777" w:rsidR="00AA2066" w:rsidRPr="00B106AA" w:rsidRDefault="00AA2066" w:rsidP="00AA2066">
      <w:pPr>
        <w:pStyle w:val="ListParagraph"/>
        <w:numPr>
          <w:ilvl w:val="0"/>
          <w:numId w:val="23"/>
        </w:numPr>
        <w:spacing w:line="600" w:lineRule="auto"/>
      </w:pPr>
      <w:r w:rsidRPr="00B106AA">
        <w:t>Common area at Terrace.</w:t>
      </w:r>
    </w:p>
    <w:p w14:paraId="679DE35D" w14:textId="77777777" w:rsidR="00015E57" w:rsidRPr="00B106AA" w:rsidRDefault="00015E57" w:rsidP="00015E57">
      <w:pPr>
        <w:pStyle w:val="BodyText"/>
        <w:ind w:left="720" w:hanging="720"/>
        <w:rPr>
          <w:b/>
          <w:sz w:val="22"/>
          <w:szCs w:val="22"/>
        </w:rPr>
      </w:pPr>
    </w:p>
    <w:p w14:paraId="2F2845DF" w14:textId="2F66F58A" w:rsidR="00C10226" w:rsidRPr="00B106AA" w:rsidRDefault="00C10226">
      <w:pPr>
        <w:widowControl/>
        <w:autoSpaceDE/>
        <w:autoSpaceDN/>
        <w:spacing w:after="160" w:line="259" w:lineRule="auto"/>
        <w:rPr>
          <w:b/>
          <w:bCs/>
        </w:rPr>
      </w:pPr>
      <w:r w:rsidRPr="00B106AA">
        <w:br w:type="page"/>
      </w:r>
    </w:p>
    <w:p w14:paraId="769764D3" w14:textId="77777777" w:rsidR="00C10226" w:rsidRPr="00B106AA" w:rsidRDefault="00C10226" w:rsidP="00C10226">
      <w:pPr>
        <w:pStyle w:val="Heading1"/>
        <w:ind w:left="720" w:hanging="720"/>
        <w:jc w:val="center"/>
        <w:rPr>
          <w:sz w:val="22"/>
          <w:szCs w:val="22"/>
          <w:u w:val="single"/>
        </w:rPr>
      </w:pPr>
    </w:p>
    <w:p w14:paraId="2903E2E6" w14:textId="77777777" w:rsidR="00C10226" w:rsidRPr="00B106AA" w:rsidRDefault="00C10226" w:rsidP="00C10226">
      <w:pPr>
        <w:pStyle w:val="Heading1"/>
        <w:ind w:left="720" w:hanging="720"/>
        <w:jc w:val="center"/>
        <w:rPr>
          <w:sz w:val="22"/>
          <w:szCs w:val="22"/>
          <w:u w:val="single"/>
        </w:rPr>
      </w:pPr>
      <w:r w:rsidRPr="00B106AA">
        <w:rPr>
          <w:sz w:val="22"/>
          <w:szCs w:val="22"/>
          <w:u w:val="single"/>
        </w:rPr>
        <w:t>SCHEDULE-VI</w:t>
      </w:r>
    </w:p>
    <w:p w14:paraId="152448EE" w14:textId="77777777" w:rsidR="00C10226" w:rsidRPr="00B106AA" w:rsidRDefault="00C10226" w:rsidP="00C10226">
      <w:pPr>
        <w:pStyle w:val="BodyText"/>
        <w:ind w:left="720" w:hanging="720"/>
        <w:rPr>
          <w:b/>
          <w:sz w:val="22"/>
          <w:szCs w:val="22"/>
        </w:rPr>
      </w:pPr>
    </w:p>
    <w:p w14:paraId="2C0E8EDB" w14:textId="77777777" w:rsidR="00C10226" w:rsidRPr="00B106AA" w:rsidRDefault="00C10226" w:rsidP="00C10226">
      <w:pPr>
        <w:ind w:left="720" w:hanging="720"/>
        <w:jc w:val="center"/>
        <w:rPr>
          <w:b/>
        </w:rPr>
      </w:pPr>
      <w:r w:rsidRPr="00B106AA">
        <w:rPr>
          <w:b/>
        </w:rPr>
        <w:t>TOTAL CONSIDERATION VALUE AND PAYMENT PLAN</w:t>
      </w:r>
    </w:p>
    <w:p w14:paraId="458B2A78" w14:textId="77777777" w:rsidR="00C10226" w:rsidRPr="00B106AA" w:rsidRDefault="00C10226" w:rsidP="00C10226">
      <w:pPr>
        <w:ind w:left="720" w:hanging="720"/>
        <w:jc w:val="center"/>
        <w:rPr>
          <w:b/>
        </w:rPr>
      </w:pPr>
    </w:p>
    <w:tbl>
      <w:tblPr>
        <w:tblW w:w="9900" w:type="dxa"/>
        <w:tblInd w:w="-5" w:type="dxa"/>
        <w:tblLook w:val="04A0" w:firstRow="1" w:lastRow="0" w:firstColumn="1" w:lastColumn="0" w:noHBand="0" w:noVBand="1"/>
      </w:tblPr>
      <w:tblGrid>
        <w:gridCol w:w="811"/>
        <w:gridCol w:w="3893"/>
        <w:gridCol w:w="2856"/>
        <w:gridCol w:w="2340"/>
      </w:tblGrid>
      <w:tr w:rsidR="00C10226" w:rsidRPr="00B106AA" w14:paraId="3AD7548C" w14:textId="77777777" w:rsidTr="00460017">
        <w:trPr>
          <w:trHeight w:val="300"/>
        </w:trPr>
        <w:tc>
          <w:tcPr>
            <w:tcW w:w="7560" w:type="dxa"/>
            <w:gridSpan w:val="3"/>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06E91F4E" w14:textId="77777777" w:rsidR="00C10226" w:rsidRPr="00B106AA" w:rsidRDefault="00C10226" w:rsidP="00460017">
            <w:pPr>
              <w:widowControl/>
              <w:autoSpaceDE/>
              <w:autoSpaceDN/>
              <w:jc w:val="center"/>
              <w:rPr>
                <w:b/>
                <w:bCs/>
                <w:color w:val="000000"/>
                <w:lang w:val="en-IN" w:eastAsia="en-IN" w:bidi="ar-SA"/>
              </w:rPr>
            </w:pPr>
            <w:r w:rsidRPr="00B106AA">
              <w:rPr>
                <w:b/>
                <w:bCs/>
                <w:color w:val="000000"/>
                <w:lang w:val="en-IN" w:eastAsia="en-IN" w:bidi="ar-SA"/>
              </w:rPr>
              <w:t>Cost Sheet</w:t>
            </w:r>
          </w:p>
        </w:tc>
        <w:tc>
          <w:tcPr>
            <w:tcW w:w="2340" w:type="dxa"/>
            <w:tcBorders>
              <w:top w:val="single" w:sz="4" w:space="0" w:color="auto"/>
              <w:left w:val="single" w:sz="4" w:space="0" w:color="auto"/>
              <w:bottom w:val="single" w:sz="4" w:space="0" w:color="auto"/>
              <w:right w:val="single" w:sz="4" w:space="0" w:color="000000"/>
            </w:tcBorders>
            <w:shd w:val="clear" w:color="000000" w:fill="F2F2F2"/>
          </w:tcPr>
          <w:p w14:paraId="3862A16B" w14:textId="77777777" w:rsidR="00C10226" w:rsidRPr="00B106AA" w:rsidRDefault="00C10226" w:rsidP="00460017">
            <w:pPr>
              <w:widowControl/>
              <w:autoSpaceDE/>
              <w:autoSpaceDN/>
              <w:jc w:val="center"/>
              <w:rPr>
                <w:b/>
                <w:bCs/>
                <w:color w:val="000000"/>
                <w:lang w:val="en-IN" w:eastAsia="en-IN" w:bidi="ar-SA"/>
              </w:rPr>
            </w:pPr>
          </w:p>
        </w:tc>
      </w:tr>
      <w:tr w:rsidR="00C10226" w:rsidRPr="00B106AA" w14:paraId="21384770" w14:textId="77777777" w:rsidTr="00460017">
        <w:trPr>
          <w:trHeight w:val="300"/>
        </w:trPr>
        <w:tc>
          <w:tcPr>
            <w:tcW w:w="811" w:type="dxa"/>
            <w:tcBorders>
              <w:top w:val="nil"/>
              <w:left w:val="single" w:sz="4" w:space="0" w:color="auto"/>
              <w:bottom w:val="single" w:sz="4" w:space="0" w:color="auto"/>
              <w:right w:val="single" w:sz="4" w:space="0" w:color="auto"/>
            </w:tcBorders>
            <w:shd w:val="clear" w:color="auto" w:fill="auto"/>
            <w:noWrap/>
            <w:vAlign w:val="bottom"/>
            <w:hideMark/>
          </w:tcPr>
          <w:p w14:paraId="71D34E0E" w14:textId="77777777" w:rsidR="00C10226" w:rsidRPr="00B106AA" w:rsidRDefault="00C10226" w:rsidP="00460017">
            <w:pPr>
              <w:widowControl/>
              <w:autoSpaceDE/>
              <w:autoSpaceDN/>
              <w:jc w:val="center"/>
              <w:rPr>
                <w:color w:val="000000"/>
                <w:lang w:val="en-IN" w:eastAsia="en-IN" w:bidi="ar-SA"/>
              </w:rPr>
            </w:pPr>
            <w:r w:rsidRPr="00B106AA">
              <w:rPr>
                <w:color w:val="000000"/>
                <w:lang w:val="en-IN" w:eastAsia="en-IN" w:bidi="ar-SA"/>
              </w:rPr>
              <w:t>1</w:t>
            </w:r>
          </w:p>
        </w:tc>
        <w:tc>
          <w:tcPr>
            <w:tcW w:w="3893" w:type="dxa"/>
            <w:tcBorders>
              <w:top w:val="nil"/>
              <w:left w:val="nil"/>
              <w:bottom w:val="single" w:sz="4" w:space="0" w:color="auto"/>
              <w:right w:val="single" w:sz="4" w:space="0" w:color="auto"/>
            </w:tcBorders>
            <w:shd w:val="clear" w:color="auto" w:fill="auto"/>
            <w:noWrap/>
            <w:vAlign w:val="bottom"/>
            <w:hideMark/>
          </w:tcPr>
          <w:p w14:paraId="52666F10" w14:textId="77777777" w:rsidR="00C10226" w:rsidRPr="00B106AA" w:rsidRDefault="00C10226" w:rsidP="00460017">
            <w:pPr>
              <w:widowControl/>
              <w:autoSpaceDE/>
              <w:autoSpaceDN/>
              <w:rPr>
                <w:color w:val="000000"/>
                <w:lang w:val="en-IN" w:eastAsia="en-IN" w:bidi="ar-SA"/>
              </w:rPr>
            </w:pPr>
            <w:r w:rsidRPr="00B106AA">
              <w:rPr>
                <w:szCs w:val="24"/>
                <w:lang w:val="en-IN"/>
              </w:rPr>
              <w:t>Total Consideration (inclusive of Basic Sale Price, IDC, EDC, Parking Charges, PLC)</w:t>
            </w:r>
          </w:p>
        </w:tc>
        <w:tc>
          <w:tcPr>
            <w:tcW w:w="2856" w:type="dxa"/>
            <w:tcBorders>
              <w:top w:val="nil"/>
              <w:left w:val="nil"/>
              <w:bottom w:val="single" w:sz="4" w:space="0" w:color="auto"/>
              <w:right w:val="single" w:sz="4" w:space="0" w:color="auto"/>
            </w:tcBorders>
            <w:shd w:val="clear" w:color="auto" w:fill="auto"/>
            <w:noWrap/>
            <w:vAlign w:val="bottom"/>
            <w:hideMark/>
          </w:tcPr>
          <w:p w14:paraId="3EBF9BF1" w14:textId="77777777" w:rsidR="00C10226" w:rsidRPr="00B106AA" w:rsidRDefault="00C10226" w:rsidP="00460017">
            <w:pPr>
              <w:widowControl/>
              <w:autoSpaceDE/>
              <w:autoSpaceDN/>
              <w:rPr>
                <w:color w:val="000000"/>
                <w:lang w:val="en-IN" w:eastAsia="en-IN" w:bidi="ar-SA"/>
              </w:rPr>
            </w:pPr>
            <w:r w:rsidRPr="00B106AA">
              <w:rPr>
                <w:color w:val="000000"/>
                <w:lang w:val="en-IN" w:eastAsia="en-IN" w:bidi="ar-SA"/>
              </w:rPr>
              <w:t>Rs …….…per sq. mtr./sq.ft.</w:t>
            </w:r>
          </w:p>
        </w:tc>
        <w:tc>
          <w:tcPr>
            <w:tcW w:w="2340" w:type="dxa"/>
            <w:tcBorders>
              <w:top w:val="nil"/>
              <w:left w:val="nil"/>
              <w:bottom w:val="single" w:sz="4" w:space="0" w:color="auto"/>
              <w:right w:val="single" w:sz="4" w:space="0" w:color="auto"/>
            </w:tcBorders>
            <w:vAlign w:val="bottom"/>
          </w:tcPr>
          <w:p w14:paraId="57CE524D" w14:textId="77777777" w:rsidR="00C10226" w:rsidRPr="00B106AA" w:rsidRDefault="00C10226" w:rsidP="00460017">
            <w:pPr>
              <w:widowControl/>
              <w:autoSpaceDE/>
              <w:autoSpaceDN/>
              <w:rPr>
                <w:color w:val="000000"/>
                <w:lang w:val="en-IN" w:eastAsia="en-IN" w:bidi="ar-SA"/>
              </w:rPr>
            </w:pPr>
            <w:r w:rsidRPr="00B106AA">
              <w:rPr>
                <w:b/>
                <w:color w:val="000000"/>
                <w:lang w:val="en-IN" w:eastAsia="en-IN" w:bidi="ar-SA"/>
              </w:rPr>
              <w:t>Rs ……….</w:t>
            </w:r>
          </w:p>
        </w:tc>
      </w:tr>
      <w:tr w:rsidR="00C10226" w:rsidRPr="00B106AA" w14:paraId="0C064051" w14:textId="77777777" w:rsidTr="00460017">
        <w:trPr>
          <w:trHeight w:val="300"/>
        </w:trPr>
        <w:tc>
          <w:tcPr>
            <w:tcW w:w="811" w:type="dxa"/>
            <w:tcBorders>
              <w:top w:val="nil"/>
              <w:left w:val="single" w:sz="4" w:space="0" w:color="auto"/>
              <w:bottom w:val="single" w:sz="4" w:space="0" w:color="auto"/>
              <w:right w:val="single" w:sz="4" w:space="0" w:color="auto"/>
            </w:tcBorders>
            <w:shd w:val="clear" w:color="auto" w:fill="auto"/>
            <w:noWrap/>
            <w:vAlign w:val="bottom"/>
            <w:hideMark/>
          </w:tcPr>
          <w:p w14:paraId="07196A02" w14:textId="77777777" w:rsidR="00C10226" w:rsidRPr="00B106AA" w:rsidRDefault="00C10226" w:rsidP="00460017">
            <w:pPr>
              <w:widowControl/>
              <w:autoSpaceDE/>
              <w:autoSpaceDN/>
              <w:jc w:val="center"/>
              <w:rPr>
                <w:color w:val="000000"/>
                <w:lang w:val="en-IN" w:eastAsia="en-IN" w:bidi="ar-SA"/>
              </w:rPr>
            </w:pPr>
            <w:r w:rsidRPr="00B106AA">
              <w:rPr>
                <w:color w:val="000000"/>
                <w:lang w:val="en-IN" w:eastAsia="en-IN" w:bidi="ar-SA"/>
              </w:rPr>
              <w:t>2</w:t>
            </w:r>
          </w:p>
        </w:tc>
        <w:tc>
          <w:tcPr>
            <w:tcW w:w="3893" w:type="dxa"/>
            <w:tcBorders>
              <w:top w:val="nil"/>
              <w:left w:val="nil"/>
              <w:bottom w:val="single" w:sz="4" w:space="0" w:color="auto"/>
              <w:right w:val="single" w:sz="4" w:space="0" w:color="auto"/>
            </w:tcBorders>
            <w:shd w:val="clear" w:color="auto" w:fill="auto"/>
            <w:noWrap/>
            <w:hideMark/>
          </w:tcPr>
          <w:p w14:paraId="75048BCA" w14:textId="77777777" w:rsidR="00C10226" w:rsidRPr="00B106AA" w:rsidRDefault="00C10226" w:rsidP="00460017">
            <w:pPr>
              <w:widowControl/>
              <w:autoSpaceDE/>
              <w:autoSpaceDN/>
              <w:rPr>
                <w:color w:val="000000"/>
                <w:lang w:val="en-IN" w:eastAsia="en-IN" w:bidi="ar-SA"/>
              </w:rPr>
            </w:pPr>
            <w:r w:rsidRPr="00B106AA">
              <w:rPr>
                <w:szCs w:val="24"/>
                <w:lang w:val="en-IN"/>
              </w:rPr>
              <w:t>GST @ 5% of Total Consideration</w:t>
            </w:r>
          </w:p>
        </w:tc>
        <w:tc>
          <w:tcPr>
            <w:tcW w:w="2856" w:type="dxa"/>
            <w:tcBorders>
              <w:top w:val="nil"/>
              <w:left w:val="nil"/>
              <w:bottom w:val="single" w:sz="4" w:space="0" w:color="auto"/>
              <w:right w:val="single" w:sz="4" w:space="0" w:color="auto"/>
            </w:tcBorders>
            <w:shd w:val="clear" w:color="auto" w:fill="auto"/>
            <w:noWrap/>
            <w:vAlign w:val="bottom"/>
            <w:hideMark/>
          </w:tcPr>
          <w:p w14:paraId="4A73C602" w14:textId="77777777" w:rsidR="00C10226" w:rsidRPr="00B106AA" w:rsidRDefault="00C10226" w:rsidP="00460017">
            <w:pPr>
              <w:widowControl/>
              <w:autoSpaceDE/>
              <w:autoSpaceDN/>
              <w:rPr>
                <w:color w:val="000000"/>
                <w:lang w:val="en-IN" w:eastAsia="en-IN" w:bidi="ar-SA"/>
              </w:rPr>
            </w:pPr>
            <w:r w:rsidRPr="00B106AA">
              <w:rPr>
                <w:color w:val="000000"/>
                <w:lang w:val="en-IN" w:eastAsia="en-IN" w:bidi="ar-SA"/>
              </w:rPr>
              <w:t>Rs …….…per sq.mtr/sq.ft.</w:t>
            </w:r>
          </w:p>
        </w:tc>
        <w:tc>
          <w:tcPr>
            <w:tcW w:w="2340" w:type="dxa"/>
            <w:tcBorders>
              <w:top w:val="nil"/>
              <w:left w:val="nil"/>
              <w:bottom w:val="single" w:sz="4" w:space="0" w:color="auto"/>
              <w:right w:val="single" w:sz="4" w:space="0" w:color="auto"/>
            </w:tcBorders>
            <w:vAlign w:val="bottom"/>
          </w:tcPr>
          <w:p w14:paraId="56801DDB" w14:textId="77777777" w:rsidR="00C10226" w:rsidRPr="00B106AA" w:rsidRDefault="00C10226" w:rsidP="00460017">
            <w:pPr>
              <w:widowControl/>
              <w:autoSpaceDE/>
              <w:autoSpaceDN/>
              <w:rPr>
                <w:color w:val="000000"/>
                <w:lang w:val="en-IN" w:eastAsia="en-IN" w:bidi="ar-SA"/>
              </w:rPr>
            </w:pPr>
            <w:r w:rsidRPr="00B106AA">
              <w:rPr>
                <w:b/>
                <w:color w:val="000000"/>
                <w:lang w:val="en-IN" w:eastAsia="en-IN" w:bidi="ar-SA"/>
              </w:rPr>
              <w:t>Rs ………..</w:t>
            </w:r>
          </w:p>
        </w:tc>
      </w:tr>
      <w:tr w:rsidR="00C10226" w:rsidRPr="00B106AA" w14:paraId="086FCD82" w14:textId="77777777" w:rsidTr="00460017">
        <w:trPr>
          <w:trHeight w:val="315"/>
        </w:trPr>
        <w:tc>
          <w:tcPr>
            <w:tcW w:w="811" w:type="dxa"/>
            <w:tcBorders>
              <w:top w:val="nil"/>
              <w:left w:val="single" w:sz="4" w:space="0" w:color="auto"/>
              <w:bottom w:val="single" w:sz="4" w:space="0" w:color="auto"/>
              <w:right w:val="single" w:sz="4" w:space="0" w:color="auto"/>
            </w:tcBorders>
            <w:shd w:val="clear" w:color="auto" w:fill="auto"/>
            <w:noWrap/>
            <w:vAlign w:val="bottom"/>
          </w:tcPr>
          <w:p w14:paraId="66DE0A29" w14:textId="77777777" w:rsidR="00C10226" w:rsidRPr="00B106AA" w:rsidRDefault="00C10226" w:rsidP="00460017">
            <w:pPr>
              <w:widowControl/>
              <w:autoSpaceDE/>
              <w:autoSpaceDN/>
              <w:jc w:val="center"/>
              <w:rPr>
                <w:color w:val="000000"/>
                <w:lang w:val="en-IN" w:eastAsia="en-IN" w:bidi="ar-SA"/>
              </w:rPr>
            </w:pPr>
          </w:p>
        </w:tc>
        <w:tc>
          <w:tcPr>
            <w:tcW w:w="3893" w:type="dxa"/>
            <w:tcBorders>
              <w:top w:val="nil"/>
              <w:left w:val="nil"/>
              <w:bottom w:val="single" w:sz="4" w:space="0" w:color="auto"/>
              <w:right w:val="single" w:sz="4" w:space="0" w:color="auto"/>
            </w:tcBorders>
            <w:shd w:val="clear" w:color="auto" w:fill="auto"/>
            <w:noWrap/>
            <w:vAlign w:val="bottom"/>
          </w:tcPr>
          <w:p w14:paraId="6F38C393" w14:textId="77777777" w:rsidR="00C10226" w:rsidRPr="00B106AA" w:rsidRDefault="00C10226" w:rsidP="00460017">
            <w:pPr>
              <w:widowControl/>
              <w:autoSpaceDE/>
              <w:autoSpaceDN/>
              <w:rPr>
                <w:color w:val="000000"/>
                <w:lang w:val="en-IN" w:eastAsia="en-IN" w:bidi="ar-SA"/>
              </w:rPr>
            </w:pPr>
          </w:p>
        </w:tc>
        <w:tc>
          <w:tcPr>
            <w:tcW w:w="2856" w:type="dxa"/>
            <w:tcBorders>
              <w:top w:val="nil"/>
              <w:left w:val="nil"/>
              <w:bottom w:val="single" w:sz="4" w:space="0" w:color="auto"/>
              <w:right w:val="single" w:sz="4" w:space="0" w:color="auto"/>
            </w:tcBorders>
            <w:shd w:val="clear" w:color="auto" w:fill="auto"/>
            <w:noWrap/>
            <w:vAlign w:val="bottom"/>
          </w:tcPr>
          <w:p w14:paraId="6FB3C1D4" w14:textId="77777777" w:rsidR="00C10226" w:rsidRPr="00B106AA" w:rsidRDefault="00C10226" w:rsidP="00460017">
            <w:pPr>
              <w:widowControl/>
              <w:autoSpaceDE/>
              <w:autoSpaceDN/>
              <w:rPr>
                <w:color w:val="000000"/>
                <w:lang w:val="en-IN" w:eastAsia="en-IN" w:bidi="ar-SA"/>
              </w:rPr>
            </w:pPr>
          </w:p>
        </w:tc>
        <w:tc>
          <w:tcPr>
            <w:tcW w:w="2340" w:type="dxa"/>
            <w:tcBorders>
              <w:top w:val="nil"/>
              <w:left w:val="nil"/>
              <w:bottom w:val="single" w:sz="4" w:space="0" w:color="auto"/>
              <w:right w:val="single" w:sz="4" w:space="0" w:color="auto"/>
            </w:tcBorders>
          </w:tcPr>
          <w:p w14:paraId="5E1FE3B7" w14:textId="77777777" w:rsidR="00C10226" w:rsidRPr="00B106AA" w:rsidRDefault="00C10226" w:rsidP="00460017">
            <w:pPr>
              <w:widowControl/>
              <w:autoSpaceDE/>
              <w:autoSpaceDN/>
              <w:rPr>
                <w:color w:val="000000"/>
                <w:lang w:val="en-IN" w:eastAsia="en-IN" w:bidi="ar-SA"/>
              </w:rPr>
            </w:pPr>
          </w:p>
        </w:tc>
      </w:tr>
      <w:tr w:rsidR="00C10226" w:rsidRPr="00B106AA" w14:paraId="13AF9459" w14:textId="77777777" w:rsidTr="00460017">
        <w:trPr>
          <w:trHeight w:val="300"/>
        </w:trPr>
        <w:tc>
          <w:tcPr>
            <w:tcW w:w="4704" w:type="dxa"/>
            <w:gridSpan w:val="2"/>
            <w:tcBorders>
              <w:top w:val="nil"/>
              <w:left w:val="single" w:sz="4" w:space="0" w:color="auto"/>
              <w:bottom w:val="single" w:sz="4" w:space="0" w:color="000000" w:themeColor="text1"/>
              <w:right w:val="single" w:sz="4" w:space="0" w:color="auto"/>
            </w:tcBorders>
            <w:shd w:val="clear" w:color="auto" w:fill="auto"/>
            <w:noWrap/>
            <w:vAlign w:val="bottom"/>
          </w:tcPr>
          <w:p w14:paraId="442BA887" w14:textId="77777777" w:rsidR="00C10226" w:rsidRPr="00B106AA" w:rsidRDefault="00C10226" w:rsidP="00460017">
            <w:pPr>
              <w:widowControl/>
              <w:autoSpaceDE/>
              <w:autoSpaceDN/>
              <w:jc w:val="center"/>
              <w:rPr>
                <w:color w:val="000000"/>
                <w:lang w:val="en-IN" w:eastAsia="en-IN" w:bidi="ar-SA"/>
              </w:rPr>
            </w:pPr>
            <w:r w:rsidRPr="00B106AA">
              <w:rPr>
                <w:b/>
                <w:color w:val="000000"/>
                <w:lang w:val="en-IN" w:eastAsia="en-IN" w:bidi="ar-SA"/>
              </w:rPr>
              <w:t>Total Consideration Value</w:t>
            </w:r>
            <w:r w:rsidRPr="00B106AA">
              <w:rPr>
                <w:color w:val="000000"/>
                <w:lang w:val="en-IN" w:eastAsia="en-IN" w:bidi="ar-SA"/>
              </w:rPr>
              <w:t>*:</w:t>
            </w:r>
          </w:p>
        </w:tc>
        <w:tc>
          <w:tcPr>
            <w:tcW w:w="2856" w:type="dxa"/>
            <w:tcBorders>
              <w:top w:val="nil"/>
              <w:left w:val="nil"/>
              <w:bottom w:val="single" w:sz="4" w:space="0" w:color="000000" w:themeColor="text1"/>
              <w:right w:val="single" w:sz="4" w:space="0" w:color="auto"/>
            </w:tcBorders>
            <w:shd w:val="clear" w:color="auto" w:fill="auto"/>
            <w:noWrap/>
            <w:vAlign w:val="bottom"/>
          </w:tcPr>
          <w:p w14:paraId="59ED14A3" w14:textId="77777777" w:rsidR="00C10226" w:rsidRPr="00B106AA" w:rsidRDefault="00C10226" w:rsidP="00460017">
            <w:pPr>
              <w:widowControl/>
              <w:autoSpaceDE/>
              <w:autoSpaceDN/>
              <w:rPr>
                <w:b/>
                <w:color w:val="000000"/>
                <w:lang w:val="en-IN" w:eastAsia="en-IN" w:bidi="ar-SA"/>
              </w:rPr>
            </w:pPr>
            <w:r w:rsidRPr="00B106AA">
              <w:rPr>
                <w:color w:val="000000"/>
                <w:lang w:val="en-IN" w:eastAsia="en-IN" w:bidi="ar-SA"/>
              </w:rPr>
              <w:t>Rs …….…per sq.mtr/sq.ft.</w:t>
            </w:r>
          </w:p>
        </w:tc>
        <w:tc>
          <w:tcPr>
            <w:tcW w:w="2340" w:type="dxa"/>
            <w:tcBorders>
              <w:top w:val="nil"/>
              <w:left w:val="nil"/>
              <w:bottom w:val="single" w:sz="4" w:space="0" w:color="000000" w:themeColor="text1"/>
              <w:right w:val="single" w:sz="4" w:space="0" w:color="auto"/>
            </w:tcBorders>
            <w:vAlign w:val="bottom"/>
          </w:tcPr>
          <w:p w14:paraId="773DA9FF" w14:textId="77777777" w:rsidR="00C10226" w:rsidRPr="00B106AA" w:rsidRDefault="00C10226" w:rsidP="00460017">
            <w:pPr>
              <w:widowControl/>
              <w:autoSpaceDE/>
              <w:autoSpaceDN/>
              <w:rPr>
                <w:b/>
                <w:color w:val="000000"/>
                <w:lang w:val="en-IN" w:eastAsia="en-IN" w:bidi="ar-SA"/>
              </w:rPr>
            </w:pPr>
            <w:r w:rsidRPr="00B106AA">
              <w:rPr>
                <w:b/>
                <w:color w:val="000000"/>
                <w:lang w:val="en-IN" w:eastAsia="en-IN" w:bidi="ar-SA"/>
              </w:rPr>
              <w:t>Rs ……….</w:t>
            </w:r>
          </w:p>
        </w:tc>
      </w:tr>
    </w:tbl>
    <w:p w14:paraId="51DAE5C9" w14:textId="77777777" w:rsidR="00C10226" w:rsidRPr="00B106AA" w:rsidRDefault="00C10226" w:rsidP="00C10226">
      <w:pPr>
        <w:widowControl/>
        <w:shd w:val="clear" w:color="auto" w:fill="FFFFFF"/>
        <w:autoSpaceDE/>
        <w:autoSpaceDN/>
        <w:contextualSpacing/>
        <w:rPr>
          <w:b/>
          <w:bCs/>
          <w:color w:val="201F1E"/>
          <w:bdr w:val="none" w:sz="0" w:space="0" w:color="auto" w:frame="1"/>
        </w:rPr>
      </w:pPr>
    </w:p>
    <w:p w14:paraId="55AE267C" w14:textId="77777777" w:rsidR="00C10226" w:rsidRPr="00B106AA" w:rsidRDefault="00C10226" w:rsidP="00C10226">
      <w:pPr>
        <w:widowControl/>
        <w:shd w:val="clear" w:color="auto" w:fill="FFFFFF"/>
        <w:autoSpaceDE/>
        <w:autoSpaceDN/>
        <w:contextualSpacing/>
        <w:rPr>
          <w:b/>
          <w:bCs/>
          <w:color w:val="201F1E"/>
          <w:bdr w:val="none" w:sz="0" w:space="0" w:color="auto" w:frame="1"/>
        </w:rPr>
      </w:pPr>
      <w:r w:rsidRPr="00B106AA">
        <w:rPr>
          <w:b/>
          <w:bCs/>
          <w:color w:val="201F1E"/>
          <w:bdr w:val="none" w:sz="0" w:space="0" w:color="auto" w:frame="1"/>
        </w:rPr>
        <w:t>Other Charges:</w:t>
      </w:r>
    </w:p>
    <w:p w14:paraId="1507546B" w14:textId="77777777" w:rsidR="00C10226" w:rsidRPr="00B106AA" w:rsidRDefault="00C10226" w:rsidP="00C10226">
      <w:pPr>
        <w:widowControl/>
        <w:shd w:val="clear" w:color="auto" w:fill="FFFFFF"/>
        <w:autoSpaceDE/>
        <w:autoSpaceDN/>
        <w:contextualSpacing/>
        <w:rPr>
          <w:b/>
          <w:bCs/>
          <w:color w:val="201F1E"/>
          <w:bdr w:val="none" w:sz="0" w:space="0" w:color="auto" w:frame="1"/>
        </w:rPr>
      </w:pPr>
    </w:p>
    <w:tbl>
      <w:tblPr>
        <w:tblW w:w="9025" w:type="dxa"/>
        <w:tblInd w:w="-5" w:type="dxa"/>
        <w:tblLook w:val="04A0" w:firstRow="1" w:lastRow="0" w:firstColumn="1" w:lastColumn="0" w:noHBand="0" w:noVBand="1"/>
      </w:tblPr>
      <w:tblGrid>
        <w:gridCol w:w="827"/>
        <w:gridCol w:w="3993"/>
        <w:gridCol w:w="4205"/>
      </w:tblGrid>
      <w:tr w:rsidR="00C10226" w:rsidRPr="00B106AA" w14:paraId="4F31D3C6" w14:textId="77777777" w:rsidTr="00460017">
        <w:trPr>
          <w:trHeight w:val="300"/>
        </w:trPr>
        <w:tc>
          <w:tcPr>
            <w:tcW w:w="9025" w:type="dxa"/>
            <w:gridSpan w:val="3"/>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553E3987" w14:textId="77777777" w:rsidR="00C10226" w:rsidRPr="00B106AA" w:rsidRDefault="00C10226" w:rsidP="00460017">
            <w:pPr>
              <w:widowControl/>
              <w:autoSpaceDE/>
              <w:autoSpaceDN/>
              <w:jc w:val="center"/>
              <w:rPr>
                <w:b/>
                <w:bCs/>
                <w:color w:val="000000"/>
                <w:lang w:val="en-IN" w:eastAsia="en-IN" w:bidi="ar-SA"/>
              </w:rPr>
            </w:pPr>
            <w:r w:rsidRPr="00B106AA">
              <w:rPr>
                <w:b/>
                <w:bCs/>
                <w:color w:val="000000"/>
                <w:lang w:val="en-IN" w:eastAsia="en-IN" w:bidi="ar-SA"/>
              </w:rPr>
              <w:t>Other Charges</w:t>
            </w:r>
          </w:p>
        </w:tc>
      </w:tr>
      <w:tr w:rsidR="00C10226" w:rsidRPr="00B106AA" w14:paraId="18631AEA" w14:textId="77777777" w:rsidTr="00460017">
        <w:trPr>
          <w:trHeight w:val="300"/>
        </w:trPr>
        <w:tc>
          <w:tcPr>
            <w:tcW w:w="827" w:type="dxa"/>
            <w:tcBorders>
              <w:top w:val="nil"/>
              <w:left w:val="single" w:sz="4" w:space="0" w:color="auto"/>
              <w:bottom w:val="single" w:sz="4" w:space="0" w:color="auto"/>
              <w:right w:val="single" w:sz="4" w:space="0" w:color="auto"/>
            </w:tcBorders>
            <w:shd w:val="clear" w:color="auto" w:fill="auto"/>
            <w:noWrap/>
            <w:vAlign w:val="bottom"/>
            <w:hideMark/>
          </w:tcPr>
          <w:p w14:paraId="459623B4" w14:textId="77777777" w:rsidR="00C10226" w:rsidRPr="00B106AA" w:rsidRDefault="00C10226" w:rsidP="00460017">
            <w:pPr>
              <w:widowControl/>
              <w:autoSpaceDE/>
              <w:autoSpaceDN/>
              <w:jc w:val="center"/>
              <w:rPr>
                <w:color w:val="000000"/>
                <w:lang w:val="en-IN" w:eastAsia="en-IN" w:bidi="ar-SA"/>
              </w:rPr>
            </w:pPr>
            <w:r w:rsidRPr="00B106AA">
              <w:rPr>
                <w:color w:val="000000"/>
                <w:lang w:val="en-IN" w:eastAsia="en-IN" w:bidi="ar-SA"/>
              </w:rPr>
              <w:t>1</w:t>
            </w:r>
          </w:p>
        </w:tc>
        <w:tc>
          <w:tcPr>
            <w:tcW w:w="3993" w:type="dxa"/>
            <w:tcBorders>
              <w:top w:val="nil"/>
              <w:left w:val="nil"/>
              <w:bottom w:val="single" w:sz="4" w:space="0" w:color="auto"/>
              <w:right w:val="single" w:sz="4" w:space="0" w:color="auto"/>
            </w:tcBorders>
            <w:shd w:val="clear" w:color="auto" w:fill="auto"/>
            <w:noWrap/>
            <w:vAlign w:val="bottom"/>
            <w:hideMark/>
          </w:tcPr>
          <w:p w14:paraId="2BE482E3" w14:textId="77777777" w:rsidR="00C10226" w:rsidRPr="00B106AA" w:rsidRDefault="00C10226" w:rsidP="00460017">
            <w:pPr>
              <w:widowControl/>
              <w:autoSpaceDE/>
              <w:autoSpaceDN/>
              <w:rPr>
                <w:color w:val="000000"/>
                <w:lang w:val="en-IN" w:eastAsia="en-IN" w:bidi="ar-SA"/>
              </w:rPr>
            </w:pPr>
            <w:r w:rsidRPr="00B106AA">
              <w:rPr>
                <w:color w:val="000000"/>
                <w:lang w:val="en-IN" w:eastAsia="en-IN" w:bidi="ar-SA"/>
              </w:rPr>
              <w:t>Interest Free Maintenance Security (IFMS)</w:t>
            </w:r>
          </w:p>
        </w:tc>
        <w:tc>
          <w:tcPr>
            <w:tcW w:w="4205" w:type="dxa"/>
            <w:tcBorders>
              <w:top w:val="nil"/>
              <w:left w:val="nil"/>
              <w:bottom w:val="single" w:sz="4" w:space="0" w:color="auto"/>
              <w:right w:val="single" w:sz="4" w:space="0" w:color="auto"/>
            </w:tcBorders>
            <w:shd w:val="clear" w:color="auto" w:fill="auto"/>
            <w:noWrap/>
            <w:vAlign w:val="bottom"/>
            <w:hideMark/>
          </w:tcPr>
          <w:p w14:paraId="787E17C7" w14:textId="77777777" w:rsidR="00C10226" w:rsidRPr="00B106AA" w:rsidRDefault="00C10226" w:rsidP="00460017">
            <w:pPr>
              <w:widowControl/>
              <w:autoSpaceDE/>
              <w:autoSpaceDN/>
              <w:rPr>
                <w:color w:val="000000"/>
                <w:lang w:val="en-IN" w:eastAsia="en-IN" w:bidi="ar-SA"/>
              </w:rPr>
            </w:pPr>
            <w:r w:rsidRPr="00B106AA">
              <w:rPr>
                <w:color w:val="000000"/>
                <w:lang w:val="en-IN" w:eastAsia="en-IN" w:bidi="ar-SA"/>
              </w:rPr>
              <w:t>Rs …….…per sq. mtr./sq.ft.</w:t>
            </w:r>
          </w:p>
        </w:tc>
      </w:tr>
      <w:tr w:rsidR="00C10226" w:rsidRPr="00B106AA" w14:paraId="5F763912" w14:textId="77777777" w:rsidTr="00460017">
        <w:trPr>
          <w:trHeight w:val="300"/>
        </w:trPr>
        <w:tc>
          <w:tcPr>
            <w:tcW w:w="827" w:type="dxa"/>
            <w:tcBorders>
              <w:top w:val="nil"/>
              <w:left w:val="single" w:sz="4" w:space="0" w:color="auto"/>
              <w:bottom w:val="single" w:sz="4" w:space="0" w:color="auto"/>
              <w:right w:val="single" w:sz="4" w:space="0" w:color="auto"/>
            </w:tcBorders>
            <w:shd w:val="clear" w:color="auto" w:fill="auto"/>
            <w:noWrap/>
            <w:vAlign w:val="bottom"/>
            <w:hideMark/>
          </w:tcPr>
          <w:p w14:paraId="2D0C52F5" w14:textId="77777777" w:rsidR="00C10226" w:rsidRPr="00B106AA" w:rsidRDefault="00C10226" w:rsidP="00460017">
            <w:pPr>
              <w:widowControl/>
              <w:autoSpaceDE/>
              <w:autoSpaceDN/>
              <w:jc w:val="center"/>
              <w:rPr>
                <w:color w:val="000000"/>
                <w:lang w:val="en-IN" w:eastAsia="en-IN" w:bidi="ar-SA"/>
              </w:rPr>
            </w:pPr>
            <w:r w:rsidRPr="00B106AA">
              <w:rPr>
                <w:color w:val="000000"/>
                <w:lang w:val="en-IN" w:eastAsia="en-IN" w:bidi="ar-SA"/>
              </w:rPr>
              <w:t>2</w:t>
            </w:r>
          </w:p>
        </w:tc>
        <w:tc>
          <w:tcPr>
            <w:tcW w:w="3993" w:type="dxa"/>
            <w:tcBorders>
              <w:top w:val="nil"/>
              <w:left w:val="nil"/>
              <w:bottom w:val="single" w:sz="4" w:space="0" w:color="auto"/>
              <w:right w:val="single" w:sz="4" w:space="0" w:color="auto"/>
            </w:tcBorders>
            <w:shd w:val="clear" w:color="auto" w:fill="auto"/>
            <w:noWrap/>
            <w:vAlign w:val="bottom"/>
            <w:hideMark/>
          </w:tcPr>
          <w:p w14:paraId="4CD75393" w14:textId="77777777" w:rsidR="00C10226" w:rsidRPr="00B106AA" w:rsidRDefault="00C10226" w:rsidP="00460017">
            <w:pPr>
              <w:widowControl/>
              <w:autoSpaceDE/>
              <w:autoSpaceDN/>
              <w:rPr>
                <w:color w:val="000000"/>
                <w:lang w:val="en-IN" w:eastAsia="en-IN" w:bidi="ar-SA"/>
              </w:rPr>
            </w:pPr>
            <w:r w:rsidRPr="00B106AA">
              <w:rPr>
                <w:color w:val="000000"/>
                <w:lang w:val="en-IN" w:eastAsia="en-IN" w:bidi="ar-SA"/>
              </w:rPr>
              <w:t>Power Back Up Charges</w:t>
            </w:r>
          </w:p>
        </w:tc>
        <w:tc>
          <w:tcPr>
            <w:tcW w:w="4205" w:type="dxa"/>
            <w:tcBorders>
              <w:top w:val="nil"/>
              <w:left w:val="nil"/>
              <w:bottom w:val="single" w:sz="4" w:space="0" w:color="auto"/>
              <w:right w:val="single" w:sz="4" w:space="0" w:color="auto"/>
            </w:tcBorders>
            <w:shd w:val="clear" w:color="auto" w:fill="auto"/>
            <w:noWrap/>
            <w:vAlign w:val="bottom"/>
            <w:hideMark/>
          </w:tcPr>
          <w:p w14:paraId="7BAE0EAF" w14:textId="77777777" w:rsidR="00C10226" w:rsidRPr="00B106AA" w:rsidRDefault="00C10226" w:rsidP="00460017">
            <w:pPr>
              <w:widowControl/>
              <w:autoSpaceDE/>
              <w:autoSpaceDN/>
              <w:rPr>
                <w:color w:val="000000"/>
                <w:lang w:val="en-IN" w:eastAsia="en-IN" w:bidi="ar-SA"/>
              </w:rPr>
            </w:pPr>
            <w:r w:rsidRPr="00B106AA">
              <w:rPr>
                <w:color w:val="000000"/>
                <w:lang w:val="en-IN" w:eastAsia="en-IN" w:bidi="ar-SA"/>
              </w:rPr>
              <w:t>Rs …….…per sq.mtr/sq.ft.</w:t>
            </w:r>
          </w:p>
        </w:tc>
      </w:tr>
      <w:tr w:rsidR="00C10226" w:rsidRPr="00B106AA" w14:paraId="5605985B" w14:textId="77777777" w:rsidTr="00460017">
        <w:trPr>
          <w:trHeight w:val="315"/>
        </w:trPr>
        <w:tc>
          <w:tcPr>
            <w:tcW w:w="827" w:type="dxa"/>
            <w:tcBorders>
              <w:top w:val="nil"/>
              <w:left w:val="single" w:sz="4" w:space="0" w:color="auto"/>
              <w:bottom w:val="single" w:sz="4" w:space="0" w:color="auto"/>
              <w:right w:val="single" w:sz="4" w:space="0" w:color="auto"/>
            </w:tcBorders>
            <w:shd w:val="clear" w:color="auto" w:fill="auto"/>
            <w:noWrap/>
            <w:vAlign w:val="bottom"/>
          </w:tcPr>
          <w:p w14:paraId="55785E26" w14:textId="77777777" w:rsidR="00C10226" w:rsidRPr="00B106AA" w:rsidRDefault="00C10226" w:rsidP="00460017">
            <w:pPr>
              <w:widowControl/>
              <w:autoSpaceDE/>
              <w:autoSpaceDN/>
              <w:jc w:val="center"/>
              <w:rPr>
                <w:color w:val="000000"/>
                <w:lang w:val="en-IN" w:eastAsia="en-IN" w:bidi="ar-SA"/>
              </w:rPr>
            </w:pPr>
          </w:p>
        </w:tc>
        <w:tc>
          <w:tcPr>
            <w:tcW w:w="3993" w:type="dxa"/>
            <w:tcBorders>
              <w:top w:val="nil"/>
              <w:left w:val="nil"/>
              <w:bottom w:val="single" w:sz="4" w:space="0" w:color="auto"/>
              <w:right w:val="single" w:sz="4" w:space="0" w:color="auto"/>
            </w:tcBorders>
            <w:shd w:val="clear" w:color="auto" w:fill="auto"/>
            <w:noWrap/>
            <w:vAlign w:val="bottom"/>
          </w:tcPr>
          <w:p w14:paraId="05C0C641" w14:textId="77777777" w:rsidR="00C10226" w:rsidRPr="00B106AA" w:rsidRDefault="00C10226" w:rsidP="00460017">
            <w:pPr>
              <w:widowControl/>
              <w:autoSpaceDE/>
              <w:autoSpaceDN/>
              <w:rPr>
                <w:color w:val="000000"/>
                <w:lang w:val="en-IN" w:eastAsia="en-IN" w:bidi="ar-SA"/>
              </w:rPr>
            </w:pPr>
          </w:p>
        </w:tc>
        <w:tc>
          <w:tcPr>
            <w:tcW w:w="4205" w:type="dxa"/>
            <w:tcBorders>
              <w:top w:val="nil"/>
              <w:left w:val="nil"/>
              <w:bottom w:val="single" w:sz="4" w:space="0" w:color="auto"/>
              <w:right w:val="single" w:sz="4" w:space="0" w:color="auto"/>
            </w:tcBorders>
            <w:shd w:val="clear" w:color="auto" w:fill="auto"/>
            <w:noWrap/>
            <w:vAlign w:val="bottom"/>
          </w:tcPr>
          <w:p w14:paraId="4F82550C" w14:textId="77777777" w:rsidR="00C10226" w:rsidRPr="00B106AA" w:rsidRDefault="00C10226" w:rsidP="00460017">
            <w:pPr>
              <w:widowControl/>
              <w:autoSpaceDE/>
              <w:autoSpaceDN/>
              <w:rPr>
                <w:color w:val="000000"/>
                <w:lang w:val="en-IN" w:eastAsia="en-IN" w:bidi="ar-SA"/>
              </w:rPr>
            </w:pPr>
          </w:p>
        </w:tc>
      </w:tr>
    </w:tbl>
    <w:p w14:paraId="2FB2C396" w14:textId="77777777" w:rsidR="00C10226" w:rsidRPr="00B106AA" w:rsidRDefault="00C10226" w:rsidP="00C10226">
      <w:pPr>
        <w:widowControl/>
        <w:shd w:val="clear" w:color="auto" w:fill="FFFFFF"/>
        <w:autoSpaceDE/>
        <w:autoSpaceDN/>
        <w:contextualSpacing/>
        <w:rPr>
          <w:b/>
          <w:bCs/>
          <w:color w:val="201F1E"/>
          <w:bdr w:val="none" w:sz="0" w:space="0" w:color="auto" w:frame="1"/>
        </w:rPr>
      </w:pPr>
    </w:p>
    <w:p w14:paraId="780613E0" w14:textId="77777777" w:rsidR="00C10226" w:rsidRPr="00B106AA" w:rsidRDefault="00C10226" w:rsidP="00C10226">
      <w:pPr>
        <w:widowControl/>
        <w:shd w:val="clear" w:color="auto" w:fill="FFFFFF"/>
        <w:autoSpaceDE/>
        <w:autoSpaceDN/>
        <w:contextualSpacing/>
        <w:rPr>
          <w:b/>
          <w:bCs/>
          <w:color w:val="201F1E"/>
          <w:bdr w:val="none" w:sz="0" w:space="0" w:color="auto" w:frame="1"/>
        </w:rPr>
      </w:pPr>
    </w:p>
    <w:p w14:paraId="1C357608" w14:textId="77777777" w:rsidR="00C10226" w:rsidRPr="00B106AA" w:rsidRDefault="00C10226" w:rsidP="00C10226">
      <w:pPr>
        <w:ind w:right="20"/>
        <w:jc w:val="both"/>
      </w:pPr>
      <w:r w:rsidRPr="00B106AA">
        <w:t>Note :</w:t>
      </w:r>
    </w:p>
    <w:p w14:paraId="49FDDBE9" w14:textId="77777777" w:rsidR="00C10226" w:rsidRPr="00B106AA" w:rsidRDefault="00C10226" w:rsidP="00C10226">
      <w:pPr>
        <w:ind w:right="20"/>
        <w:jc w:val="both"/>
      </w:pPr>
    </w:p>
    <w:p w14:paraId="2AEA4CAB" w14:textId="77777777" w:rsidR="00C10226" w:rsidRPr="00B106AA" w:rsidRDefault="00C10226" w:rsidP="00C10226">
      <w:pPr>
        <w:widowControl/>
        <w:shd w:val="clear" w:color="auto" w:fill="FFFFFF"/>
        <w:autoSpaceDE/>
        <w:autoSpaceDN/>
        <w:contextualSpacing/>
        <w:jc w:val="both"/>
      </w:pPr>
      <w:r w:rsidRPr="00B106AA">
        <w:t>*The Total Consideration Value includes Taxes (GST and Cess or any other taxes/fees/charges/levies etc. which may be levied, in connection with the development/construction of the Project paid/payable by the Promoter up to the date of handing over the possession of the Independent Floor Residence for residential usage (as the case may be) along with Car Parking to the Allottee(s) or the competent authority, as the case may be, after obtaining the necessary approvals from the Competent Authority for the purposes of such possession. Provided that, in case there is any change/modification in the taxes/charges/ fees/levies etc., the subsequent amount payable by the Allottee(s) to the Promoter shall be increased/decreased based on such change/modification.</w:t>
      </w:r>
    </w:p>
    <w:p w14:paraId="798BF97C" w14:textId="77777777" w:rsidR="00C10226" w:rsidRPr="00B106AA" w:rsidRDefault="00C10226" w:rsidP="00C10226">
      <w:pPr>
        <w:widowControl/>
        <w:shd w:val="clear" w:color="auto" w:fill="FFFFFF"/>
        <w:autoSpaceDE/>
        <w:autoSpaceDN/>
        <w:contextualSpacing/>
        <w:jc w:val="both"/>
        <w:rPr>
          <w:b/>
          <w:bCs/>
          <w:color w:val="201F1E"/>
          <w:bdr w:val="none" w:sz="0" w:space="0" w:color="auto" w:frame="1"/>
        </w:rPr>
      </w:pPr>
    </w:p>
    <w:p w14:paraId="09EF0130" w14:textId="6218B397" w:rsidR="00C10226" w:rsidRPr="00B106AA" w:rsidDel="00B106AA" w:rsidRDefault="00C10226" w:rsidP="00C10226">
      <w:pPr>
        <w:widowControl/>
        <w:autoSpaceDE/>
        <w:autoSpaceDN/>
        <w:spacing w:after="200" w:line="276" w:lineRule="auto"/>
        <w:ind w:left="2880" w:firstLine="720"/>
        <w:rPr>
          <w:del w:id="77" w:author="Vinit Jain" w:date="2021-12-02T12:30:00Z"/>
          <w:b/>
          <w:bCs/>
          <w:color w:val="201F1E"/>
          <w:bdr w:val="none" w:sz="0" w:space="0" w:color="auto" w:frame="1"/>
        </w:rPr>
      </w:pPr>
    </w:p>
    <w:p w14:paraId="589829BC" w14:textId="0061BACB" w:rsidR="00B106AA" w:rsidRPr="00B106AA" w:rsidDel="00B106AA" w:rsidRDefault="00B106AA" w:rsidP="00C10226">
      <w:pPr>
        <w:widowControl/>
        <w:autoSpaceDE/>
        <w:autoSpaceDN/>
        <w:spacing w:after="200" w:line="276" w:lineRule="auto"/>
        <w:ind w:left="2880" w:firstLine="720"/>
        <w:rPr>
          <w:del w:id="78" w:author="Vinit Jain" w:date="2021-12-02T12:30:00Z"/>
          <w:b/>
          <w:bCs/>
          <w:color w:val="201F1E"/>
          <w:bdr w:val="none" w:sz="0" w:space="0" w:color="auto" w:frame="1"/>
        </w:rPr>
      </w:pPr>
    </w:p>
    <w:p w14:paraId="63928C18" w14:textId="77777777" w:rsidR="00C10226" w:rsidRPr="00B106AA" w:rsidRDefault="00C10226" w:rsidP="00C10226">
      <w:pPr>
        <w:widowControl/>
        <w:autoSpaceDE/>
        <w:autoSpaceDN/>
        <w:spacing w:after="200" w:line="276" w:lineRule="auto"/>
        <w:ind w:left="2880" w:firstLine="720"/>
        <w:rPr>
          <w:b/>
          <w:bCs/>
          <w:color w:val="201F1E"/>
          <w:bdr w:val="none" w:sz="0" w:space="0" w:color="auto" w:frame="1"/>
        </w:rPr>
      </w:pPr>
      <w:r w:rsidRPr="00B106AA">
        <w:rPr>
          <w:b/>
          <w:bCs/>
          <w:color w:val="201F1E"/>
          <w:bdr w:val="none" w:sz="0" w:space="0" w:color="auto" w:frame="1"/>
        </w:rPr>
        <w:t>Payment Plan</w:t>
      </w:r>
    </w:p>
    <w:p w14:paraId="1BE68C0C" w14:textId="77777777" w:rsidR="00606650" w:rsidRPr="00B106AA" w:rsidRDefault="00606650" w:rsidP="00771734">
      <w:pPr>
        <w:pStyle w:val="Heading1"/>
        <w:ind w:left="720" w:hanging="720"/>
        <w:jc w:val="center"/>
        <w:rPr>
          <w:sz w:val="22"/>
          <w:szCs w:val="22"/>
        </w:rPr>
      </w:pPr>
    </w:p>
    <w:p w14:paraId="370D42BF" w14:textId="77777777" w:rsidR="00801080" w:rsidRPr="00B106AA" w:rsidRDefault="00801080" w:rsidP="00771734">
      <w:pPr>
        <w:pStyle w:val="Heading1"/>
        <w:ind w:left="720" w:hanging="720"/>
        <w:jc w:val="center"/>
        <w:rPr>
          <w:sz w:val="22"/>
          <w:szCs w:val="22"/>
          <w:u w:val="single"/>
        </w:rPr>
      </w:pPr>
    </w:p>
    <w:p w14:paraId="12C65ED9" w14:textId="77777777" w:rsidR="00801080" w:rsidRPr="00B106AA" w:rsidRDefault="00801080" w:rsidP="00771734">
      <w:pPr>
        <w:pStyle w:val="Heading1"/>
        <w:ind w:left="720" w:hanging="720"/>
        <w:jc w:val="center"/>
        <w:rPr>
          <w:sz w:val="22"/>
          <w:szCs w:val="22"/>
          <w:u w:val="single"/>
        </w:rPr>
      </w:pPr>
    </w:p>
    <w:p w14:paraId="5F316CEB" w14:textId="77777777" w:rsidR="00801080" w:rsidRPr="00B106AA" w:rsidRDefault="00801080" w:rsidP="00771734">
      <w:pPr>
        <w:pStyle w:val="Heading1"/>
        <w:ind w:left="720" w:hanging="720"/>
        <w:jc w:val="center"/>
        <w:rPr>
          <w:sz w:val="22"/>
          <w:szCs w:val="22"/>
          <w:u w:val="single"/>
        </w:rPr>
      </w:pPr>
    </w:p>
    <w:p w14:paraId="062C5528" w14:textId="77777777" w:rsidR="00801080" w:rsidRPr="00B106AA" w:rsidRDefault="00801080" w:rsidP="00771734">
      <w:pPr>
        <w:pStyle w:val="Heading1"/>
        <w:ind w:left="720" w:hanging="720"/>
        <w:jc w:val="center"/>
        <w:rPr>
          <w:sz w:val="22"/>
          <w:szCs w:val="22"/>
          <w:u w:val="single"/>
        </w:rPr>
      </w:pPr>
    </w:p>
    <w:p w14:paraId="6DCB9494" w14:textId="77777777" w:rsidR="00801080" w:rsidRPr="00B106AA" w:rsidRDefault="00801080" w:rsidP="00771734">
      <w:pPr>
        <w:pStyle w:val="Heading1"/>
        <w:ind w:left="720" w:hanging="720"/>
        <w:jc w:val="center"/>
        <w:rPr>
          <w:sz w:val="22"/>
          <w:szCs w:val="22"/>
          <w:u w:val="single"/>
        </w:rPr>
      </w:pPr>
    </w:p>
    <w:p w14:paraId="360FE2AF" w14:textId="77777777" w:rsidR="00801080" w:rsidRPr="00B106AA" w:rsidRDefault="00801080" w:rsidP="00771734">
      <w:pPr>
        <w:pStyle w:val="Heading1"/>
        <w:ind w:left="720" w:hanging="720"/>
        <w:jc w:val="center"/>
        <w:rPr>
          <w:sz w:val="22"/>
          <w:szCs w:val="22"/>
          <w:u w:val="single"/>
        </w:rPr>
      </w:pPr>
    </w:p>
    <w:p w14:paraId="1A78233A" w14:textId="77777777" w:rsidR="00801080" w:rsidRPr="00B106AA" w:rsidRDefault="00801080" w:rsidP="00771734">
      <w:pPr>
        <w:pStyle w:val="Heading1"/>
        <w:ind w:left="720" w:hanging="720"/>
        <w:jc w:val="center"/>
        <w:rPr>
          <w:sz w:val="22"/>
          <w:szCs w:val="22"/>
          <w:u w:val="single"/>
        </w:rPr>
      </w:pPr>
    </w:p>
    <w:p w14:paraId="0DEC1EC5" w14:textId="77777777" w:rsidR="00801080" w:rsidRPr="00B106AA" w:rsidRDefault="00801080" w:rsidP="00771734">
      <w:pPr>
        <w:pStyle w:val="Heading1"/>
        <w:ind w:left="720" w:hanging="720"/>
        <w:jc w:val="center"/>
        <w:rPr>
          <w:sz w:val="22"/>
          <w:szCs w:val="22"/>
          <w:u w:val="single"/>
        </w:rPr>
      </w:pPr>
    </w:p>
    <w:p w14:paraId="366535F9" w14:textId="77777777" w:rsidR="00801080" w:rsidRPr="00B106AA" w:rsidRDefault="00801080" w:rsidP="00771734">
      <w:pPr>
        <w:pStyle w:val="Heading1"/>
        <w:ind w:left="720" w:hanging="720"/>
        <w:jc w:val="center"/>
        <w:rPr>
          <w:sz w:val="22"/>
          <w:szCs w:val="22"/>
          <w:u w:val="single"/>
        </w:rPr>
      </w:pPr>
    </w:p>
    <w:p w14:paraId="63D45318" w14:textId="77777777" w:rsidR="00801080" w:rsidRPr="00B106AA" w:rsidRDefault="00801080" w:rsidP="00771734">
      <w:pPr>
        <w:pStyle w:val="Heading1"/>
        <w:ind w:left="720" w:hanging="720"/>
        <w:jc w:val="center"/>
        <w:rPr>
          <w:sz w:val="22"/>
          <w:szCs w:val="22"/>
          <w:u w:val="single"/>
        </w:rPr>
      </w:pPr>
    </w:p>
    <w:p w14:paraId="63849E0D" w14:textId="77777777" w:rsidR="00801080" w:rsidRPr="00B106AA" w:rsidRDefault="00801080" w:rsidP="00771734">
      <w:pPr>
        <w:pStyle w:val="Heading1"/>
        <w:ind w:left="720" w:hanging="720"/>
        <w:jc w:val="center"/>
        <w:rPr>
          <w:sz w:val="22"/>
          <w:szCs w:val="22"/>
          <w:u w:val="single"/>
        </w:rPr>
      </w:pPr>
    </w:p>
    <w:p w14:paraId="71B04CDC" w14:textId="77777777" w:rsidR="00801080" w:rsidRPr="00B106AA" w:rsidRDefault="00801080" w:rsidP="00771734">
      <w:pPr>
        <w:pStyle w:val="Heading1"/>
        <w:ind w:left="720" w:hanging="720"/>
        <w:jc w:val="center"/>
        <w:rPr>
          <w:sz w:val="22"/>
          <w:szCs w:val="22"/>
          <w:u w:val="single"/>
        </w:rPr>
      </w:pPr>
    </w:p>
    <w:p w14:paraId="13818298" w14:textId="77777777" w:rsidR="00801080" w:rsidRPr="00B106AA" w:rsidRDefault="00801080" w:rsidP="00771734">
      <w:pPr>
        <w:pStyle w:val="Heading1"/>
        <w:ind w:left="720" w:hanging="720"/>
        <w:jc w:val="center"/>
        <w:rPr>
          <w:sz w:val="22"/>
          <w:szCs w:val="22"/>
          <w:u w:val="single"/>
        </w:rPr>
      </w:pPr>
    </w:p>
    <w:p w14:paraId="6A7BBFA2" w14:textId="77777777" w:rsidR="00801080" w:rsidRPr="00B106AA" w:rsidRDefault="00801080" w:rsidP="00771734">
      <w:pPr>
        <w:pStyle w:val="Heading1"/>
        <w:ind w:left="720" w:hanging="720"/>
        <w:jc w:val="center"/>
        <w:rPr>
          <w:sz w:val="22"/>
          <w:szCs w:val="22"/>
          <w:u w:val="single"/>
        </w:rPr>
      </w:pPr>
    </w:p>
    <w:p w14:paraId="28738F75" w14:textId="77777777" w:rsidR="00801080" w:rsidRPr="00B106AA" w:rsidRDefault="00801080" w:rsidP="00771734">
      <w:pPr>
        <w:pStyle w:val="Heading1"/>
        <w:ind w:left="720" w:hanging="720"/>
        <w:jc w:val="center"/>
        <w:rPr>
          <w:sz w:val="22"/>
          <w:szCs w:val="22"/>
          <w:u w:val="single"/>
        </w:rPr>
      </w:pPr>
    </w:p>
    <w:p w14:paraId="74533AAA" w14:textId="77777777" w:rsidR="00801080" w:rsidRPr="00B106AA" w:rsidRDefault="00801080" w:rsidP="00771734">
      <w:pPr>
        <w:pStyle w:val="Heading1"/>
        <w:ind w:left="720" w:hanging="720"/>
        <w:jc w:val="center"/>
        <w:rPr>
          <w:sz w:val="22"/>
          <w:szCs w:val="22"/>
          <w:u w:val="single"/>
        </w:rPr>
      </w:pPr>
    </w:p>
    <w:p w14:paraId="37FE90AE" w14:textId="77777777" w:rsidR="00801080" w:rsidRPr="00B106AA" w:rsidRDefault="00801080" w:rsidP="00771734">
      <w:pPr>
        <w:pStyle w:val="Heading1"/>
        <w:ind w:left="720" w:hanging="720"/>
        <w:jc w:val="center"/>
        <w:rPr>
          <w:sz w:val="22"/>
          <w:szCs w:val="22"/>
          <w:u w:val="single"/>
        </w:rPr>
      </w:pPr>
    </w:p>
    <w:p w14:paraId="3C01460B" w14:textId="77777777" w:rsidR="00801080" w:rsidRPr="00B106AA" w:rsidRDefault="00801080" w:rsidP="00771734">
      <w:pPr>
        <w:pStyle w:val="Heading1"/>
        <w:ind w:left="720" w:hanging="720"/>
        <w:jc w:val="center"/>
        <w:rPr>
          <w:sz w:val="22"/>
          <w:szCs w:val="22"/>
          <w:u w:val="single"/>
        </w:rPr>
      </w:pPr>
    </w:p>
    <w:p w14:paraId="17E8DDE1" w14:textId="77777777" w:rsidR="00801080" w:rsidRPr="00B106AA" w:rsidRDefault="00801080" w:rsidP="00771734">
      <w:pPr>
        <w:pStyle w:val="Heading1"/>
        <w:ind w:left="720" w:hanging="720"/>
        <w:jc w:val="center"/>
        <w:rPr>
          <w:sz w:val="22"/>
          <w:szCs w:val="22"/>
          <w:u w:val="single"/>
        </w:rPr>
      </w:pPr>
    </w:p>
    <w:p w14:paraId="5B94B7F6" w14:textId="77777777" w:rsidR="00801080" w:rsidRPr="00B106AA" w:rsidRDefault="00801080" w:rsidP="00771734">
      <w:pPr>
        <w:pStyle w:val="Heading1"/>
        <w:ind w:left="720" w:hanging="720"/>
        <w:jc w:val="center"/>
        <w:rPr>
          <w:sz w:val="22"/>
          <w:szCs w:val="22"/>
          <w:u w:val="single"/>
        </w:rPr>
      </w:pPr>
    </w:p>
    <w:p w14:paraId="73622D2F" w14:textId="77777777" w:rsidR="00801080" w:rsidRPr="00B106AA" w:rsidRDefault="00801080" w:rsidP="00771734">
      <w:pPr>
        <w:pStyle w:val="Heading1"/>
        <w:ind w:left="720" w:hanging="720"/>
        <w:jc w:val="center"/>
        <w:rPr>
          <w:sz w:val="22"/>
          <w:szCs w:val="22"/>
          <w:u w:val="single"/>
        </w:rPr>
      </w:pPr>
    </w:p>
    <w:p w14:paraId="186C5598" w14:textId="0742DA36" w:rsidR="00801080" w:rsidRPr="00B106AA" w:rsidDel="00B106AA" w:rsidRDefault="00801080" w:rsidP="00771734">
      <w:pPr>
        <w:pStyle w:val="Heading1"/>
        <w:ind w:left="720" w:hanging="720"/>
        <w:jc w:val="center"/>
        <w:rPr>
          <w:del w:id="79" w:author="Vinit Jain" w:date="2021-12-02T12:30:00Z"/>
          <w:sz w:val="22"/>
          <w:szCs w:val="22"/>
          <w:u w:val="single"/>
        </w:rPr>
      </w:pPr>
    </w:p>
    <w:p w14:paraId="0F1C62E4" w14:textId="2ABA0C61" w:rsidR="00801080" w:rsidRPr="00B106AA" w:rsidDel="00B106AA" w:rsidRDefault="00801080" w:rsidP="00771734">
      <w:pPr>
        <w:pStyle w:val="Heading1"/>
        <w:ind w:left="720" w:hanging="720"/>
        <w:jc w:val="center"/>
        <w:rPr>
          <w:del w:id="80" w:author="Vinit Jain" w:date="2021-12-02T12:30:00Z"/>
          <w:sz w:val="22"/>
          <w:szCs w:val="22"/>
          <w:u w:val="single"/>
        </w:rPr>
      </w:pPr>
    </w:p>
    <w:p w14:paraId="4F0A80EC" w14:textId="3E79B902" w:rsidR="00801080" w:rsidRPr="00B106AA" w:rsidDel="00B106AA" w:rsidRDefault="00801080" w:rsidP="00771734">
      <w:pPr>
        <w:pStyle w:val="Heading1"/>
        <w:ind w:left="720" w:hanging="720"/>
        <w:jc w:val="center"/>
        <w:rPr>
          <w:del w:id="81" w:author="Vinit Jain" w:date="2021-12-02T12:30:00Z"/>
          <w:sz w:val="22"/>
          <w:szCs w:val="22"/>
          <w:u w:val="single"/>
        </w:rPr>
      </w:pPr>
    </w:p>
    <w:p w14:paraId="6100AB22" w14:textId="5EBB5E69" w:rsidR="00801080" w:rsidRPr="00B106AA" w:rsidDel="00B106AA" w:rsidRDefault="00801080" w:rsidP="00771734">
      <w:pPr>
        <w:pStyle w:val="Heading1"/>
        <w:ind w:left="720" w:hanging="720"/>
        <w:jc w:val="center"/>
        <w:rPr>
          <w:del w:id="82" w:author="Vinit Jain" w:date="2021-12-02T12:30:00Z"/>
          <w:sz w:val="22"/>
          <w:szCs w:val="22"/>
          <w:u w:val="single"/>
        </w:rPr>
      </w:pPr>
    </w:p>
    <w:p w14:paraId="71B2298A" w14:textId="5521D66F" w:rsidR="00801080" w:rsidRPr="00B106AA" w:rsidDel="00B106AA" w:rsidRDefault="00801080" w:rsidP="00771734">
      <w:pPr>
        <w:pStyle w:val="Heading1"/>
        <w:ind w:left="720" w:hanging="720"/>
        <w:jc w:val="center"/>
        <w:rPr>
          <w:del w:id="83" w:author="Vinit Jain" w:date="2021-12-02T12:30:00Z"/>
          <w:sz w:val="22"/>
          <w:szCs w:val="22"/>
          <w:u w:val="single"/>
        </w:rPr>
      </w:pPr>
    </w:p>
    <w:p w14:paraId="5AF08C71" w14:textId="0E2C3692" w:rsidR="00801080" w:rsidRPr="00B106AA" w:rsidDel="00B106AA" w:rsidRDefault="00801080" w:rsidP="00771734">
      <w:pPr>
        <w:pStyle w:val="Heading1"/>
        <w:ind w:left="720" w:hanging="720"/>
        <w:jc w:val="center"/>
        <w:rPr>
          <w:del w:id="84" w:author="Vinit Jain" w:date="2021-12-02T12:30:00Z"/>
          <w:sz w:val="22"/>
          <w:szCs w:val="22"/>
          <w:u w:val="single"/>
        </w:rPr>
      </w:pPr>
    </w:p>
    <w:p w14:paraId="5948A7E3" w14:textId="51363523" w:rsidR="00801080" w:rsidRPr="00B106AA" w:rsidDel="00B106AA" w:rsidRDefault="00801080" w:rsidP="00771734">
      <w:pPr>
        <w:pStyle w:val="Heading1"/>
        <w:ind w:left="720" w:hanging="720"/>
        <w:jc w:val="center"/>
        <w:rPr>
          <w:del w:id="85" w:author="Vinit Jain" w:date="2021-12-02T12:30:00Z"/>
          <w:sz w:val="22"/>
          <w:szCs w:val="22"/>
          <w:u w:val="single"/>
        </w:rPr>
      </w:pPr>
    </w:p>
    <w:p w14:paraId="535D8B53" w14:textId="27A15F1A" w:rsidR="00801080" w:rsidRPr="00B106AA" w:rsidDel="00B106AA" w:rsidRDefault="00801080" w:rsidP="00771734">
      <w:pPr>
        <w:pStyle w:val="Heading1"/>
        <w:ind w:left="720" w:hanging="720"/>
        <w:jc w:val="center"/>
        <w:rPr>
          <w:del w:id="86" w:author="Vinit Jain" w:date="2021-12-02T12:30:00Z"/>
          <w:sz w:val="22"/>
          <w:szCs w:val="22"/>
          <w:u w:val="single"/>
        </w:rPr>
      </w:pPr>
    </w:p>
    <w:p w14:paraId="46B6E384" w14:textId="74CA24AF" w:rsidR="00801080" w:rsidRPr="00B106AA" w:rsidDel="00B106AA" w:rsidRDefault="00801080" w:rsidP="00771734">
      <w:pPr>
        <w:pStyle w:val="Heading1"/>
        <w:ind w:left="720" w:hanging="720"/>
        <w:jc w:val="center"/>
        <w:rPr>
          <w:del w:id="87" w:author="Vinit Jain" w:date="2021-12-02T12:30:00Z"/>
          <w:sz w:val="22"/>
          <w:szCs w:val="22"/>
          <w:u w:val="single"/>
        </w:rPr>
      </w:pPr>
    </w:p>
    <w:p w14:paraId="71431C29" w14:textId="09EE4F47" w:rsidR="00801080" w:rsidRPr="00B106AA" w:rsidDel="00B106AA" w:rsidRDefault="00801080" w:rsidP="00771734">
      <w:pPr>
        <w:pStyle w:val="Heading1"/>
        <w:ind w:left="720" w:hanging="720"/>
        <w:jc w:val="center"/>
        <w:rPr>
          <w:del w:id="88" w:author="Vinit Jain" w:date="2021-12-02T12:30:00Z"/>
          <w:sz w:val="22"/>
          <w:szCs w:val="22"/>
          <w:u w:val="single"/>
        </w:rPr>
      </w:pPr>
    </w:p>
    <w:p w14:paraId="369C4F99" w14:textId="16641A75" w:rsidR="00801080" w:rsidRPr="00B106AA" w:rsidDel="00B106AA" w:rsidRDefault="00801080" w:rsidP="00771734">
      <w:pPr>
        <w:pStyle w:val="Heading1"/>
        <w:ind w:left="720" w:hanging="720"/>
        <w:jc w:val="center"/>
        <w:rPr>
          <w:del w:id="89" w:author="Vinit Jain" w:date="2021-12-02T12:30:00Z"/>
          <w:sz w:val="22"/>
          <w:szCs w:val="22"/>
          <w:u w:val="single"/>
        </w:rPr>
      </w:pPr>
    </w:p>
    <w:p w14:paraId="25A6806B" w14:textId="1957AECE" w:rsidR="00801080" w:rsidRPr="00B106AA" w:rsidDel="00B106AA" w:rsidRDefault="00801080" w:rsidP="00771734">
      <w:pPr>
        <w:pStyle w:val="Heading1"/>
        <w:ind w:left="720" w:hanging="720"/>
        <w:jc w:val="center"/>
        <w:rPr>
          <w:del w:id="90" w:author="Vinit Jain" w:date="2021-12-02T12:30:00Z"/>
          <w:sz w:val="22"/>
          <w:szCs w:val="22"/>
          <w:u w:val="single"/>
        </w:rPr>
      </w:pPr>
    </w:p>
    <w:p w14:paraId="7F99488E" w14:textId="53D9E66F" w:rsidR="00801080" w:rsidRPr="00B106AA" w:rsidDel="00B106AA" w:rsidRDefault="00801080" w:rsidP="00771734">
      <w:pPr>
        <w:pStyle w:val="Heading1"/>
        <w:ind w:left="720" w:hanging="720"/>
        <w:jc w:val="center"/>
        <w:rPr>
          <w:del w:id="91" w:author="Vinit Jain" w:date="2021-12-02T12:30:00Z"/>
          <w:sz w:val="22"/>
          <w:szCs w:val="22"/>
          <w:u w:val="single"/>
        </w:rPr>
      </w:pPr>
    </w:p>
    <w:p w14:paraId="36817EED" w14:textId="77777777" w:rsidR="00570CEB" w:rsidRPr="00B106AA" w:rsidRDefault="00570CEB" w:rsidP="00771734">
      <w:pPr>
        <w:pStyle w:val="Heading1"/>
        <w:ind w:left="720" w:hanging="720"/>
        <w:jc w:val="center"/>
        <w:rPr>
          <w:sz w:val="22"/>
          <w:szCs w:val="22"/>
          <w:u w:val="single"/>
        </w:rPr>
      </w:pPr>
      <w:bookmarkStart w:id="92" w:name="_GoBack"/>
      <w:bookmarkEnd w:id="92"/>
    </w:p>
    <w:p w14:paraId="20EF1002" w14:textId="77777777" w:rsidR="00570CEB" w:rsidRPr="00B106AA" w:rsidRDefault="00570CEB" w:rsidP="00771734">
      <w:pPr>
        <w:pStyle w:val="Heading1"/>
        <w:ind w:left="720" w:hanging="720"/>
        <w:jc w:val="center"/>
        <w:rPr>
          <w:sz w:val="22"/>
          <w:szCs w:val="22"/>
          <w:u w:val="single"/>
        </w:rPr>
      </w:pPr>
    </w:p>
    <w:p w14:paraId="0E45E243" w14:textId="77777777" w:rsidR="00570CEB" w:rsidRPr="00B106AA" w:rsidRDefault="00570CEB" w:rsidP="00771734">
      <w:pPr>
        <w:pStyle w:val="Heading1"/>
        <w:ind w:left="720" w:hanging="720"/>
        <w:jc w:val="center"/>
        <w:rPr>
          <w:sz w:val="22"/>
          <w:szCs w:val="22"/>
          <w:u w:val="single"/>
        </w:rPr>
      </w:pPr>
    </w:p>
    <w:p w14:paraId="2A05ED66" w14:textId="77777777" w:rsidR="00684AAE" w:rsidRPr="00B106AA" w:rsidRDefault="00684AAE" w:rsidP="00771734">
      <w:pPr>
        <w:pStyle w:val="Heading1"/>
        <w:ind w:left="720" w:hanging="720"/>
        <w:jc w:val="center"/>
        <w:rPr>
          <w:sz w:val="22"/>
          <w:szCs w:val="22"/>
          <w:u w:val="single"/>
        </w:rPr>
      </w:pPr>
      <w:r w:rsidRPr="00B106AA">
        <w:rPr>
          <w:sz w:val="22"/>
          <w:szCs w:val="22"/>
          <w:u w:val="single"/>
        </w:rPr>
        <w:t>SCHEDULE-V</w:t>
      </w:r>
      <w:r w:rsidR="00397D0C" w:rsidRPr="00B106AA">
        <w:rPr>
          <w:sz w:val="22"/>
          <w:szCs w:val="22"/>
          <w:u w:val="single"/>
        </w:rPr>
        <w:t>I</w:t>
      </w:r>
    </w:p>
    <w:p w14:paraId="4071195A" w14:textId="77777777" w:rsidR="00684AAE" w:rsidRPr="00B106AA" w:rsidRDefault="00684AAE" w:rsidP="00771734">
      <w:pPr>
        <w:pStyle w:val="BodyText"/>
        <w:ind w:left="720" w:hanging="720"/>
        <w:rPr>
          <w:b/>
          <w:sz w:val="22"/>
          <w:szCs w:val="22"/>
        </w:rPr>
      </w:pPr>
    </w:p>
    <w:p w14:paraId="4DE66D7B" w14:textId="77777777" w:rsidR="00684AAE" w:rsidRPr="00B106AA" w:rsidRDefault="00DD1A13" w:rsidP="00771734">
      <w:pPr>
        <w:ind w:left="720" w:hanging="720"/>
        <w:jc w:val="center"/>
        <w:rPr>
          <w:b/>
        </w:rPr>
      </w:pPr>
      <w:r w:rsidRPr="00B106AA">
        <w:rPr>
          <w:b/>
        </w:rPr>
        <w:t>TOTAL CONSIDERATION VALUE</w:t>
      </w:r>
      <w:r w:rsidR="00684AAE" w:rsidRPr="00B106AA">
        <w:rPr>
          <w:b/>
        </w:rPr>
        <w:t xml:space="preserve"> AND PAYMENT</w:t>
      </w:r>
      <w:r w:rsidR="00CB479C" w:rsidRPr="00B106AA">
        <w:rPr>
          <w:b/>
        </w:rPr>
        <w:t xml:space="preserve"> </w:t>
      </w:r>
      <w:r w:rsidR="00684AAE" w:rsidRPr="00B106AA">
        <w:rPr>
          <w:b/>
        </w:rPr>
        <w:t>PLAN</w:t>
      </w:r>
    </w:p>
    <w:p w14:paraId="1C02F515" w14:textId="77777777" w:rsidR="00386A8F" w:rsidRPr="00B106AA" w:rsidRDefault="00386A8F" w:rsidP="00771734">
      <w:pPr>
        <w:ind w:left="720" w:hanging="720"/>
        <w:jc w:val="center"/>
        <w:rPr>
          <w:b/>
        </w:rPr>
      </w:pPr>
    </w:p>
    <w:tbl>
      <w:tblPr>
        <w:tblW w:w="9900" w:type="dxa"/>
        <w:tblInd w:w="-5" w:type="dxa"/>
        <w:tblLook w:val="04A0" w:firstRow="1" w:lastRow="0" w:firstColumn="1" w:lastColumn="0" w:noHBand="0" w:noVBand="1"/>
      </w:tblPr>
      <w:tblGrid>
        <w:gridCol w:w="811"/>
        <w:gridCol w:w="3893"/>
        <w:gridCol w:w="2856"/>
        <w:gridCol w:w="2340"/>
      </w:tblGrid>
      <w:tr w:rsidR="00E80CF6" w:rsidRPr="00B106AA" w14:paraId="28AC1824" w14:textId="77777777" w:rsidTr="009479D8">
        <w:trPr>
          <w:trHeight w:val="300"/>
        </w:trPr>
        <w:tc>
          <w:tcPr>
            <w:tcW w:w="7560" w:type="dxa"/>
            <w:gridSpan w:val="3"/>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3880E199" w14:textId="77777777" w:rsidR="00E80CF6" w:rsidRPr="00B106AA" w:rsidRDefault="00E80CF6" w:rsidP="00801080">
            <w:pPr>
              <w:widowControl/>
              <w:autoSpaceDE/>
              <w:autoSpaceDN/>
              <w:jc w:val="center"/>
              <w:rPr>
                <w:b/>
                <w:bCs/>
                <w:color w:val="000000"/>
                <w:lang w:val="en-IN" w:eastAsia="en-IN" w:bidi="ar-SA"/>
              </w:rPr>
            </w:pPr>
            <w:r w:rsidRPr="00B106AA">
              <w:rPr>
                <w:b/>
                <w:bCs/>
                <w:color w:val="000000"/>
                <w:lang w:val="en-IN" w:eastAsia="en-IN" w:bidi="ar-SA"/>
              </w:rPr>
              <w:t>Cost Sheet</w:t>
            </w:r>
          </w:p>
        </w:tc>
        <w:tc>
          <w:tcPr>
            <w:tcW w:w="2340" w:type="dxa"/>
            <w:tcBorders>
              <w:top w:val="single" w:sz="4" w:space="0" w:color="auto"/>
              <w:left w:val="single" w:sz="4" w:space="0" w:color="auto"/>
              <w:bottom w:val="single" w:sz="4" w:space="0" w:color="auto"/>
              <w:right w:val="single" w:sz="4" w:space="0" w:color="000000"/>
            </w:tcBorders>
            <w:shd w:val="clear" w:color="000000" w:fill="F2F2F2"/>
          </w:tcPr>
          <w:p w14:paraId="435B828C" w14:textId="77777777" w:rsidR="00E80CF6" w:rsidRPr="00B106AA" w:rsidRDefault="00E80CF6" w:rsidP="00801080">
            <w:pPr>
              <w:widowControl/>
              <w:autoSpaceDE/>
              <w:autoSpaceDN/>
              <w:jc w:val="center"/>
              <w:rPr>
                <w:b/>
                <w:bCs/>
                <w:color w:val="000000"/>
                <w:lang w:val="en-IN" w:eastAsia="en-IN" w:bidi="ar-SA"/>
              </w:rPr>
            </w:pPr>
          </w:p>
        </w:tc>
      </w:tr>
      <w:tr w:rsidR="00E80CF6" w:rsidRPr="00B106AA" w14:paraId="60B65CD2" w14:textId="77777777" w:rsidTr="009479D8">
        <w:trPr>
          <w:trHeight w:val="300"/>
        </w:trPr>
        <w:tc>
          <w:tcPr>
            <w:tcW w:w="811" w:type="dxa"/>
            <w:tcBorders>
              <w:top w:val="nil"/>
              <w:left w:val="single" w:sz="4" w:space="0" w:color="auto"/>
              <w:bottom w:val="single" w:sz="4" w:space="0" w:color="auto"/>
              <w:right w:val="single" w:sz="4" w:space="0" w:color="auto"/>
            </w:tcBorders>
            <w:shd w:val="clear" w:color="auto" w:fill="auto"/>
            <w:noWrap/>
            <w:vAlign w:val="bottom"/>
            <w:hideMark/>
          </w:tcPr>
          <w:p w14:paraId="6D26EA67" w14:textId="77777777" w:rsidR="00E80CF6" w:rsidRPr="00B106AA" w:rsidRDefault="00E80CF6" w:rsidP="00E80CF6">
            <w:pPr>
              <w:widowControl/>
              <w:autoSpaceDE/>
              <w:autoSpaceDN/>
              <w:jc w:val="center"/>
              <w:rPr>
                <w:color w:val="000000"/>
                <w:lang w:val="en-IN" w:eastAsia="en-IN" w:bidi="ar-SA"/>
              </w:rPr>
            </w:pPr>
            <w:r w:rsidRPr="00B106AA">
              <w:rPr>
                <w:color w:val="000000"/>
                <w:lang w:val="en-IN" w:eastAsia="en-IN" w:bidi="ar-SA"/>
              </w:rPr>
              <w:t>1</w:t>
            </w:r>
          </w:p>
        </w:tc>
        <w:tc>
          <w:tcPr>
            <w:tcW w:w="3893" w:type="dxa"/>
            <w:tcBorders>
              <w:top w:val="nil"/>
              <w:left w:val="nil"/>
              <w:bottom w:val="single" w:sz="4" w:space="0" w:color="auto"/>
              <w:right w:val="single" w:sz="4" w:space="0" w:color="auto"/>
            </w:tcBorders>
            <w:shd w:val="clear" w:color="auto" w:fill="auto"/>
            <w:noWrap/>
            <w:vAlign w:val="bottom"/>
            <w:hideMark/>
          </w:tcPr>
          <w:p w14:paraId="08FB5CA5" w14:textId="2DB20C43" w:rsidR="00E80CF6" w:rsidRPr="00B106AA" w:rsidRDefault="00E80CF6" w:rsidP="00E80CF6">
            <w:pPr>
              <w:widowControl/>
              <w:autoSpaceDE/>
              <w:autoSpaceDN/>
              <w:rPr>
                <w:color w:val="000000"/>
                <w:lang w:val="en-IN" w:eastAsia="en-IN" w:bidi="ar-SA"/>
              </w:rPr>
            </w:pPr>
            <w:r w:rsidRPr="00B106AA">
              <w:rPr>
                <w:szCs w:val="24"/>
                <w:lang w:val="en-IN"/>
              </w:rPr>
              <w:t>Total Consideration (inclusive of Basic Sale Price, IDC, EDC, Parking Charges, PLC)</w:t>
            </w:r>
          </w:p>
        </w:tc>
        <w:tc>
          <w:tcPr>
            <w:tcW w:w="2856" w:type="dxa"/>
            <w:tcBorders>
              <w:top w:val="nil"/>
              <w:left w:val="nil"/>
              <w:bottom w:val="single" w:sz="4" w:space="0" w:color="auto"/>
              <w:right w:val="single" w:sz="4" w:space="0" w:color="auto"/>
            </w:tcBorders>
            <w:shd w:val="clear" w:color="auto" w:fill="auto"/>
            <w:noWrap/>
            <w:vAlign w:val="bottom"/>
            <w:hideMark/>
          </w:tcPr>
          <w:p w14:paraId="2E1DD6B9" w14:textId="77777777" w:rsidR="00E80CF6" w:rsidRPr="00B106AA" w:rsidRDefault="00E80CF6" w:rsidP="00E80CF6">
            <w:pPr>
              <w:widowControl/>
              <w:autoSpaceDE/>
              <w:autoSpaceDN/>
              <w:rPr>
                <w:color w:val="000000"/>
                <w:lang w:val="en-IN" w:eastAsia="en-IN" w:bidi="ar-SA"/>
              </w:rPr>
            </w:pPr>
            <w:r w:rsidRPr="00B106AA">
              <w:rPr>
                <w:color w:val="000000"/>
                <w:lang w:val="en-IN" w:eastAsia="en-IN" w:bidi="ar-SA"/>
              </w:rPr>
              <w:t>Rs …….…per sq. mtr./sq.ft.</w:t>
            </w:r>
          </w:p>
        </w:tc>
        <w:tc>
          <w:tcPr>
            <w:tcW w:w="2340" w:type="dxa"/>
            <w:tcBorders>
              <w:top w:val="nil"/>
              <w:left w:val="nil"/>
              <w:bottom w:val="single" w:sz="4" w:space="0" w:color="auto"/>
              <w:right w:val="single" w:sz="4" w:space="0" w:color="auto"/>
            </w:tcBorders>
            <w:vAlign w:val="bottom"/>
          </w:tcPr>
          <w:p w14:paraId="49C33433" w14:textId="77777777" w:rsidR="00E80CF6" w:rsidRPr="00B106AA" w:rsidRDefault="00E80CF6" w:rsidP="00E80CF6">
            <w:pPr>
              <w:widowControl/>
              <w:autoSpaceDE/>
              <w:autoSpaceDN/>
              <w:rPr>
                <w:color w:val="000000"/>
                <w:lang w:val="en-IN" w:eastAsia="en-IN" w:bidi="ar-SA"/>
              </w:rPr>
            </w:pPr>
            <w:r w:rsidRPr="00B106AA">
              <w:rPr>
                <w:b/>
                <w:color w:val="000000"/>
                <w:lang w:val="en-IN" w:eastAsia="en-IN" w:bidi="ar-SA"/>
              </w:rPr>
              <w:t>Rs ……….</w:t>
            </w:r>
          </w:p>
        </w:tc>
      </w:tr>
      <w:tr w:rsidR="00E80CF6" w:rsidRPr="00B106AA" w14:paraId="22C6B6F4" w14:textId="77777777" w:rsidTr="009479D8">
        <w:trPr>
          <w:trHeight w:val="300"/>
        </w:trPr>
        <w:tc>
          <w:tcPr>
            <w:tcW w:w="811" w:type="dxa"/>
            <w:tcBorders>
              <w:top w:val="nil"/>
              <w:left w:val="single" w:sz="4" w:space="0" w:color="auto"/>
              <w:bottom w:val="single" w:sz="4" w:space="0" w:color="auto"/>
              <w:right w:val="single" w:sz="4" w:space="0" w:color="auto"/>
            </w:tcBorders>
            <w:shd w:val="clear" w:color="auto" w:fill="auto"/>
            <w:noWrap/>
            <w:vAlign w:val="bottom"/>
            <w:hideMark/>
          </w:tcPr>
          <w:p w14:paraId="4F13CB64" w14:textId="77777777" w:rsidR="00E80CF6" w:rsidRPr="00B106AA" w:rsidRDefault="00E80CF6" w:rsidP="00E80CF6">
            <w:pPr>
              <w:widowControl/>
              <w:autoSpaceDE/>
              <w:autoSpaceDN/>
              <w:jc w:val="center"/>
              <w:rPr>
                <w:color w:val="000000"/>
                <w:lang w:val="en-IN" w:eastAsia="en-IN" w:bidi="ar-SA"/>
              </w:rPr>
            </w:pPr>
            <w:r w:rsidRPr="00B106AA">
              <w:rPr>
                <w:color w:val="000000"/>
                <w:lang w:val="en-IN" w:eastAsia="en-IN" w:bidi="ar-SA"/>
              </w:rPr>
              <w:t>2</w:t>
            </w:r>
          </w:p>
        </w:tc>
        <w:tc>
          <w:tcPr>
            <w:tcW w:w="3893" w:type="dxa"/>
            <w:tcBorders>
              <w:top w:val="nil"/>
              <w:left w:val="nil"/>
              <w:bottom w:val="single" w:sz="4" w:space="0" w:color="auto"/>
              <w:right w:val="single" w:sz="4" w:space="0" w:color="auto"/>
            </w:tcBorders>
            <w:shd w:val="clear" w:color="auto" w:fill="auto"/>
            <w:noWrap/>
            <w:hideMark/>
          </w:tcPr>
          <w:p w14:paraId="456E92C5" w14:textId="228D3DC9" w:rsidR="00E80CF6" w:rsidRPr="00B106AA" w:rsidRDefault="00E80CF6" w:rsidP="00E80CF6">
            <w:pPr>
              <w:widowControl/>
              <w:autoSpaceDE/>
              <w:autoSpaceDN/>
              <w:rPr>
                <w:color w:val="000000"/>
                <w:lang w:val="en-IN" w:eastAsia="en-IN" w:bidi="ar-SA"/>
              </w:rPr>
            </w:pPr>
            <w:r w:rsidRPr="00B106AA">
              <w:rPr>
                <w:szCs w:val="24"/>
                <w:lang w:val="en-IN"/>
              </w:rPr>
              <w:t>GST @ 5% of Total Consideration</w:t>
            </w:r>
          </w:p>
        </w:tc>
        <w:tc>
          <w:tcPr>
            <w:tcW w:w="2856" w:type="dxa"/>
            <w:tcBorders>
              <w:top w:val="nil"/>
              <w:left w:val="nil"/>
              <w:bottom w:val="single" w:sz="4" w:space="0" w:color="auto"/>
              <w:right w:val="single" w:sz="4" w:space="0" w:color="auto"/>
            </w:tcBorders>
            <w:shd w:val="clear" w:color="auto" w:fill="auto"/>
            <w:noWrap/>
            <w:vAlign w:val="bottom"/>
            <w:hideMark/>
          </w:tcPr>
          <w:p w14:paraId="3E01686F" w14:textId="77777777" w:rsidR="00E80CF6" w:rsidRPr="00B106AA" w:rsidRDefault="00E80CF6" w:rsidP="00E80CF6">
            <w:pPr>
              <w:widowControl/>
              <w:autoSpaceDE/>
              <w:autoSpaceDN/>
              <w:rPr>
                <w:color w:val="000000"/>
                <w:lang w:val="en-IN" w:eastAsia="en-IN" w:bidi="ar-SA"/>
              </w:rPr>
            </w:pPr>
            <w:r w:rsidRPr="00B106AA">
              <w:rPr>
                <w:color w:val="000000"/>
                <w:lang w:val="en-IN" w:eastAsia="en-IN" w:bidi="ar-SA"/>
              </w:rPr>
              <w:t>Rs …….…per sq.mtr/sq.ft.</w:t>
            </w:r>
          </w:p>
        </w:tc>
        <w:tc>
          <w:tcPr>
            <w:tcW w:w="2340" w:type="dxa"/>
            <w:tcBorders>
              <w:top w:val="nil"/>
              <w:left w:val="nil"/>
              <w:bottom w:val="single" w:sz="4" w:space="0" w:color="auto"/>
              <w:right w:val="single" w:sz="4" w:space="0" w:color="auto"/>
            </w:tcBorders>
            <w:vAlign w:val="bottom"/>
          </w:tcPr>
          <w:p w14:paraId="57102E22" w14:textId="77777777" w:rsidR="00E80CF6" w:rsidRPr="00B106AA" w:rsidRDefault="00E80CF6" w:rsidP="00E80CF6">
            <w:pPr>
              <w:widowControl/>
              <w:autoSpaceDE/>
              <w:autoSpaceDN/>
              <w:rPr>
                <w:color w:val="000000"/>
                <w:lang w:val="en-IN" w:eastAsia="en-IN" w:bidi="ar-SA"/>
              </w:rPr>
            </w:pPr>
            <w:r w:rsidRPr="00B106AA">
              <w:rPr>
                <w:b/>
                <w:color w:val="000000"/>
                <w:lang w:val="en-IN" w:eastAsia="en-IN" w:bidi="ar-SA"/>
              </w:rPr>
              <w:t>Rs ………..</w:t>
            </w:r>
          </w:p>
        </w:tc>
      </w:tr>
      <w:tr w:rsidR="00E80CF6" w:rsidRPr="00B106AA" w14:paraId="6BC922EF" w14:textId="77777777" w:rsidTr="009479D8">
        <w:trPr>
          <w:trHeight w:val="315"/>
        </w:trPr>
        <w:tc>
          <w:tcPr>
            <w:tcW w:w="811" w:type="dxa"/>
            <w:tcBorders>
              <w:top w:val="nil"/>
              <w:left w:val="single" w:sz="4" w:space="0" w:color="auto"/>
              <w:bottom w:val="single" w:sz="4" w:space="0" w:color="auto"/>
              <w:right w:val="single" w:sz="4" w:space="0" w:color="auto"/>
            </w:tcBorders>
            <w:shd w:val="clear" w:color="auto" w:fill="auto"/>
            <w:noWrap/>
            <w:vAlign w:val="bottom"/>
          </w:tcPr>
          <w:p w14:paraId="3C6577FF" w14:textId="1F87FA86" w:rsidR="00E80CF6" w:rsidRPr="00B106AA" w:rsidRDefault="00E80CF6" w:rsidP="00E80CF6">
            <w:pPr>
              <w:widowControl/>
              <w:autoSpaceDE/>
              <w:autoSpaceDN/>
              <w:jc w:val="center"/>
              <w:rPr>
                <w:color w:val="000000"/>
                <w:lang w:val="en-IN" w:eastAsia="en-IN" w:bidi="ar-SA"/>
              </w:rPr>
            </w:pPr>
          </w:p>
        </w:tc>
        <w:tc>
          <w:tcPr>
            <w:tcW w:w="3893" w:type="dxa"/>
            <w:tcBorders>
              <w:top w:val="nil"/>
              <w:left w:val="nil"/>
              <w:bottom w:val="single" w:sz="4" w:space="0" w:color="auto"/>
              <w:right w:val="single" w:sz="4" w:space="0" w:color="auto"/>
            </w:tcBorders>
            <w:shd w:val="clear" w:color="auto" w:fill="auto"/>
            <w:noWrap/>
            <w:vAlign w:val="bottom"/>
          </w:tcPr>
          <w:p w14:paraId="1BB944CF" w14:textId="01736604" w:rsidR="00E80CF6" w:rsidRPr="00B106AA" w:rsidRDefault="00E80CF6" w:rsidP="00E80CF6">
            <w:pPr>
              <w:widowControl/>
              <w:autoSpaceDE/>
              <w:autoSpaceDN/>
              <w:rPr>
                <w:color w:val="000000"/>
                <w:lang w:val="en-IN" w:eastAsia="en-IN" w:bidi="ar-SA"/>
              </w:rPr>
            </w:pPr>
          </w:p>
        </w:tc>
        <w:tc>
          <w:tcPr>
            <w:tcW w:w="2856" w:type="dxa"/>
            <w:tcBorders>
              <w:top w:val="nil"/>
              <w:left w:val="nil"/>
              <w:bottom w:val="single" w:sz="4" w:space="0" w:color="auto"/>
              <w:right w:val="single" w:sz="4" w:space="0" w:color="auto"/>
            </w:tcBorders>
            <w:shd w:val="clear" w:color="auto" w:fill="auto"/>
            <w:noWrap/>
            <w:vAlign w:val="bottom"/>
          </w:tcPr>
          <w:p w14:paraId="2D918481" w14:textId="0AD13AD2" w:rsidR="00E80CF6" w:rsidRPr="00B106AA" w:rsidRDefault="00E80CF6" w:rsidP="00E80CF6">
            <w:pPr>
              <w:widowControl/>
              <w:autoSpaceDE/>
              <w:autoSpaceDN/>
              <w:rPr>
                <w:color w:val="000000"/>
                <w:lang w:val="en-IN" w:eastAsia="en-IN" w:bidi="ar-SA"/>
              </w:rPr>
            </w:pPr>
          </w:p>
        </w:tc>
        <w:tc>
          <w:tcPr>
            <w:tcW w:w="2340" w:type="dxa"/>
            <w:tcBorders>
              <w:top w:val="nil"/>
              <w:left w:val="nil"/>
              <w:bottom w:val="single" w:sz="4" w:space="0" w:color="auto"/>
              <w:right w:val="single" w:sz="4" w:space="0" w:color="auto"/>
            </w:tcBorders>
          </w:tcPr>
          <w:p w14:paraId="42951165" w14:textId="77777777" w:rsidR="00E80CF6" w:rsidRPr="00B106AA" w:rsidRDefault="00E80CF6" w:rsidP="00E80CF6">
            <w:pPr>
              <w:widowControl/>
              <w:autoSpaceDE/>
              <w:autoSpaceDN/>
              <w:rPr>
                <w:color w:val="000000"/>
                <w:lang w:val="en-IN" w:eastAsia="en-IN" w:bidi="ar-SA"/>
              </w:rPr>
            </w:pPr>
          </w:p>
        </w:tc>
      </w:tr>
      <w:tr w:rsidR="00E80CF6" w:rsidRPr="00B106AA" w14:paraId="5987BA0A" w14:textId="77777777" w:rsidTr="009479D8">
        <w:trPr>
          <w:trHeight w:val="300"/>
        </w:trPr>
        <w:tc>
          <w:tcPr>
            <w:tcW w:w="4704" w:type="dxa"/>
            <w:gridSpan w:val="2"/>
            <w:tcBorders>
              <w:top w:val="nil"/>
              <w:left w:val="single" w:sz="4" w:space="0" w:color="auto"/>
              <w:bottom w:val="single" w:sz="4" w:space="0" w:color="000000" w:themeColor="text1"/>
              <w:right w:val="single" w:sz="4" w:space="0" w:color="auto"/>
            </w:tcBorders>
            <w:shd w:val="clear" w:color="auto" w:fill="auto"/>
            <w:noWrap/>
            <w:vAlign w:val="bottom"/>
          </w:tcPr>
          <w:p w14:paraId="1E4E2376" w14:textId="77777777" w:rsidR="00E80CF6" w:rsidRPr="00B106AA" w:rsidRDefault="00E80CF6" w:rsidP="00E80CF6">
            <w:pPr>
              <w:widowControl/>
              <w:autoSpaceDE/>
              <w:autoSpaceDN/>
              <w:jc w:val="center"/>
              <w:rPr>
                <w:color w:val="000000"/>
                <w:lang w:val="en-IN" w:eastAsia="en-IN" w:bidi="ar-SA"/>
              </w:rPr>
            </w:pPr>
            <w:r w:rsidRPr="00B106AA">
              <w:rPr>
                <w:b/>
                <w:color w:val="000000"/>
                <w:lang w:val="en-IN" w:eastAsia="en-IN" w:bidi="ar-SA"/>
              </w:rPr>
              <w:t>Total Consideration Value</w:t>
            </w:r>
            <w:r w:rsidRPr="00B106AA">
              <w:rPr>
                <w:color w:val="000000"/>
                <w:lang w:val="en-IN" w:eastAsia="en-IN" w:bidi="ar-SA"/>
              </w:rPr>
              <w:t>*:</w:t>
            </w:r>
          </w:p>
        </w:tc>
        <w:tc>
          <w:tcPr>
            <w:tcW w:w="2856" w:type="dxa"/>
            <w:tcBorders>
              <w:top w:val="nil"/>
              <w:left w:val="nil"/>
              <w:bottom w:val="single" w:sz="4" w:space="0" w:color="000000" w:themeColor="text1"/>
              <w:right w:val="single" w:sz="4" w:space="0" w:color="auto"/>
            </w:tcBorders>
            <w:shd w:val="clear" w:color="auto" w:fill="auto"/>
            <w:noWrap/>
            <w:vAlign w:val="bottom"/>
          </w:tcPr>
          <w:p w14:paraId="36B32A6D" w14:textId="17CA48DB" w:rsidR="00E80CF6" w:rsidRPr="00B106AA" w:rsidRDefault="00E80CF6" w:rsidP="00E80CF6">
            <w:pPr>
              <w:widowControl/>
              <w:autoSpaceDE/>
              <w:autoSpaceDN/>
              <w:rPr>
                <w:b/>
                <w:color w:val="000000"/>
                <w:lang w:val="en-IN" w:eastAsia="en-IN" w:bidi="ar-SA"/>
              </w:rPr>
            </w:pPr>
            <w:r w:rsidRPr="00B106AA">
              <w:rPr>
                <w:color w:val="000000"/>
                <w:lang w:val="en-IN" w:eastAsia="en-IN" w:bidi="ar-SA"/>
              </w:rPr>
              <w:t>Rs …….…per sq.mtr/sq.ft.</w:t>
            </w:r>
          </w:p>
        </w:tc>
        <w:tc>
          <w:tcPr>
            <w:tcW w:w="2340" w:type="dxa"/>
            <w:tcBorders>
              <w:top w:val="nil"/>
              <w:left w:val="nil"/>
              <w:bottom w:val="single" w:sz="4" w:space="0" w:color="000000" w:themeColor="text1"/>
              <w:right w:val="single" w:sz="4" w:space="0" w:color="auto"/>
            </w:tcBorders>
            <w:vAlign w:val="bottom"/>
          </w:tcPr>
          <w:p w14:paraId="126F7928" w14:textId="77777777" w:rsidR="00E80CF6" w:rsidRPr="00B106AA" w:rsidRDefault="00E80CF6" w:rsidP="00E80CF6">
            <w:pPr>
              <w:widowControl/>
              <w:autoSpaceDE/>
              <w:autoSpaceDN/>
              <w:rPr>
                <w:b/>
                <w:color w:val="000000"/>
                <w:lang w:val="en-IN" w:eastAsia="en-IN" w:bidi="ar-SA"/>
              </w:rPr>
            </w:pPr>
            <w:r w:rsidRPr="00B106AA">
              <w:rPr>
                <w:b/>
                <w:color w:val="000000"/>
                <w:lang w:val="en-IN" w:eastAsia="en-IN" w:bidi="ar-SA"/>
              </w:rPr>
              <w:t>Rs ……….</w:t>
            </w:r>
          </w:p>
        </w:tc>
      </w:tr>
    </w:tbl>
    <w:p w14:paraId="46F8E88D" w14:textId="77777777" w:rsidR="00DD1A13" w:rsidRPr="00B106AA" w:rsidRDefault="00DD1A13" w:rsidP="003F6FB5">
      <w:pPr>
        <w:widowControl/>
        <w:shd w:val="clear" w:color="auto" w:fill="FFFFFF"/>
        <w:autoSpaceDE/>
        <w:autoSpaceDN/>
        <w:contextualSpacing/>
        <w:rPr>
          <w:b/>
          <w:bCs/>
          <w:color w:val="201F1E"/>
          <w:bdr w:val="none" w:sz="0" w:space="0" w:color="auto" w:frame="1"/>
        </w:rPr>
      </w:pPr>
    </w:p>
    <w:p w14:paraId="55FE37AC" w14:textId="77777777" w:rsidR="007A075C" w:rsidRPr="00B106AA" w:rsidRDefault="00DD1A13" w:rsidP="003F6FB5">
      <w:pPr>
        <w:widowControl/>
        <w:shd w:val="clear" w:color="auto" w:fill="FFFFFF"/>
        <w:autoSpaceDE/>
        <w:autoSpaceDN/>
        <w:contextualSpacing/>
        <w:rPr>
          <w:b/>
          <w:bCs/>
          <w:color w:val="201F1E"/>
          <w:bdr w:val="none" w:sz="0" w:space="0" w:color="auto" w:frame="1"/>
        </w:rPr>
      </w:pPr>
      <w:r w:rsidRPr="00B106AA">
        <w:rPr>
          <w:b/>
          <w:bCs/>
          <w:color w:val="201F1E"/>
          <w:bdr w:val="none" w:sz="0" w:space="0" w:color="auto" w:frame="1"/>
        </w:rPr>
        <w:t>Other Charges:</w:t>
      </w:r>
    </w:p>
    <w:p w14:paraId="14AAA225" w14:textId="77777777" w:rsidR="00DD1A13" w:rsidRPr="00B106AA" w:rsidRDefault="00DD1A13" w:rsidP="003F6FB5">
      <w:pPr>
        <w:widowControl/>
        <w:shd w:val="clear" w:color="auto" w:fill="FFFFFF"/>
        <w:autoSpaceDE/>
        <w:autoSpaceDN/>
        <w:contextualSpacing/>
        <w:rPr>
          <w:b/>
          <w:bCs/>
          <w:color w:val="201F1E"/>
          <w:bdr w:val="none" w:sz="0" w:space="0" w:color="auto" w:frame="1"/>
        </w:rPr>
      </w:pPr>
    </w:p>
    <w:tbl>
      <w:tblPr>
        <w:tblW w:w="9025" w:type="dxa"/>
        <w:tblInd w:w="-5" w:type="dxa"/>
        <w:tblLook w:val="04A0" w:firstRow="1" w:lastRow="0" w:firstColumn="1" w:lastColumn="0" w:noHBand="0" w:noVBand="1"/>
      </w:tblPr>
      <w:tblGrid>
        <w:gridCol w:w="827"/>
        <w:gridCol w:w="3993"/>
        <w:gridCol w:w="4205"/>
      </w:tblGrid>
      <w:tr w:rsidR="00DD1A13" w:rsidRPr="00B106AA" w14:paraId="39696C18" w14:textId="77777777" w:rsidTr="00FC2D73">
        <w:trPr>
          <w:trHeight w:val="300"/>
        </w:trPr>
        <w:tc>
          <w:tcPr>
            <w:tcW w:w="9025" w:type="dxa"/>
            <w:gridSpan w:val="3"/>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711B250E" w14:textId="77777777" w:rsidR="00DD1A13" w:rsidRPr="00B106AA" w:rsidRDefault="00DD1A13" w:rsidP="00FC2D73">
            <w:pPr>
              <w:widowControl/>
              <w:autoSpaceDE/>
              <w:autoSpaceDN/>
              <w:jc w:val="center"/>
              <w:rPr>
                <w:b/>
                <w:bCs/>
                <w:color w:val="000000"/>
                <w:lang w:val="en-IN" w:eastAsia="en-IN" w:bidi="ar-SA"/>
              </w:rPr>
            </w:pPr>
            <w:r w:rsidRPr="00B106AA">
              <w:rPr>
                <w:b/>
                <w:bCs/>
                <w:color w:val="000000"/>
                <w:lang w:val="en-IN" w:eastAsia="en-IN" w:bidi="ar-SA"/>
              </w:rPr>
              <w:t>Other Charges</w:t>
            </w:r>
          </w:p>
        </w:tc>
      </w:tr>
      <w:tr w:rsidR="00DD1A13" w:rsidRPr="00B106AA" w14:paraId="652EF168" w14:textId="77777777" w:rsidTr="00FC2D73">
        <w:trPr>
          <w:trHeight w:val="300"/>
        </w:trPr>
        <w:tc>
          <w:tcPr>
            <w:tcW w:w="827" w:type="dxa"/>
            <w:tcBorders>
              <w:top w:val="nil"/>
              <w:left w:val="single" w:sz="4" w:space="0" w:color="auto"/>
              <w:bottom w:val="single" w:sz="4" w:space="0" w:color="auto"/>
              <w:right w:val="single" w:sz="4" w:space="0" w:color="auto"/>
            </w:tcBorders>
            <w:shd w:val="clear" w:color="auto" w:fill="auto"/>
            <w:noWrap/>
            <w:vAlign w:val="bottom"/>
            <w:hideMark/>
          </w:tcPr>
          <w:p w14:paraId="1C649EAD" w14:textId="77777777" w:rsidR="00DD1A13" w:rsidRPr="00B106AA" w:rsidRDefault="00DD1A13" w:rsidP="00FC2D73">
            <w:pPr>
              <w:widowControl/>
              <w:autoSpaceDE/>
              <w:autoSpaceDN/>
              <w:jc w:val="center"/>
              <w:rPr>
                <w:color w:val="000000"/>
                <w:lang w:val="en-IN" w:eastAsia="en-IN" w:bidi="ar-SA"/>
              </w:rPr>
            </w:pPr>
            <w:r w:rsidRPr="00B106AA">
              <w:rPr>
                <w:color w:val="000000"/>
                <w:lang w:val="en-IN" w:eastAsia="en-IN" w:bidi="ar-SA"/>
              </w:rPr>
              <w:t>1</w:t>
            </w:r>
          </w:p>
        </w:tc>
        <w:tc>
          <w:tcPr>
            <w:tcW w:w="3993" w:type="dxa"/>
            <w:tcBorders>
              <w:top w:val="nil"/>
              <w:left w:val="nil"/>
              <w:bottom w:val="single" w:sz="4" w:space="0" w:color="auto"/>
              <w:right w:val="single" w:sz="4" w:space="0" w:color="auto"/>
            </w:tcBorders>
            <w:shd w:val="clear" w:color="auto" w:fill="auto"/>
            <w:noWrap/>
            <w:vAlign w:val="bottom"/>
            <w:hideMark/>
          </w:tcPr>
          <w:p w14:paraId="5B281109" w14:textId="77777777" w:rsidR="00DD1A13" w:rsidRPr="00B106AA" w:rsidRDefault="00DD1A13" w:rsidP="00FC2D73">
            <w:pPr>
              <w:widowControl/>
              <w:autoSpaceDE/>
              <w:autoSpaceDN/>
              <w:rPr>
                <w:color w:val="000000"/>
                <w:lang w:val="en-IN" w:eastAsia="en-IN" w:bidi="ar-SA"/>
              </w:rPr>
            </w:pPr>
            <w:r w:rsidRPr="00B106AA">
              <w:rPr>
                <w:color w:val="000000"/>
                <w:lang w:val="en-IN" w:eastAsia="en-IN" w:bidi="ar-SA"/>
              </w:rPr>
              <w:t>Interest Free Maintenance Security (IFMS)</w:t>
            </w:r>
          </w:p>
        </w:tc>
        <w:tc>
          <w:tcPr>
            <w:tcW w:w="4205" w:type="dxa"/>
            <w:tcBorders>
              <w:top w:val="nil"/>
              <w:left w:val="nil"/>
              <w:bottom w:val="single" w:sz="4" w:space="0" w:color="auto"/>
              <w:right w:val="single" w:sz="4" w:space="0" w:color="auto"/>
            </w:tcBorders>
            <w:shd w:val="clear" w:color="auto" w:fill="auto"/>
            <w:noWrap/>
            <w:vAlign w:val="bottom"/>
            <w:hideMark/>
          </w:tcPr>
          <w:p w14:paraId="2B227D55" w14:textId="77777777" w:rsidR="00DD1A13" w:rsidRPr="00B106AA" w:rsidRDefault="00DD1A13" w:rsidP="00FC2D73">
            <w:pPr>
              <w:widowControl/>
              <w:autoSpaceDE/>
              <w:autoSpaceDN/>
              <w:rPr>
                <w:color w:val="000000"/>
                <w:lang w:val="en-IN" w:eastAsia="en-IN" w:bidi="ar-SA"/>
                <w:rPrChange w:id="93" w:author="Vinit Jain" w:date="2021-12-02T12:28:00Z">
                  <w:rPr>
                    <w:color w:val="000000"/>
                    <w:highlight w:val="yellow"/>
                    <w:lang w:val="en-IN" w:eastAsia="en-IN" w:bidi="ar-SA"/>
                  </w:rPr>
                </w:rPrChange>
              </w:rPr>
            </w:pPr>
            <w:r w:rsidRPr="00B106AA">
              <w:rPr>
                <w:color w:val="000000"/>
                <w:lang w:val="en-IN" w:eastAsia="en-IN" w:bidi="ar-SA"/>
                <w:rPrChange w:id="94" w:author="Vinit Jain" w:date="2021-12-02T12:28:00Z">
                  <w:rPr>
                    <w:color w:val="000000"/>
                    <w:highlight w:val="yellow"/>
                    <w:lang w:val="en-IN" w:eastAsia="en-IN" w:bidi="ar-SA"/>
                  </w:rPr>
                </w:rPrChange>
              </w:rPr>
              <w:t>Rs …….…per sq. mtr./sq.ft.</w:t>
            </w:r>
          </w:p>
        </w:tc>
      </w:tr>
      <w:tr w:rsidR="00DD1A13" w:rsidRPr="00B106AA" w14:paraId="45956C70" w14:textId="77777777" w:rsidTr="00FC2D73">
        <w:trPr>
          <w:trHeight w:val="300"/>
        </w:trPr>
        <w:tc>
          <w:tcPr>
            <w:tcW w:w="827" w:type="dxa"/>
            <w:tcBorders>
              <w:top w:val="nil"/>
              <w:left w:val="single" w:sz="4" w:space="0" w:color="auto"/>
              <w:bottom w:val="single" w:sz="4" w:space="0" w:color="auto"/>
              <w:right w:val="single" w:sz="4" w:space="0" w:color="auto"/>
            </w:tcBorders>
            <w:shd w:val="clear" w:color="auto" w:fill="auto"/>
            <w:noWrap/>
            <w:vAlign w:val="bottom"/>
            <w:hideMark/>
          </w:tcPr>
          <w:p w14:paraId="54F00037" w14:textId="77777777" w:rsidR="00DD1A13" w:rsidRPr="00B106AA" w:rsidRDefault="00DD1A13" w:rsidP="00FC2D73">
            <w:pPr>
              <w:widowControl/>
              <w:autoSpaceDE/>
              <w:autoSpaceDN/>
              <w:jc w:val="center"/>
              <w:rPr>
                <w:color w:val="000000"/>
                <w:lang w:val="en-IN" w:eastAsia="en-IN" w:bidi="ar-SA"/>
              </w:rPr>
            </w:pPr>
            <w:r w:rsidRPr="00B106AA">
              <w:rPr>
                <w:color w:val="000000"/>
                <w:lang w:val="en-IN" w:eastAsia="en-IN" w:bidi="ar-SA"/>
              </w:rPr>
              <w:t>2</w:t>
            </w:r>
          </w:p>
        </w:tc>
        <w:tc>
          <w:tcPr>
            <w:tcW w:w="3993" w:type="dxa"/>
            <w:tcBorders>
              <w:top w:val="nil"/>
              <w:left w:val="nil"/>
              <w:bottom w:val="single" w:sz="4" w:space="0" w:color="auto"/>
              <w:right w:val="single" w:sz="4" w:space="0" w:color="auto"/>
            </w:tcBorders>
            <w:shd w:val="clear" w:color="auto" w:fill="auto"/>
            <w:noWrap/>
            <w:vAlign w:val="bottom"/>
            <w:hideMark/>
          </w:tcPr>
          <w:p w14:paraId="16452B3B" w14:textId="77777777" w:rsidR="00DD1A13" w:rsidRPr="00B106AA" w:rsidRDefault="00DD1A13" w:rsidP="00FC2D73">
            <w:pPr>
              <w:widowControl/>
              <w:autoSpaceDE/>
              <w:autoSpaceDN/>
              <w:rPr>
                <w:color w:val="000000"/>
                <w:lang w:val="en-IN" w:eastAsia="en-IN" w:bidi="ar-SA"/>
              </w:rPr>
            </w:pPr>
            <w:r w:rsidRPr="00B106AA">
              <w:rPr>
                <w:color w:val="000000"/>
                <w:lang w:val="en-IN" w:eastAsia="en-IN" w:bidi="ar-SA"/>
              </w:rPr>
              <w:t>Power Back Up Charges</w:t>
            </w:r>
          </w:p>
        </w:tc>
        <w:tc>
          <w:tcPr>
            <w:tcW w:w="4205" w:type="dxa"/>
            <w:tcBorders>
              <w:top w:val="nil"/>
              <w:left w:val="nil"/>
              <w:bottom w:val="single" w:sz="4" w:space="0" w:color="auto"/>
              <w:right w:val="single" w:sz="4" w:space="0" w:color="auto"/>
            </w:tcBorders>
            <w:shd w:val="clear" w:color="auto" w:fill="auto"/>
            <w:noWrap/>
            <w:vAlign w:val="bottom"/>
            <w:hideMark/>
          </w:tcPr>
          <w:p w14:paraId="76982376" w14:textId="77777777" w:rsidR="00DD1A13" w:rsidRPr="00B106AA" w:rsidRDefault="00DD1A13" w:rsidP="00FC2D73">
            <w:pPr>
              <w:widowControl/>
              <w:autoSpaceDE/>
              <w:autoSpaceDN/>
              <w:rPr>
                <w:color w:val="000000"/>
                <w:lang w:val="en-IN" w:eastAsia="en-IN" w:bidi="ar-SA"/>
                <w:rPrChange w:id="95" w:author="Vinit Jain" w:date="2021-12-02T12:28:00Z">
                  <w:rPr>
                    <w:color w:val="000000"/>
                    <w:highlight w:val="yellow"/>
                    <w:lang w:val="en-IN" w:eastAsia="en-IN" w:bidi="ar-SA"/>
                  </w:rPr>
                </w:rPrChange>
              </w:rPr>
            </w:pPr>
            <w:r w:rsidRPr="00B106AA">
              <w:rPr>
                <w:color w:val="000000"/>
                <w:lang w:val="en-IN" w:eastAsia="en-IN" w:bidi="ar-SA"/>
                <w:rPrChange w:id="96" w:author="Vinit Jain" w:date="2021-12-02T12:28:00Z">
                  <w:rPr>
                    <w:color w:val="000000"/>
                    <w:highlight w:val="yellow"/>
                    <w:lang w:val="en-IN" w:eastAsia="en-IN" w:bidi="ar-SA"/>
                  </w:rPr>
                </w:rPrChange>
              </w:rPr>
              <w:t>Rs …….…per sq.mtr/sq.ft.</w:t>
            </w:r>
          </w:p>
        </w:tc>
      </w:tr>
      <w:tr w:rsidR="00DD1A13" w:rsidRPr="00B106AA" w14:paraId="3A0563C2" w14:textId="77777777" w:rsidTr="009479D8">
        <w:trPr>
          <w:trHeight w:val="315"/>
        </w:trPr>
        <w:tc>
          <w:tcPr>
            <w:tcW w:w="827" w:type="dxa"/>
            <w:tcBorders>
              <w:top w:val="nil"/>
              <w:left w:val="single" w:sz="4" w:space="0" w:color="auto"/>
              <w:bottom w:val="single" w:sz="4" w:space="0" w:color="auto"/>
              <w:right w:val="single" w:sz="4" w:space="0" w:color="auto"/>
            </w:tcBorders>
            <w:shd w:val="clear" w:color="auto" w:fill="auto"/>
            <w:noWrap/>
            <w:vAlign w:val="bottom"/>
          </w:tcPr>
          <w:p w14:paraId="106DE739" w14:textId="4659C6BC" w:rsidR="00DD1A13" w:rsidRPr="00B106AA" w:rsidRDefault="00DD1A13" w:rsidP="00DD1A13">
            <w:pPr>
              <w:widowControl/>
              <w:autoSpaceDE/>
              <w:autoSpaceDN/>
              <w:jc w:val="center"/>
              <w:rPr>
                <w:color w:val="000000"/>
                <w:lang w:val="en-IN" w:eastAsia="en-IN" w:bidi="ar-SA"/>
              </w:rPr>
            </w:pPr>
          </w:p>
        </w:tc>
        <w:tc>
          <w:tcPr>
            <w:tcW w:w="3993" w:type="dxa"/>
            <w:tcBorders>
              <w:top w:val="nil"/>
              <w:left w:val="nil"/>
              <w:bottom w:val="single" w:sz="4" w:space="0" w:color="auto"/>
              <w:right w:val="single" w:sz="4" w:space="0" w:color="auto"/>
            </w:tcBorders>
            <w:shd w:val="clear" w:color="auto" w:fill="auto"/>
            <w:noWrap/>
            <w:vAlign w:val="bottom"/>
          </w:tcPr>
          <w:p w14:paraId="634C23B6" w14:textId="7D29F794" w:rsidR="00DD1A13" w:rsidRPr="00B106AA" w:rsidRDefault="00DD1A13" w:rsidP="00DD1A13">
            <w:pPr>
              <w:widowControl/>
              <w:autoSpaceDE/>
              <w:autoSpaceDN/>
              <w:rPr>
                <w:color w:val="000000"/>
                <w:lang w:val="en-IN" w:eastAsia="en-IN" w:bidi="ar-SA"/>
              </w:rPr>
            </w:pPr>
          </w:p>
        </w:tc>
        <w:tc>
          <w:tcPr>
            <w:tcW w:w="4205" w:type="dxa"/>
            <w:tcBorders>
              <w:top w:val="nil"/>
              <w:left w:val="nil"/>
              <w:bottom w:val="single" w:sz="4" w:space="0" w:color="auto"/>
              <w:right w:val="single" w:sz="4" w:space="0" w:color="auto"/>
            </w:tcBorders>
            <w:shd w:val="clear" w:color="auto" w:fill="auto"/>
            <w:noWrap/>
            <w:vAlign w:val="bottom"/>
          </w:tcPr>
          <w:p w14:paraId="7B02EB2F" w14:textId="5331EDC5" w:rsidR="00DD1A13" w:rsidRPr="00B106AA" w:rsidRDefault="00DD1A13" w:rsidP="00DD1A13">
            <w:pPr>
              <w:widowControl/>
              <w:autoSpaceDE/>
              <w:autoSpaceDN/>
              <w:rPr>
                <w:color w:val="000000"/>
                <w:lang w:val="en-IN" w:eastAsia="en-IN" w:bidi="ar-SA"/>
              </w:rPr>
            </w:pPr>
          </w:p>
        </w:tc>
      </w:tr>
    </w:tbl>
    <w:p w14:paraId="7BD0E2B6" w14:textId="77777777" w:rsidR="00DD1A13" w:rsidRPr="00B106AA" w:rsidRDefault="00DD1A13" w:rsidP="003F6FB5">
      <w:pPr>
        <w:widowControl/>
        <w:shd w:val="clear" w:color="auto" w:fill="FFFFFF"/>
        <w:autoSpaceDE/>
        <w:autoSpaceDN/>
        <w:contextualSpacing/>
        <w:rPr>
          <w:b/>
          <w:bCs/>
          <w:color w:val="201F1E"/>
          <w:bdr w:val="none" w:sz="0" w:space="0" w:color="auto" w:frame="1"/>
        </w:rPr>
      </w:pPr>
    </w:p>
    <w:p w14:paraId="17966D23" w14:textId="77777777" w:rsidR="00DD1A13" w:rsidRPr="00B106AA" w:rsidRDefault="00DD1A13" w:rsidP="003F6FB5">
      <w:pPr>
        <w:widowControl/>
        <w:shd w:val="clear" w:color="auto" w:fill="FFFFFF"/>
        <w:autoSpaceDE/>
        <w:autoSpaceDN/>
        <w:contextualSpacing/>
        <w:rPr>
          <w:b/>
          <w:bCs/>
          <w:color w:val="201F1E"/>
          <w:bdr w:val="none" w:sz="0" w:space="0" w:color="auto" w:frame="1"/>
        </w:rPr>
      </w:pPr>
    </w:p>
    <w:p w14:paraId="00E58580" w14:textId="77777777" w:rsidR="00D7142A" w:rsidRPr="00B106AA" w:rsidRDefault="00D7142A" w:rsidP="00D7142A">
      <w:pPr>
        <w:ind w:right="20"/>
        <w:jc w:val="both"/>
      </w:pPr>
      <w:r w:rsidRPr="00B106AA">
        <w:t>Note :</w:t>
      </w:r>
    </w:p>
    <w:p w14:paraId="003F324E" w14:textId="77777777" w:rsidR="00D7142A" w:rsidRPr="00B106AA" w:rsidRDefault="00D7142A" w:rsidP="00D7142A">
      <w:pPr>
        <w:ind w:right="20"/>
        <w:jc w:val="both"/>
      </w:pPr>
    </w:p>
    <w:p w14:paraId="137993A9" w14:textId="77777777" w:rsidR="00F7607F" w:rsidRPr="00B106AA" w:rsidRDefault="00D7142A" w:rsidP="00E8403B">
      <w:pPr>
        <w:widowControl/>
        <w:shd w:val="clear" w:color="auto" w:fill="FFFFFF"/>
        <w:autoSpaceDE/>
        <w:autoSpaceDN/>
        <w:contextualSpacing/>
        <w:jc w:val="both"/>
      </w:pPr>
      <w:r w:rsidRPr="00B106AA">
        <w:t xml:space="preserve">*The Total </w:t>
      </w:r>
      <w:r w:rsidR="00570CEB" w:rsidRPr="00B106AA">
        <w:t>Consideration Value</w:t>
      </w:r>
      <w:r w:rsidRPr="00B106AA">
        <w:t xml:space="preserve"> includes Taxes (GST and Cess or any other taxes/fees/charges/levies etc. which may be levied, in connection with the development/construction of the Project paid/payable by the Promoter up to the date of handing over the possession of the </w:t>
      </w:r>
      <w:r w:rsidR="00570CEB" w:rsidRPr="00B106AA">
        <w:t xml:space="preserve">Independent </w:t>
      </w:r>
      <w:r w:rsidRPr="00B106AA">
        <w:t xml:space="preserve">Floor Residence for residential usage (as the case may be) along with Car Parking to the Allottee(s) or the competent authority, as the case may be, after obtaining the necessary approvals from </w:t>
      </w:r>
      <w:r w:rsidR="00A274D9" w:rsidRPr="00B106AA">
        <w:t xml:space="preserve">the Competent Authority </w:t>
      </w:r>
      <w:r w:rsidRPr="00B106AA">
        <w:t xml:space="preserve">for the purposes of such possession. Provided that, in case there is any change/modification in the </w:t>
      </w:r>
      <w:r w:rsidRPr="00B106AA">
        <w:lastRenderedPageBreak/>
        <w:t>taxes/charges/ fees/levies etc., the subsequent amount payable by the Allottee</w:t>
      </w:r>
      <w:r w:rsidR="00D92247" w:rsidRPr="00B106AA">
        <w:t>(s)</w:t>
      </w:r>
      <w:r w:rsidRPr="00B106AA">
        <w:t xml:space="preserve"> to the Promoter shall be increased/decreased based on such change/modification.</w:t>
      </w:r>
    </w:p>
    <w:p w14:paraId="3A2277A6" w14:textId="77777777" w:rsidR="00F7607F" w:rsidRPr="00B106AA" w:rsidRDefault="00F7607F" w:rsidP="00E8403B">
      <w:pPr>
        <w:widowControl/>
        <w:shd w:val="clear" w:color="auto" w:fill="FFFFFF"/>
        <w:autoSpaceDE/>
        <w:autoSpaceDN/>
        <w:contextualSpacing/>
        <w:jc w:val="both"/>
        <w:rPr>
          <w:b/>
          <w:bCs/>
          <w:color w:val="201F1E"/>
          <w:bdr w:val="none" w:sz="0" w:space="0" w:color="auto" w:frame="1"/>
        </w:rPr>
      </w:pPr>
    </w:p>
    <w:p w14:paraId="5754E0B0" w14:textId="77777777" w:rsidR="003F6FB5" w:rsidRPr="009F0CC4" w:rsidRDefault="003F6FB5" w:rsidP="002D469E">
      <w:pPr>
        <w:widowControl/>
        <w:shd w:val="clear" w:color="auto" w:fill="FFFFFF"/>
        <w:autoSpaceDE/>
        <w:autoSpaceDN/>
        <w:contextualSpacing/>
        <w:jc w:val="center"/>
        <w:rPr>
          <w:b/>
          <w:bCs/>
          <w:color w:val="201F1E"/>
          <w:bdr w:val="none" w:sz="0" w:space="0" w:color="auto" w:frame="1"/>
        </w:rPr>
      </w:pPr>
      <w:r w:rsidRPr="00B106AA">
        <w:rPr>
          <w:b/>
          <w:bCs/>
          <w:color w:val="201F1E"/>
          <w:bdr w:val="none" w:sz="0" w:space="0" w:color="auto" w:frame="1"/>
        </w:rPr>
        <w:t>Payment Plan</w:t>
      </w:r>
    </w:p>
    <w:p w14:paraId="2F5978F1" w14:textId="77777777" w:rsidR="00FA506C" w:rsidRPr="009F0CC4" w:rsidRDefault="00FA506C" w:rsidP="00771734">
      <w:pPr>
        <w:ind w:left="720" w:hanging="720"/>
        <w:jc w:val="center"/>
        <w:rPr>
          <w:b/>
        </w:rPr>
      </w:pPr>
    </w:p>
    <w:p w14:paraId="16819174" w14:textId="77777777" w:rsidR="00CF5A4D" w:rsidRPr="009F0CC4" w:rsidRDefault="00CF5A4D" w:rsidP="00CF5A4D">
      <w:pPr>
        <w:ind w:left="720" w:hanging="720"/>
      </w:pPr>
    </w:p>
    <w:p w14:paraId="03B5CD73" w14:textId="77777777" w:rsidR="00E83DE3" w:rsidRPr="009F0CC4" w:rsidRDefault="00E83DE3" w:rsidP="00771734">
      <w:pPr>
        <w:ind w:left="720" w:hanging="720"/>
        <w:jc w:val="center"/>
        <w:rPr>
          <w:b/>
        </w:rPr>
      </w:pPr>
    </w:p>
    <w:p w14:paraId="70975661" w14:textId="77777777" w:rsidR="00684AAE" w:rsidRPr="009F0CC4" w:rsidRDefault="00684AAE" w:rsidP="00E83DE3">
      <w:pPr>
        <w:pStyle w:val="BodyText"/>
        <w:ind w:left="720" w:hanging="720"/>
        <w:rPr>
          <w:noProof/>
          <w:sz w:val="22"/>
          <w:szCs w:val="22"/>
        </w:rPr>
      </w:pPr>
    </w:p>
    <w:p w14:paraId="78D9C620" w14:textId="77777777" w:rsidR="00BA5A07" w:rsidRPr="009F0CC4" w:rsidRDefault="00BA5A07" w:rsidP="00BA5A07">
      <w:pPr>
        <w:jc w:val="center"/>
        <w:rPr>
          <w:b/>
        </w:rPr>
      </w:pPr>
    </w:p>
    <w:p w14:paraId="5592BE06" w14:textId="77777777" w:rsidR="00BA5A07" w:rsidRPr="009F0CC4" w:rsidRDefault="00BA5A07" w:rsidP="00BA5A07">
      <w:pPr>
        <w:jc w:val="center"/>
        <w:rPr>
          <w:b/>
        </w:rPr>
      </w:pPr>
    </w:p>
    <w:p w14:paraId="7990C484" w14:textId="77777777" w:rsidR="00BA5A07" w:rsidRPr="009F0CC4" w:rsidRDefault="00BA5A07" w:rsidP="00BA5A07">
      <w:pPr>
        <w:jc w:val="center"/>
        <w:rPr>
          <w:b/>
        </w:rPr>
      </w:pPr>
    </w:p>
    <w:p w14:paraId="41D00213" w14:textId="77777777" w:rsidR="0082206C" w:rsidRPr="009F0CC4" w:rsidRDefault="0082206C" w:rsidP="00771734">
      <w:pPr>
        <w:ind w:left="720" w:hanging="720"/>
        <w:jc w:val="center"/>
        <w:rPr>
          <w:b/>
        </w:rPr>
      </w:pPr>
    </w:p>
    <w:p w14:paraId="63EC7222" w14:textId="77777777" w:rsidR="00684AAE" w:rsidRPr="009F0CC4" w:rsidRDefault="00684AAE" w:rsidP="00771734">
      <w:pPr>
        <w:pStyle w:val="BodyText"/>
        <w:ind w:left="720" w:hanging="720"/>
        <w:rPr>
          <w:b/>
          <w:sz w:val="22"/>
          <w:szCs w:val="22"/>
        </w:rPr>
      </w:pPr>
    </w:p>
    <w:p w14:paraId="00E37D63" w14:textId="77777777" w:rsidR="00E45026" w:rsidRPr="009F0CC4" w:rsidRDefault="00E45026" w:rsidP="00771734">
      <w:pPr>
        <w:ind w:left="720" w:hanging="720"/>
      </w:pPr>
    </w:p>
    <w:sectPr w:rsidR="00E45026" w:rsidRPr="009F0CC4" w:rsidSect="0063564B">
      <w:footerReference w:type="default" r:id="rId11"/>
      <w:pgSz w:w="11910" w:h="16840"/>
      <w:pgMar w:top="1440" w:right="1440" w:bottom="1440" w:left="1440" w:header="0" w:footer="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DELL" w:date="2021-11-06T16:01:00Z" w:initials="D">
    <w:p w14:paraId="6BBC9E5B" w14:textId="77777777" w:rsidR="001A6F8F" w:rsidRDefault="001A6F8F">
      <w:pPr>
        <w:pStyle w:val="CommentText"/>
      </w:pPr>
      <w:r>
        <w:rPr>
          <w:rStyle w:val="CommentReference"/>
        </w:rPr>
        <w:annotationRef/>
      </w:r>
      <w:r>
        <w:t>Please check RERA registration number.</w:t>
      </w:r>
    </w:p>
  </w:comment>
  <w:comment w:id="15" w:author="DELL" w:date="2021-11-06T16:01:00Z" w:initials="D">
    <w:p w14:paraId="3E13ED9D" w14:textId="77777777" w:rsidR="001A6F8F" w:rsidRDefault="001A6F8F">
      <w:pPr>
        <w:pStyle w:val="CommentText"/>
      </w:pPr>
      <w:r>
        <w:rPr>
          <w:rStyle w:val="CommentReference"/>
        </w:rPr>
        <w:annotationRef/>
      </w:r>
      <w:r>
        <w:t xml:space="preserve">To be included as per approved plans </w:t>
      </w:r>
    </w:p>
  </w:comment>
  <w:comment w:id="18" w:author="DELL" w:date="2021-11-06T17:13:00Z" w:initials="D">
    <w:p w14:paraId="1D8F70E3" w14:textId="77777777" w:rsidR="001A6F8F" w:rsidRDefault="001A6F8F">
      <w:pPr>
        <w:pStyle w:val="CommentText"/>
      </w:pPr>
      <w:r>
        <w:rPr>
          <w:rStyle w:val="CommentReference"/>
        </w:rPr>
        <w:annotationRef/>
      </w:r>
      <w:r>
        <w:t xml:space="preserve">We suggest mentioning areas in sq meters and also to add exclusive area of the unit alongwith carpet area. </w:t>
      </w:r>
    </w:p>
  </w:comment>
  <w:comment w:id="19" w:author="Rajeev Chaudhry" w:date="2021-11-06T18:35:00Z" w:initials="RC">
    <w:p w14:paraId="22EA6791" w14:textId="77777777" w:rsidR="001A6F8F" w:rsidRDefault="001A6F8F">
      <w:pPr>
        <w:pStyle w:val="CommentText"/>
      </w:pPr>
      <w:r>
        <w:rPr>
          <w:rStyle w:val="CommentReference"/>
        </w:rPr>
        <w:annotationRef/>
      </w:r>
      <w:r>
        <w:t>Exclusive area details not required</w:t>
      </w:r>
    </w:p>
  </w:comment>
  <w:comment w:id="20" w:author="DELL" w:date="2021-11-06T17:21:00Z" w:initials="D">
    <w:p w14:paraId="1593FADF" w14:textId="77777777" w:rsidR="001A6F8F" w:rsidRDefault="001A6F8F">
      <w:pPr>
        <w:pStyle w:val="CommentText"/>
      </w:pPr>
      <w:r>
        <w:rPr>
          <w:rStyle w:val="CommentReference"/>
        </w:rPr>
        <w:annotationRef/>
      </w:r>
      <w:r>
        <w:t xml:space="preserve">Please add details of 100% collection account of project. </w:t>
      </w:r>
    </w:p>
  </w:comment>
  <w:comment w:id="23" w:author="DELL" w:date="2021-11-06T17:26:00Z" w:initials="D">
    <w:p w14:paraId="690C04A4" w14:textId="77777777" w:rsidR="001A6F8F" w:rsidRDefault="001A6F8F">
      <w:pPr>
        <w:pStyle w:val="CommentText"/>
      </w:pPr>
      <w:r>
        <w:rPr>
          <w:rStyle w:val="CommentReference"/>
        </w:rPr>
        <w:annotationRef/>
      </w:r>
      <w:r>
        <w:t xml:space="preserve">Please cross check. </w:t>
      </w:r>
    </w:p>
  </w:comment>
  <w:comment w:id="25" w:author="Vikas Thukral" w:date="2021-11-08T16:04:00Z" w:initials="VT">
    <w:p w14:paraId="5BC6C958" w14:textId="1646D5B4" w:rsidR="001A6F8F" w:rsidRDefault="001A6F8F">
      <w:pPr>
        <w:pStyle w:val="CommentText"/>
      </w:pPr>
      <w:r>
        <w:rPr>
          <w:rStyle w:val="CommentReference"/>
        </w:rPr>
        <w:annotationRef/>
      </w:r>
      <w:r>
        <w:t>Dear Vineet Sir, Please advise if this may be deleted.</w:t>
      </w:r>
    </w:p>
  </w:comment>
  <w:comment w:id="26" w:author="DELL" w:date="2021-11-06T17:29:00Z" w:initials="D">
    <w:p w14:paraId="0D1AFA4C" w14:textId="77777777" w:rsidR="001A6F8F" w:rsidRDefault="001A6F8F">
      <w:pPr>
        <w:pStyle w:val="CommentText"/>
      </w:pPr>
      <w:r>
        <w:rPr>
          <w:rStyle w:val="CommentReference"/>
        </w:rPr>
        <w:annotationRef/>
      </w:r>
      <w:r>
        <w:t xml:space="preserve">Address and email of Adhikaansh Realtors Pvt Ltd to be  added </w:t>
      </w:r>
    </w:p>
  </w:comment>
  <w:comment w:id="32" w:author="Rajeev Chaudhry" w:date="2021-11-06T11:33:00Z" w:initials="RC">
    <w:p w14:paraId="5F00EC9B" w14:textId="77777777" w:rsidR="001A6F8F" w:rsidRDefault="001A6F8F">
      <w:pPr>
        <w:pStyle w:val="CommentText"/>
      </w:pPr>
      <w:r>
        <w:rPr>
          <w:rStyle w:val="CommentReference"/>
        </w:rPr>
        <w:annotationRef/>
      </w:r>
      <w:r>
        <w:t>Add note regarding approved plot No.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BC9E5B" w15:done="0"/>
  <w15:commentEx w15:paraId="3E13ED9D" w15:done="0"/>
  <w15:commentEx w15:paraId="1D8F70E3" w15:done="0"/>
  <w15:commentEx w15:paraId="22EA6791" w15:paraIdParent="1D8F70E3" w15:done="0"/>
  <w15:commentEx w15:paraId="1593FADF" w15:done="0"/>
  <w15:commentEx w15:paraId="690C04A4" w15:done="0"/>
  <w15:commentEx w15:paraId="5BC6C958" w15:done="0"/>
  <w15:commentEx w15:paraId="0D1AFA4C" w15:done="0"/>
  <w15:commentEx w15:paraId="5F00EC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3A1CA" w16cex:dateUtc="2021-11-06T10:31:00Z"/>
  <w16cex:commentExtensible w16cex:durableId="2533A1CB" w16cex:dateUtc="2021-11-06T10:31:00Z"/>
  <w16cex:commentExtensible w16cex:durableId="2533A1CC" w16cex:dateUtc="2021-11-06T11:43:00Z"/>
  <w16cex:commentExtensible w16cex:durableId="2533A1CD" w16cex:dateUtc="2021-11-06T13:05:00Z"/>
  <w16cex:commentExtensible w16cex:durableId="2533A1CE" w16cex:dateUtc="2021-11-06T11:51:00Z"/>
  <w16cex:commentExtensible w16cex:durableId="2533A1CF" w16cex:dateUtc="2021-11-06T11:56:00Z"/>
  <w16cex:commentExtensible w16cex:durableId="2533C916" w16cex:dateUtc="2021-11-08T10:34:00Z"/>
  <w16cex:commentExtensible w16cex:durableId="2533A1D0" w16cex:dateUtc="2021-11-06T11:59:00Z"/>
  <w16cex:commentExtensible w16cex:durableId="2533A1D1" w16cex:dateUtc="2021-11-06T06:03:00Z"/>
  <w16cex:commentExtensible w16cex:durableId="2533A1D2" w16cex:dateUtc="2021-11-06T06:04:00Z"/>
  <w16cex:commentExtensible w16cex:durableId="2533A1D3" w16cex:dateUtc="2021-11-06T0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BC9E5B" w16cid:durableId="2533A1CA"/>
  <w16cid:commentId w16cid:paraId="3E13ED9D" w16cid:durableId="2533A1CB"/>
  <w16cid:commentId w16cid:paraId="1D8F70E3" w16cid:durableId="2533A1CC"/>
  <w16cid:commentId w16cid:paraId="22EA6791" w16cid:durableId="2533A1CD"/>
  <w16cid:commentId w16cid:paraId="1593FADF" w16cid:durableId="2533A1CE"/>
  <w16cid:commentId w16cid:paraId="690C04A4" w16cid:durableId="2533A1CF"/>
  <w16cid:commentId w16cid:paraId="5BC6C958" w16cid:durableId="2533C916"/>
  <w16cid:commentId w16cid:paraId="0D1AFA4C" w16cid:durableId="2533A1D0"/>
  <w16cid:commentId w16cid:paraId="5F00EC9B" w16cid:durableId="2533A1D1"/>
  <w16cid:commentId w16cid:paraId="4181DC96" w16cid:durableId="2533A1D2"/>
  <w16cid:commentId w16cid:paraId="2DF83E03" w16cid:durableId="2533A1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E303F" w14:textId="77777777" w:rsidR="006320A6" w:rsidRDefault="006320A6" w:rsidP="0063564B">
      <w:r>
        <w:separator/>
      </w:r>
    </w:p>
  </w:endnote>
  <w:endnote w:type="continuationSeparator" w:id="0">
    <w:p w14:paraId="00DFB154" w14:textId="77777777" w:rsidR="006320A6" w:rsidRDefault="006320A6" w:rsidP="0063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948661"/>
      <w:docPartObj>
        <w:docPartGallery w:val="Page Numbers (Bottom of Page)"/>
        <w:docPartUnique/>
      </w:docPartObj>
    </w:sdtPr>
    <w:sdtEndPr>
      <w:rPr>
        <w:noProof/>
      </w:rPr>
    </w:sdtEndPr>
    <w:sdtContent>
      <w:p w14:paraId="6568D1EF" w14:textId="77777777" w:rsidR="001A6F8F" w:rsidRDefault="001A6F8F">
        <w:pPr>
          <w:pStyle w:val="Footer"/>
          <w:jc w:val="center"/>
        </w:pPr>
        <w:r>
          <w:fldChar w:fldCharType="begin"/>
        </w:r>
        <w:r>
          <w:instrText xml:space="preserve"> PAGE   \* MERGEFORMAT </w:instrText>
        </w:r>
        <w:r>
          <w:fldChar w:fldCharType="separate"/>
        </w:r>
        <w:r w:rsidR="00B106AA">
          <w:rPr>
            <w:noProof/>
          </w:rPr>
          <w:t>33</w:t>
        </w:r>
        <w:r>
          <w:rPr>
            <w:noProof/>
          </w:rPr>
          <w:fldChar w:fldCharType="end"/>
        </w:r>
      </w:p>
    </w:sdtContent>
  </w:sdt>
  <w:p w14:paraId="014AB4F7" w14:textId="77777777" w:rsidR="001A6F8F" w:rsidRDefault="001A6F8F">
    <w:pPr>
      <w:pStyle w:val="BodyText"/>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FDE9A" w14:textId="77777777" w:rsidR="001A6F8F" w:rsidRDefault="001A6F8F">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4462C" w14:textId="77777777" w:rsidR="006320A6" w:rsidRDefault="006320A6" w:rsidP="0063564B">
      <w:r>
        <w:separator/>
      </w:r>
    </w:p>
  </w:footnote>
  <w:footnote w:type="continuationSeparator" w:id="0">
    <w:p w14:paraId="4442C94F" w14:textId="77777777" w:rsidR="006320A6" w:rsidRDefault="006320A6" w:rsidP="006356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742F"/>
    <w:multiLevelType w:val="hybridMultilevel"/>
    <w:tmpl w:val="FEC80A9E"/>
    <w:lvl w:ilvl="0" w:tplc="4009000F">
      <w:start w:val="1"/>
      <w:numFmt w:val="decimal"/>
      <w:lvlText w:val="%1."/>
      <w:lvlJc w:val="left"/>
      <w:pPr>
        <w:ind w:left="840" w:hanging="360"/>
      </w:p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
    <w:nsid w:val="03BE3E6A"/>
    <w:multiLevelType w:val="multilevel"/>
    <w:tmpl w:val="A6B63A60"/>
    <w:lvl w:ilvl="0">
      <w:start w:val="1"/>
      <w:numFmt w:val="decimal"/>
      <w:lvlText w:val="%1."/>
      <w:lvlJc w:val="left"/>
      <w:pPr>
        <w:ind w:left="821" w:hanging="721"/>
      </w:pPr>
      <w:rPr>
        <w:rFonts w:ascii="Times New Roman" w:eastAsia="Times New Roman" w:hAnsi="Times New Roman" w:cs="Times New Roman" w:hint="default"/>
        <w:b/>
        <w:bCs/>
        <w:spacing w:val="-2"/>
        <w:w w:val="99"/>
        <w:sz w:val="24"/>
        <w:szCs w:val="24"/>
        <w:lang w:val="en-US" w:eastAsia="en-US" w:bidi="en-US"/>
      </w:rPr>
    </w:lvl>
    <w:lvl w:ilvl="1">
      <w:start w:val="1"/>
      <w:numFmt w:val="decimal"/>
      <w:lvlText w:val="%1.%2"/>
      <w:lvlJc w:val="left"/>
      <w:pPr>
        <w:ind w:left="911" w:hanging="811"/>
      </w:pPr>
      <w:rPr>
        <w:rFonts w:hint="default"/>
        <w:b w:val="0"/>
        <w:bCs/>
        <w:spacing w:val="0"/>
        <w:w w:val="100"/>
        <w:lang w:val="en-US" w:eastAsia="en-US" w:bidi="en-US"/>
      </w:rPr>
    </w:lvl>
    <w:lvl w:ilvl="2">
      <w:start w:val="1"/>
      <w:numFmt w:val="lowerRoman"/>
      <w:lvlText w:val="(%3)"/>
      <w:lvlJc w:val="left"/>
      <w:pPr>
        <w:ind w:left="1541" w:hanging="811"/>
      </w:pPr>
      <w:rPr>
        <w:rFonts w:ascii="Times New Roman" w:eastAsia="Times New Roman" w:hAnsi="Times New Roman" w:cs="Times New Roman" w:hint="default"/>
        <w:spacing w:val="0"/>
        <w:w w:val="100"/>
        <w:sz w:val="22"/>
        <w:szCs w:val="22"/>
        <w:lang w:val="en-US" w:eastAsia="en-US" w:bidi="en-US"/>
      </w:rPr>
    </w:lvl>
    <w:lvl w:ilvl="3">
      <w:numFmt w:val="bullet"/>
      <w:lvlText w:val="•"/>
      <w:lvlJc w:val="left"/>
      <w:pPr>
        <w:ind w:left="920" w:hanging="811"/>
      </w:pPr>
      <w:rPr>
        <w:rFonts w:hint="default"/>
        <w:lang w:val="en-US" w:eastAsia="en-US" w:bidi="en-US"/>
      </w:rPr>
    </w:lvl>
    <w:lvl w:ilvl="4">
      <w:numFmt w:val="bullet"/>
      <w:lvlText w:val="•"/>
      <w:lvlJc w:val="left"/>
      <w:pPr>
        <w:ind w:left="1180" w:hanging="811"/>
      </w:pPr>
      <w:rPr>
        <w:rFonts w:hint="default"/>
        <w:lang w:val="en-US" w:eastAsia="en-US" w:bidi="en-US"/>
      </w:rPr>
    </w:lvl>
    <w:lvl w:ilvl="5">
      <w:numFmt w:val="bullet"/>
      <w:lvlText w:val="•"/>
      <w:lvlJc w:val="left"/>
      <w:pPr>
        <w:ind w:left="1240" w:hanging="811"/>
      </w:pPr>
      <w:rPr>
        <w:rFonts w:hint="default"/>
        <w:lang w:val="en-US" w:eastAsia="en-US" w:bidi="en-US"/>
      </w:rPr>
    </w:lvl>
    <w:lvl w:ilvl="6">
      <w:numFmt w:val="bullet"/>
      <w:lvlText w:val="•"/>
      <w:lvlJc w:val="left"/>
      <w:pPr>
        <w:ind w:left="1540" w:hanging="811"/>
      </w:pPr>
      <w:rPr>
        <w:rFonts w:hint="default"/>
        <w:lang w:val="en-US" w:eastAsia="en-US" w:bidi="en-US"/>
      </w:rPr>
    </w:lvl>
    <w:lvl w:ilvl="7">
      <w:numFmt w:val="bullet"/>
      <w:lvlText w:val="•"/>
      <w:lvlJc w:val="left"/>
      <w:pPr>
        <w:ind w:left="3686" w:hanging="811"/>
      </w:pPr>
      <w:rPr>
        <w:rFonts w:hint="default"/>
        <w:lang w:val="en-US" w:eastAsia="en-US" w:bidi="en-US"/>
      </w:rPr>
    </w:lvl>
    <w:lvl w:ilvl="8">
      <w:numFmt w:val="bullet"/>
      <w:lvlText w:val="•"/>
      <w:lvlJc w:val="left"/>
      <w:pPr>
        <w:ind w:left="5832" w:hanging="811"/>
      </w:pPr>
      <w:rPr>
        <w:rFonts w:hint="default"/>
        <w:lang w:val="en-US" w:eastAsia="en-US" w:bidi="en-US"/>
      </w:rPr>
    </w:lvl>
  </w:abstractNum>
  <w:abstractNum w:abstractNumId="2">
    <w:nsid w:val="042810A1"/>
    <w:multiLevelType w:val="hybridMultilevel"/>
    <w:tmpl w:val="14FA29A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9">
      <w:start w:val="1"/>
      <w:numFmt w:val="lowerLetter"/>
      <w:lvlText w:val="%3."/>
      <w:lvlJc w:val="lef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45F6BE1"/>
    <w:multiLevelType w:val="hybridMultilevel"/>
    <w:tmpl w:val="E18C7D66"/>
    <w:lvl w:ilvl="0" w:tplc="F9500996">
      <w:start w:val="1"/>
      <w:numFmt w:val="lowerLetter"/>
      <w:lvlText w:val="(%1)"/>
      <w:lvlJc w:val="left"/>
      <w:pPr>
        <w:ind w:left="720" w:hanging="360"/>
      </w:pPr>
      <w:rPr>
        <w:rFonts w:ascii="Times New Roman" w:eastAsia="Times New Roman" w:hAnsi="Times New Roman" w:cs="Times New Roman" w:hint="default"/>
        <w:spacing w:val="-2"/>
        <w:w w:val="99"/>
        <w:sz w:val="24"/>
        <w:szCs w:val="24"/>
        <w:lang w:val="en-US" w:eastAsia="en-US" w:bidi="en-US"/>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83A4B43"/>
    <w:multiLevelType w:val="hybridMultilevel"/>
    <w:tmpl w:val="FE20AEB8"/>
    <w:lvl w:ilvl="0" w:tplc="F15E34B2">
      <w:start w:val="1"/>
      <w:numFmt w:val="lowerLetter"/>
      <w:lvlText w:val="(%1)"/>
      <w:lvlJc w:val="left"/>
      <w:pPr>
        <w:ind w:left="1185" w:hanging="360"/>
      </w:pPr>
      <w:rPr>
        <w:rFonts w:hint="default"/>
      </w:rPr>
    </w:lvl>
    <w:lvl w:ilvl="1" w:tplc="40090019" w:tentative="1">
      <w:start w:val="1"/>
      <w:numFmt w:val="lowerLetter"/>
      <w:lvlText w:val="%2."/>
      <w:lvlJc w:val="left"/>
      <w:pPr>
        <w:ind w:left="1905" w:hanging="360"/>
      </w:pPr>
    </w:lvl>
    <w:lvl w:ilvl="2" w:tplc="4009001B" w:tentative="1">
      <w:start w:val="1"/>
      <w:numFmt w:val="lowerRoman"/>
      <w:lvlText w:val="%3."/>
      <w:lvlJc w:val="right"/>
      <w:pPr>
        <w:ind w:left="2625" w:hanging="180"/>
      </w:pPr>
    </w:lvl>
    <w:lvl w:ilvl="3" w:tplc="4009000F" w:tentative="1">
      <w:start w:val="1"/>
      <w:numFmt w:val="decimal"/>
      <w:lvlText w:val="%4."/>
      <w:lvlJc w:val="left"/>
      <w:pPr>
        <w:ind w:left="3345" w:hanging="360"/>
      </w:pPr>
    </w:lvl>
    <w:lvl w:ilvl="4" w:tplc="40090019" w:tentative="1">
      <w:start w:val="1"/>
      <w:numFmt w:val="lowerLetter"/>
      <w:lvlText w:val="%5."/>
      <w:lvlJc w:val="left"/>
      <w:pPr>
        <w:ind w:left="4065" w:hanging="360"/>
      </w:pPr>
    </w:lvl>
    <w:lvl w:ilvl="5" w:tplc="4009001B" w:tentative="1">
      <w:start w:val="1"/>
      <w:numFmt w:val="lowerRoman"/>
      <w:lvlText w:val="%6."/>
      <w:lvlJc w:val="right"/>
      <w:pPr>
        <w:ind w:left="4785" w:hanging="180"/>
      </w:pPr>
    </w:lvl>
    <w:lvl w:ilvl="6" w:tplc="4009000F" w:tentative="1">
      <w:start w:val="1"/>
      <w:numFmt w:val="decimal"/>
      <w:lvlText w:val="%7."/>
      <w:lvlJc w:val="left"/>
      <w:pPr>
        <w:ind w:left="5505" w:hanging="360"/>
      </w:pPr>
    </w:lvl>
    <w:lvl w:ilvl="7" w:tplc="40090019" w:tentative="1">
      <w:start w:val="1"/>
      <w:numFmt w:val="lowerLetter"/>
      <w:lvlText w:val="%8."/>
      <w:lvlJc w:val="left"/>
      <w:pPr>
        <w:ind w:left="6225" w:hanging="360"/>
      </w:pPr>
    </w:lvl>
    <w:lvl w:ilvl="8" w:tplc="4009001B" w:tentative="1">
      <w:start w:val="1"/>
      <w:numFmt w:val="lowerRoman"/>
      <w:lvlText w:val="%9."/>
      <w:lvlJc w:val="right"/>
      <w:pPr>
        <w:ind w:left="6945" w:hanging="180"/>
      </w:pPr>
    </w:lvl>
  </w:abstractNum>
  <w:abstractNum w:abstractNumId="5">
    <w:nsid w:val="08C77E48"/>
    <w:multiLevelType w:val="hybridMultilevel"/>
    <w:tmpl w:val="EC609C96"/>
    <w:lvl w:ilvl="0" w:tplc="2BD4B57C">
      <w:start w:val="1"/>
      <w:numFmt w:val="lowerLetter"/>
      <w:lvlText w:val="(%1)"/>
      <w:lvlJc w:val="left"/>
      <w:pPr>
        <w:ind w:left="645" w:hanging="525"/>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8E9011E"/>
    <w:multiLevelType w:val="hybridMultilevel"/>
    <w:tmpl w:val="F2B6C4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A22791F"/>
    <w:multiLevelType w:val="multilevel"/>
    <w:tmpl w:val="796ED164"/>
    <w:lvl w:ilvl="0">
      <w:start w:val="9"/>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10886677"/>
    <w:multiLevelType w:val="hybridMultilevel"/>
    <w:tmpl w:val="5F6082A2"/>
    <w:lvl w:ilvl="0" w:tplc="F2DECA3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7003E4"/>
    <w:multiLevelType w:val="multilevel"/>
    <w:tmpl w:val="40090023"/>
    <w:lvl w:ilvl="0">
      <w:start w:val="1"/>
      <w:numFmt w:val="upperRoman"/>
      <w:lvlText w:val="Article %1."/>
      <w:lvlJc w:val="left"/>
      <w:pPr>
        <w:ind w:left="0" w:firstLine="0"/>
      </w:pPr>
      <w:rPr>
        <w:rFonts w:cs="Times New Roman"/>
      </w:rPr>
    </w:lvl>
    <w:lvl w:ilvl="1">
      <w:start w:val="1"/>
      <w:numFmt w:val="decimalZero"/>
      <w:isLgl/>
      <w:lvlText w:val="Section %1.%2"/>
      <w:lvlJc w:val="left"/>
      <w:pPr>
        <w:ind w:left="0" w:firstLine="0"/>
      </w:pPr>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0">
    <w:nsid w:val="20033950"/>
    <w:multiLevelType w:val="hybridMultilevel"/>
    <w:tmpl w:val="D876E9AC"/>
    <w:lvl w:ilvl="0" w:tplc="20D86E7A">
      <w:start w:val="1"/>
      <w:numFmt w:val="lowerRoman"/>
      <w:lvlText w:val="(%1)"/>
      <w:lvlJc w:val="left"/>
      <w:pPr>
        <w:ind w:left="1181" w:hanging="360"/>
      </w:pPr>
      <w:rPr>
        <w:rFonts w:hint="default"/>
      </w:rPr>
    </w:lvl>
    <w:lvl w:ilvl="1" w:tplc="40090019" w:tentative="1">
      <w:start w:val="1"/>
      <w:numFmt w:val="lowerLetter"/>
      <w:lvlText w:val="%2."/>
      <w:lvlJc w:val="left"/>
      <w:pPr>
        <w:ind w:left="1901" w:hanging="360"/>
      </w:pPr>
    </w:lvl>
    <w:lvl w:ilvl="2" w:tplc="4009001B" w:tentative="1">
      <w:start w:val="1"/>
      <w:numFmt w:val="lowerRoman"/>
      <w:lvlText w:val="%3."/>
      <w:lvlJc w:val="right"/>
      <w:pPr>
        <w:ind w:left="2621" w:hanging="180"/>
      </w:pPr>
    </w:lvl>
    <w:lvl w:ilvl="3" w:tplc="4009000F" w:tentative="1">
      <w:start w:val="1"/>
      <w:numFmt w:val="decimal"/>
      <w:lvlText w:val="%4."/>
      <w:lvlJc w:val="left"/>
      <w:pPr>
        <w:ind w:left="3341" w:hanging="360"/>
      </w:pPr>
    </w:lvl>
    <w:lvl w:ilvl="4" w:tplc="40090019" w:tentative="1">
      <w:start w:val="1"/>
      <w:numFmt w:val="lowerLetter"/>
      <w:lvlText w:val="%5."/>
      <w:lvlJc w:val="left"/>
      <w:pPr>
        <w:ind w:left="4061" w:hanging="360"/>
      </w:pPr>
    </w:lvl>
    <w:lvl w:ilvl="5" w:tplc="4009001B" w:tentative="1">
      <w:start w:val="1"/>
      <w:numFmt w:val="lowerRoman"/>
      <w:lvlText w:val="%6."/>
      <w:lvlJc w:val="right"/>
      <w:pPr>
        <w:ind w:left="4781" w:hanging="180"/>
      </w:pPr>
    </w:lvl>
    <w:lvl w:ilvl="6" w:tplc="4009000F" w:tentative="1">
      <w:start w:val="1"/>
      <w:numFmt w:val="decimal"/>
      <w:lvlText w:val="%7."/>
      <w:lvlJc w:val="left"/>
      <w:pPr>
        <w:ind w:left="5501" w:hanging="360"/>
      </w:pPr>
    </w:lvl>
    <w:lvl w:ilvl="7" w:tplc="40090019" w:tentative="1">
      <w:start w:val="1"/>
      <w:numFmt w:val="lowerLetter"/>
      <w:lvlText w:val="%8."/>
      <w:lvlJc w:val="left"/>
      <w:pPr>
        <w:ind w:left="6221" w:hanging="360"/>
      </w:pPr>
    </w:lvl>
    <w:lvl w:ilvl="8" w:tplc="4009001B" w:tentative="1">
      <w:start w:val="1"/>
      <w:numFmt w:val="lowerRoman"/>
      <w:lvlText w:val="%9."/>
      <w:lvlJc w:val="right"/>
      <w:pPr>
        <w:ind w:left="6941" w:hanging="180"/>
      </w:pPr>
    </w:lvl>
  </w:abstractNum>
  <w:abstractNum w:abstractNumId="11">
    <w:nsid w:val="20226FCE"/>
    <w:multiLevelType w:val="multilevel"/>
    <w:tmpl w:val="6630C028"/>
    <w:lvl w:ilvl="0">
      <w:start w:val="1"/>
      <w:numFmt w:val="decimal"/>
      <w:lvlText w:val="%1."/>
      <w:lvlJc w:val="left"/>
      <w:pPr>
        <w:ind w:left="821" w:hanging="721"/>
      </w:pPr>
      <w:rPr>
        <w:rFonts w:ascii="Times New Roman" w:eastAsia="Times New Roman" w:hAnsi="Times New Roman" w:cs="Times New Roman" w:hint="default"/>
        <w:b/>
        <w:bCs/>
        <w:spacing w:val="-2"/>
        <w:w w:val="99"/>
        <w:sz w:val="22"/>
        <w:szCs w:val="22"/>
        <w:lang w:val="en-US" w:eastAsia="en-US" w:bidi="en-US"/>
      </w:rPr>
    </w:lvl>
    <w:lvl w:ilvl="1">
      <w:start w:val="1"/>
      <w:numFmt w:val="decimal"/>
      <w:lvlText w:val="%1.%2"/>
      <w:lvlJc w:val="left"/>
      <w:pPr>
        <w:ind w:left="911" w:hanging="811"/>
      </w:pPr>
      <w:rPr>
        <w:rFonts w:hint="default"/>
        <w:b w:val="0"/>
        <w:bCs/>
        <w:spacing w:val="0"/>
        <w:w w:val="100"/>
        <w:sz w:val="22"/>
        <w:szCs w:val="22"/>
        <w:lang w:val="en-US" w:eastAsia="en-US" w:bidi="en-US"/>
      </w:rPr>
    </w:lvl>
    <w:lvl w:ilvl="2">
      <w:start w:val="1"/>
      <w:numFmt w:val="lowerRoman"/>
      <w:lvlText w:val="(%3)"/>
      <w:lvlJc w:val="left"/>
      <w:pPr>
        <w:ind w:left="1541" w:hanging="811"/>
      </w:pPr>
      <w:rPr>
        <w:rFonts w:ascii="Times New Roman" w:eastAsia="Times New Roman" w:hAnsi="Times New Roman" w:cs="Times New Roman" w:hint="default"/>
        <w:spacing w:val="0"/>
        <w:w w:val="100"/>
        <w:sz w:val="22"/>
        <w:szCs w:val="22"/>
        <w:lang w:val="en-US" w:eastAsia="en-US" w:bidi="en-US"/>
      </w:rPr>
    </w:lvl>
    <w:lvl w:ilvl="3">
      <w:numFmt w:val="bullet"/>
      <w:lvlText w:val="•"/>
      <w:lvlJc w:val="left"/>
      <w:pPr>
        <w:ind w:left="920" w:hanging="811"/>
      </w:pPr>
      <w:rPr>
        <w:rFonts w:hint="default"/>
        <w:lang w:val="en-US" w:eastAsia="en-US" w:bidi="en-US"/>
      </w:rPr>
    </w:lvl>
    <w:lvl w:ilvl="4">
      <w:numFmt w:val="bullet"/>
      <w:lvlText w:val="•"/>
      <w:lvlJc w:val="left"/>
      <w:pPr>
        <w:ind w:left="1180" w:hanging="811"/>
      </w:pPr>
      <w:rPr>
        <w:rFonts w:hint="default"/>
        <w:lang w:val="en-US" w:eastAsia="en-US" w:bidi="en-US"/>
      </w:rPr>
    </w:lvl>
    <w:lvl w:ilvl="5">
      <w:numFmt w:val="bullet"/>
      <w:lvlText w:val="•"/>
      <w:lvlJc w:val="left"/>
      <w:pPr>
        <w:ind w:left="1240" w:hanging="811"/>
      </w:pPr>
      <w:rPr>
        <w:rFonts w:hint="default"/>
        <w:lang w:val="en-US" w:eastAsia="en-US" w:bidi="en-US"/>
      </w:rPr>
    </w:lvl>
    <w:lvl w:ilvl="6">
      <w:numFmt w:val="bullet"/>
      <w:lvlText w:val="•"/>
      <w:lvlJc w:val="left"/>
      <w:pPr>
        <w:ind w:left="1540" w:hanging="811"/>
      </w:pPr>
      <w:rPr>
        <w:rFonts w:hint="default"/>
        <w:lang w:val="en-US" w:eastAsia="en-US" w:bidi="en-US"/>
      </w:rPr>
    </w:lvl>
    <w:lvl w:ilvl="7">
      <w:numFmt w:val="bullet"/>
      <w:lvlText w:val="•"/>
      <w:lvlJc w:val="left"/>
      <w:pPr>
        <w:ind w:left="3686" w:hanging="811"/>
      </w:pPr>
      <w:rPr>
        <w:rFonts w:hint="default"/>
        <w:lang w:val="en-US" w:eastAsia="en-US" w:bidi="en-US"/>
      </w:rPr>
    </w:lvl>
    <w:lvl w:ilvl="8">
      <w:numFmt w:val="bullet"/>
      <w:lvlText w:val="•"/>
      <w:lvlJc w:val="left"/>
      <w:pPr>
        <w:ind w:left="5832" w:hanging="811"/>
      </w:pPr>
      <w:rPr>
        <w:rFonts w:hint="default"/>
        <w:lang w:val="en-US" w:eastAsia="en-US" w:bidi="en-US"/>
      </w:rPr>
    </w:lvl>
  </w:abstractNum>
  <w:abstractNum w:abstractNumId="12">
    <w:nsid w:val="208B19D0"/>
    <w:multiLevelType w:val="hybridMultilevel"/>
    <w:tmpl w:val="CEB47BF0"/>
    <w:lvl w:ilvl="0" w:tplc="1C263936">
      <w:numFmt w:val="bullet"/>
      <w:lvlText w:val=""/>
      <w:lvlJc w:val="left"/>
      <w:pPr>
        <w:ind w:left="1181" w:hanging="360"/>
      </w:pPr>
      <w:rPr>
        <w:rFonts w:ascii="Symbol" w:eastAsia="Symbol" w:hAnsi="Symbol" w:cs="Symbol" w:hint="default"/>
        <w:w w:val="100"/>
        <w:sz w:val="24"/>
        <w:szCs w:val="24"/>
        <w:lang w:val="en-US" w:eastAsia="en-US" w:bidi="en-US"/>
      </w:rPr>
    </w:lvl>
    <w:lvl w:ilvl="1" w:tplc="3B5468A0">
      <w:numFmt w:val="bullet"/>
      <w:lvlText w:val="•"/>
      <w:lvlJc w:val="left"/>
      <w:pPr>
        <w:ind w:left="2074" w:hanging="360"/>
      </w:pPr>
      <w:rPr>
        <w:rFonts w:hint="default"/>
        <w:lang w:val="en-US" w:eastAsia="en-US" w:bidi="en-US"/>
      </w:rPr>
    </w:lvl>
    <w:lvl w:ilvl="2" w:tplc="47E0DE32">
      <w:numFmt w:val="bullet"/>
      <w:lvlText w:val="•"/>
      <w:lvlJc w:val="left"/>
      <w:pPr>
        <w:ind w:left="2969" w:hanging="360"/>
      </w:pPr>
      <w:rPr>
        <w:rFonts w:hint="default"/>
        <w:lang w:val="en-US" w:eastAsia="en-US" w:bidi="en-US"/>
      </w:rPr>
    </w:lvl>
    <w:lvl w:ilvl="3" w:tplc="B1803264">
      <w:numFmt w:val="bullet"/>
      <w:lvlText w:val="•"/>
      <w:lvlJc w:val="left"/>
      <w:pPr>
        <w:ind w:left="3863" w:hanging="360"/>
      </w:pPr>
      <w:rPr>
        <w:rFonts w:hint="default"/>
        <w:lang w:val="en-US" w:eastAsia="en-US" w:bidi="en-US"/>
      </w:rPr>
    </w:lvl>
    <w:lvl w:ilvl="4" w:tplc="96222ECC">
      <w:numFmt w:val="bullet"/>
      <w:lvlText w:val="•"/>
      <w:lvlJc w:val="left"/>
      <w:pPr>
        <w:ind w:left="4758" w:hanging="360"/>
      </w:pPr>
      <w:rPr>
        <w:rFonts w:hint="default"/>
        <w:lang w:val="en-US" w:eastAsia="en-US" w:bidi="en-US"/>
      </w:rPr>
    </w:lvl>
    <w:lvl w:ilvl="5" w:tplc="BD6EB056">
      <w:numFmt w:val="bullet"/>
      <w:lvlText w:val="•"/>
      <w:lvlJc w:val="left"/>
      <w:pPr>
        <w:ind w:left="5652" w:hanging="360"/>
      </w:pPr>
      <w:rPr>
        <w:rFonts w:hint="default"/>
        <w:lang w:val="en-US" w:eastAsia="en-US" w:bidi="en-US"/>
      </w:rPr>
    </w:lvl>
    <w:lvl w:ilvl="6" w:tplc="6E423E66">
      <w:numFmt w:val="bullet"/>
      <w:lvlText w:val="•"/>
      <w:lvlJc w:val="left"/>
      <w:pPr>
        <w:ind w:left="6547" w:hanging="360"/>
      </w:pPr>
      <w:rPr>
        <w:rFonts w:hint="default"/>
        <w:lang w:val="en-US" w:eastAsia="en-US" w:bidi="en-US"/>
      </w:rPr>
    </w:lvl>
    <w:lvl w:ilvl="7" w:tplc="52F85ED6">
      <w:numFmt w:val="bullet"/>
      <w:lvlText w:val="•"/>
      <w:lvlJc w:val="left"/>
      <w:pPr>
        <w:ind w:left="7441" w:hanging="360"/>
      </w:pPr>
      <w:rPr>
        <w:rFonts w:hint="default"/>
        <w:lang w:val="en-US" w:eastAsia="en-US" w:bidi="en-US"/>
      </w:rPr>
    </w:lvl>
    <w:lvl w:ilvl="8" w:tplc="8BC80882">
      <w:numFmt w:val="bullet"/>
      <w:lvlText w:val="•"/>
      <w:lvlJc w:val="left"/>
      <w:pPr>
        <w:ind w:left="8336" w:hanging="360"/>
      </w:pPr>
      <w:rPr>
        <w:rFonts w:hint="default"/>
        <w:lang w:val="en-US" w:eastAsia="en-US" w:bidi="en-US"/>
      </w:rPr>
    </w:lvl>
  </w:abstractNum>
  <w:abstractNum w:abstractNumId="13">
    <w:nsid w:val="248C38BB"/>
    <w:multiLevelType w:val="hybridMultilevel"/>
    <w:tmpl w:val="2208FD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4A20A84"/>
    <w:multiLevelType w:val="hybridMultilevel"/>
    <w:tmpl w:val="4A6C8782"/>
    <w:lvl w:ilvl="0" w:tplc="F9500996">
      <w:start w:val="1"/>
      <w:numFmt w:val="lowerLetter"/>
      <w:lvlText w:val="(%1)"/>
      <w:lvlJc w:val="left"/>
      <w:pPr>
        <w:ind w:left="1429" w:hanging="360"/>
      </w:pPr>
      <w:rPr>
        <w:rFonts w:ascii="Times New Roman" w:eastAsia="Times New Roman" w:hAnsi="Times New Roman" w:cs="Times New Roman" w:hint="default"/>
        <w:spacing w:val="-2"/>
        <w:w w:val="99"/>
        <w:sz w:val="24"/>
        <w:szCs w:val="24"/>
        <w:lang w:val="en-US" w:eastAsia="en-US" w:bidi="en-US"/>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5">
    <w:nsid w:val="285D3028"/>
    <w:multiLevelType w:val="multilevel"/>
    <w:tmpl w:val="275C6B26"/>
    <w:lvl w:ilvl="0">
      <w:start w:val="1"/>
      <w:numFmt w:val="decimal"/>
      <w:lvlText w:val="%1."/>
      <w:lvlJc w:val="left"/>
      <w:pPr>
        <w:ind w:left="821" w:hanging="721"/>
      </w:pPr>
      <w:rPr>
        <w:rFonts w:hint="default"/>
        <w:spacing w:val="-4"/>
        <w:w w:val="99"/>
        <w:lang w:val="en-US" w:eastAsia="en-US" w:bidi="en-US"/>
      </w:rPr>
    </w:lvl>
    <w:lvl w:ilvl="1">
      <w:start w:val="1"/>
      <w:numFmt w:val="decimal"/>
      <w:lvlText w:val="%1.%2"/>
      <w:lvlJc w:val="left"/>
      <w:pPr>
        <w:ind w:left="821" w:hanging="721"/>
      </w:pPr>
      <w:rPr>
        <w:rFonts w:ascii="Times New Roman" w:eastAsia="Calibri" w:hAnsi="Times New Roman" w:cs="Times New Roman" w:hint="default"/>
        <w:spacing w:val="-17"/>
        <w:w w:val="99"/>
        <w:sz w:val="22"/>
        <w:szCs w:val="22"/>
        <w:lang w:val="en-US" w:eastAsia="en-US" w:bidi="en-US"/>
      </w:rPr>
    </w:lvl>
    <w:lvl w:ilvl="2">
      <w:numFmt w:val="bullet"/>
      <w:lvlText w:val="•"/>
      <w:lvlJc w:val="left"/>
      <w:pPr>
        <w:ind w:left="2681" w:hanging="721"/>
      </w:pPr>
      <w:rPr>
        <w:rFonts w:hint="default"/>
        <w:lang w:val="en-US" w:eastAsia="en-US" w:bidi="en-US"/>
      </w:rPr>
    </w:lvl>
    <w:lvl w:ilvl="3">
      <w:numFmt w:val="bullet"/>
      <w:lvlText w:val="•"/>
      <w:lvlJc w:val="left"/>
      <w:pPr>
        <w:ind w:left="3611" w:hanging="721"/>
      </w:pPr>
      <w:rPr>
        <w:rFonts w:hint="default"/>
        <w:lang w:val="en-US" w:eastAsia="en-US" w:bidi="en-US"/>
      </w:rPr>
    </w:lvl>
    <w:lvl w:ilvl="4">
      <w:numFmt w:val="bullet"/>
      <w:lvlText w:val="•"/>
      <w:lvlJc w:val="left"/>
      <w:pPr>
        <w:ind w:left="4542" w:hanging="721"/>
      </w:pPr>
      <w:rPr>
        <w:rFonts w:hint="default"/>
        <w:lang w:val="en-US" w:eastAsia="en-US" w:bidi="en-US"/>
      </w:rPr>
    </w:lvl>
    <w:lvl w:ilvl="5">
      <w:numFmt w:val="bullet"/>
      <w:lvlText w:val="•"/>
      <w:lvlJc w:val="left"/>
      <w:pPr>
        <w:ind w:left="5472" w:hanging="721"/>
      </w:pPr>
      <w:rPr>
        <w:rFonts w:hint="default"/>
        <w:lang w:val="en-US" w:eastAsia="en-US" w:bidi="en-US"/>
      </w:rPr>
    </w:lvl>
    <w:lvl w:ilvl="6">
      <w:numFmt w:val="bullet"/>
      <w:lvlText w:val="•"/>
      <w:lvlJc w:val="left"/>
      <w:pPr>
        <w:ind w:left="6403" w:hanging="721"/>
      </w:pPr>
      <w:rPr>
        <w:rFonts w:hint="default"/>
        <w:lang w:val="en-US" w:eastAsia="en-US" w:bidi="en-US"/>
      </w:rPr>
    </w:lvl>
    <w:lvl w:ilvl="7">
      <w:numFmt w:val="bullet"/>
      <w:lvlText w:val="•"/>
      <w:lvlJc w:val="left"/>
      <w:pPr>
        <w:ind w:left="7333" w:hanging="721"/>
      </w:pPr>
      <w:rPr>
        <w:rFonts w:hint="default"/>
        <w:lang w:val="en-US" w:eastAsia="en-US" w:bidi="en-US"/>
      </w:rPr>
    </w:lvl>
    <w:lvl w:ilvl="8">
      <w:numFmt w:val="bullet"/>
      <w:lvlText w:val="•"/>
      <w:lvlJc w:val="left"/>
      <w:pPr>
        <w:ind w:left="8264" w:hanging="721"/>
      </w:pPr>
      <w:rPr>
        <w:rFonts w:hint="default"/>
        <w:lang w:val="en-US" w:eastAsia="en-US" w:bidi="en-US"/>
      </w:rPr>
    </w:lvl>
  </w:abstractNum>
  <w:abstractNum w:abstractNumId="16">
    <w:nsid w:val="37D22AE0"/>
    <w:multiLevelType w:val="hybridMultilevel"/>
    <w:tmpl w:val="0756E85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C013D7C"/>
    <w:multiLevelType w:val="hybridMultilevel"/>
    <w:tmpl w:val="EBC8FE72"/>
    <w:lvl w:ilvl="0" w:tplc="0F6E73A2">
      <w:start w:val="1"/>
      <w:numFmt w:val="decimal"/>
      <w:lvlText w:val="%1."/>
      <w:lvlJc w:val="left"/>
      <w:pPr>
        <w:ind w:left="1051" w:hanging="405"/>
      </w:pPr>
      <w:rPr>
        <w:rFonts w:ascii="Times New Roman" w:eastAsia="Times New Roman" w:hAnsi="Times New Roman" w:cs="Times New Roman" w:hint="default"/>
        <w:spacing w:val="-2"/>
        <w:w w:val="99"/>
        <w:sz w:val="24"/>
        <w:szCs w:val="24"/>
        <w:lang w:val="en-US" w:eastAsia="en-US" w:bidi="en-US"/>
      </w:rPr>
    </w:lvl>
    <w:lvl w:ilvl="1" w:tplc="68B666D2">
      <w:numFmt w:val="bullet"/>
      <w:lvlText w:val="•"/>
      <w:lvlJc w:val="left"/>
      <w:pPr>
        <w:ind w:left="1966" w:hanging="405"/>
      </w:pPr>
      <w:rPr>
        <w:rFonts w:hint="default"/>
        <w:lang w:val="en-US" w:eastAsia="en-US" w:bidi="en-US"/>
      </w:rPr>
    </w:lvl>
    <w:lvl w:ilvl="2" w:tplc="EE5C0008">
      <w:numFmt w:val="bullet"/>
      <w:lvlText w:val="•"/>
      <w:lvlJc w:val="left"/>
      <w:pPr>
        <w:ind w:left="2873" w:hanging="405"/>
      </w:pPr>
      <w:rPr>
        <w:rFonts w:hint="default"/>
        <w:lang w:val="en-US" w:eastAsia="en-US" w:bidi="en-US"/>
      </w:rPr>
    </w:lvl>
    <w:lvl w:ilvl="3" w:tplc="8826AF26">
      <w:numFmt w:val="bullet"/>
      <w:lvlText w:val="•"/>
      <w:lvlJc w:val="left"/>
      <w:pPr>
        <w:ind w:left="3779" w:hanging="405"/>
      </w:pPr>
      <w:rPr>
        <w:rFonts w:hint="default"/>
        <w:lang w:val="en-US" w:eastAsia="en-US" w:bidi="en-US"/>
      </w:rPr>
    </w:lvl>
    <w:lvl w:ilvl="4" w:tplc="F9B430EE">
      <w:numFmt w:val="bullet"/>
      <w:lvlText w:val="•"/>
      <w:lvlJc w:val="left"/>
      <w:pPr>
        <w:ind w:left="4686" w:hanging="405"/>
      </w:pPr>
      <w:rPr>
        <w:rFonts w:hint="default"/>
        <w:lang w:val="en-US" w:eastAsia="en-US" w:bidi="en-US"/>
      </w:rPr>
    </w:lvl>
    <w:lvl w:ilvl="5" w:tplc="AAACFF58">
      <w:numFmt w:val="bullet"/>
      <w:lvlText w:val="•"/>
      <w:lvlJc w:val="left"/>
      <w:pPr>
        <w:ind w:left="5592" w:hanging="405"/>
      </w:pPr>
      <w:rPr>
        <w:rFonts w:hint="default"/>
        <w:lang w:val="en-US" w:eastAsia="en-US" w:bidi="en-US"/>
      </w:rPr>
    </w:lvl>
    <w:lvl w:ilvl="6" w:tplc="91525E92">
      <w:numFmt w:val="bullet"/>
      <w:lvlText w:val="•"/>
      <w:lvlJc w:val="left"/>
      <w:pPr>
        <w:ind w:left="6499" w:hanging="405"/>
      </w:pPr>
      <w:rPr>
        <w:rFonts w:hint="default"/>
        <w:lang w:val="en-US" w:eastAsia="en-US" w:bidi="en-US"/>
      </w:rPr>
    </w:lvl>
    <w:lvl w:ilvl="7" w:tplc="9460D396">
      <w:numFmt w:val="bullet"/>
      <w:lvlText w:val="•"/>
      <w:lvlJc w:val="left"/>
      <w:pPr>
        <w:ind w:left="7405" w:hanging="405"/>
      </w:pPr>
      <w:rPr>
        <w:rFonts w:hint="default"/>
        <w:lang w:val="en-US" w:eastAsia="en-US" w:bidi="en-US"/>
      </w:rPr>
    </w:lvl>
    <w:lvl w:ilvl="8" w:tplc="D2CA148C">
      <w:numFmt w:val="bullet"/>
      <w:lvlText w:val="•"/>
      <w:lvlJc w:val="left"/>
      <w:pPr>
        <w:ind w:left="8312" w:hanging="405"/>
      </w:pPr>
      <w:rPr>
        <w:rFonts w:hint="default"/>
        <w:lang w:val="en-US" w:eastAsia="en-US" w:bidi="en-US"/>
      </w:rPr>
    </w:lvl>
  </w:abstractNum>
  <w:abstractNum w:abstractNumId="18">
    <w:nsid w:val="402F0A69"/>
    <w:multiLevelType w:val="hybridMultilevel"/>
    <w:tmpl w:val="DCF4F70A"/>
    <w:lvl w:ilvl="0" w:tplc="E8ACD584">
      <w:start w:val="1"/>
      <w:numFmt w:val="decimal"/>
      <w:lvlText w:val="%1."/>
      <w:lvlJc w:val="left"/>
      <w:pPr>
        <w:ind w:left="360" w:hanging="360"/>
      </w:pPr>
      <w:rPr>
        <w:rFonts w:cstheme="minorBidi" w:hint="default"/>
        <w:color w:val="auto"/>
        <w:sz w:val="24"/>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1B6337B"/>
    <w:multiLevelType w:val="multilevel"/>
    <w:tmpl w:val="1C6820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42B6711E"/>
    <w:multiLevelType w:val="multilevel"/>
    <w:tmpl w:val="DC84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9541DC"/>
    <w:multiLevelType w:val="hybridMultilevel"/>
    <w:tmpl w:val="BD20E80E"/>
    <w:lvl w:ilvl="0" w:tplc="F0547316">
      <w:start w:val="1"/>
      <w:numFmt w:val="lowerLetter"/>
      <w:lvlText w:val="(%1)"/>
      <w:lvlJc w:val="left"/>
      <w:pPr>
        <w:ind w:left="1521" w:hanging="590"/>
      </w:pPr>
      <w:rPr>
        <w:rFonts w:ascii="Times New Roman" w:eastAsia="Times New Roman" w:hAnsi="Times New Roman" w:cs="Times New Roman" w:hint="default"/>
        <w:spacing w:val="-29"/>
        <w:w w:val="99"/>
        <w:sz w:val="24"/>
        <w:szCs w:val="24"/>
        <w:lang w:val="en-US" w:eastAsia="en-US" w:bidi="en-US"/>
      </w:rPr>
    </w:lvl>
    <w:lvl w:ilvl="1" w:tplc="9342F072">
      <w:numFmt w:val="bullet"/>
      <w:lvlText w:val="•"/>
      <w:lvlJc w:val="left"/>
      <w:pPr>
        <w:ind w:left="2380" w:hanging="590"/>
      </w:pPr>
      <w:rPr>
        <w:rFonts w:hint="default"/>
        <w:lang w:val="en-US" w:eastAsia="en-US" w:bidi="en-US"/>
      </w:rPr>
    </w:lvl>
    <w:lvl w:ilvl="2" w:tplc="DA2E9CFC">
      <w:numFmt w:val="bullet"/>
      <w:lvlText w:val="•"/>
      <w:lvlJc w:val="left"/>
      <w:pPr>
        <w:ind w:left="3241" w:hanging="590"/>
      </w:pPr>
      <w:rPr>
        <w:rFonts w:hint="default"/>
        <w:lang w:val="en-US" w:eastAsia="en-US" w:bidi="en-US"/>
      </w:rPr>
    </w:lvl>
    <w:lvl w:ilvl="3" w:tplc="D960E3C6">
      <w:numFmt w:val="bullet"/>
      <w:lvlText w:val="•"/>
      <w:lvlJc w:val="left"/>
      <w:pPr>
        <w:ind w:left="4101" w:hanging="590"/>
      </w:pPr>
      <w:rPr>
        <w:rFonts w:hint="default"/>
        <w:lang w:val="en-US" w:eastAsia="en-US" w:bidi="en-US"/>
      </w:rPr>
    </w:lvl>
    <w:lvl w:ilvl="4" w:tplc="9DEA93AE">
      <w:numFmt w:val="bullet"/>
      <w:lvlText w:val="•"/>
      <w:lvlJc w:val="left"/>
      <w:pPr>
        <w:ind w:left="4962" w:hanging="590"/>
      </w:pPr>
      <w:rPr>
        <w:rFonts w:hint="default"/>
        <w:lang w:val="en-US" w:eastAsia="en-US" w:bidi="en-US"/>
      </w:rPr>
    </w:lvl>
    <w:lvl w:ilvl="5" w:tplc="22CC678E">
      <w:numFmt w:val="bullet"/>
      <w:lvlText w:val="•"/>
      <w:lvlJc w:val="left"/>
      <w:pPr>
        <w:ind w:left="5822" w:hanging="590"/>
      </w:pPr>
      <w:rPr>
        <w:rFonts w:hint="default"/>
        <w:lang w:val="en-US" w:eastAsia="en-US" w:bidi="en-US"/>
      </w:rPr>
    </w:lvl>
    <w:lvl w:ilvl="6" w:tplc="30FEF3E2">
      <w:numFmt w:val="bullet"/>
      <w:lvlText w:val="•"/>
      <w:lvlJc w:val="left"/>
      <w:pPr>
        <w:ind w:left="6683" w:hanging="590"/>
      </w:pPr>
      <w:rPr>
        <w:rFonts w:hint="default"/>
        <w:lang w:val="en-US" w:eastAsia="en-US" w:bidi="en-US"/>
      </w:rPr>
    </w:lvl>
    <w:lvl w:ilvl="7" w:tplc="CF9C4EBA">
      <w:numFmt w:val="bullet"/>
      <w:lvlText w:val="•"/>
      <w:lvlJc w:val="left"/>
      <w:pPr>
        <w:ind w:left="7543" w:hanging="590"/>
      </w:pPr>
      <w:rPr>
        <w:rFonts w:hint="default"/>
        <w:lang w:val="en-US" w:eastAsia="en-US" w:bidi="en-US"/>
      </w:rPr>
    </w:lvl>
    <w:lvl w:ilvl="8" w:tplc="8BB05A6A">
      <w:numFmt w:val="bullet"/>
      <w:lvlText w:val="•"/>
      <w:lvlJc w:val="left"/>
      <w:pPr>
        <w:ind w:left="8404" w:hanging="590"/>
      </w:pPr>
      <w:rPr>
        <w:rFonts w:hint="default"/>
        <w:lang w:val="en-US" w:eastAsia="en-US" w:bidi="en-US"/>
      </w:rPr>
    </w:lvl>
  </w:abstractNum>
  <w:abstractNum w:abstractNumId="22">
    <w:nsid w:val="46EA4284"/>
    <w:multiLevelType w:val="hybridMultilevel"/>
    <w:tmpl w:val="A59E4B4C"/>
    <w:lvl w:ilvl="0" w:tplc="425C217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98F367F"/>
    <w:multiLevelType w:val="hybridMultilevel"/>
    <w:tmpl w:val="046CE9A2"/>
    <w:lvl w:ilvl="0" w:tplc="B12ED82A">
      <w:start w:val="1"/>
      <w:numFmt w:val="lowerLetter"/>
      <w:lvlText w:val="(%1)"/>
      <w:lvlJc w:val="left"/>
      <w:pPr>
        <w:ind w:left="1361" w:hanging="720"/>
      </w:pPr>
      <w:rPr>
        <w:rFonts w:ascii="Times New Roman" w:eastAsia="Times New Roman" w:hAnsi="Times New Roman" w:cs="Times New Roman" w:hint="default"/>
        <w:spacing w:val="0"/>
        <w:w w:val="100"/>
        <w:sz w:val="22"/>
        <w:szCs w:val="22"/>
        <w:lang w:val="en-US" w:eastAsia="en-US" w:bidi="en-US"/>
      </w:rPr>
    </w:lvl>
    <w:lvl w:ilvl="1" w:tplc="AC8862E8">
      <w:numFmt w:val="bullet"/>
      <w:lvlText w:val="•"/>
      <w:lvlJc w:val="left"/>
      <w:pPr>
        <w:ind w:left="2236" w:hanging="720"/>
      </w:pPr>
      <w:rPr>
        <w:rFonts w:hint="default"/>
        <w:lang w:val="en-US" w:eastAsia="en-US" w:bidi="en-US"/>
      </w:rPr>
    </w:lvl>
    <w:lvl w:ilvl="2" w:tplc="DB3C0DF8">
      <w:numFmt w:val="bullet"/>
      <w:lvlText w:val="•"/>
      <w:lvlJc w:val="left"/>
      <w:pPr>
        <w:ind w:left="3113" w:hanging="720"/>
      </w:pPr>
      <w:rPr>
        <w:rFonts w:hint="default"/>
        <w:lang w:val="en-US" w:eastAsia="en-US" w:bidi="en-US"/>
      </w:rPr>
    </w:lvl>
    <w:lvl w:ilvl="3" w:tplc="528A0CEA">
      <w:numFmt w:val="bullet"/>
      <w:lvlText w:val="•"/>
      <w:lvlJc w:val="left"/>
      <w:pPr>
        <w:ind w:left="3989" w:hanging="720"/>
      </w:pPr>
      <w:rPr>
        <w:rFonts w:hint="default"/>
        <w:lang w:val="en-US" w:eastAsia="en-US" w:bidi="en-US"/>
      </w:rPr>
    </w:lvl>
    <w:lvl w:ilvl="4" w:tplc="B0B6C030">
      <w:numFmt w:val="bullet"/>
      <w:lvlText w:val="•"/>
      <w:lvlJc w:val="left"/>
      <w:pPr>
        <w:ind w:left="4866" w:hanging="720"/>
      </w:pPr>
      <w:rPr>
        <w:rFonts w:hint="default"/>
        <w:lang w:val="en-US" w:eastAsia="en-US" w:bidi="en-US"/>
      </w:rPr>
    </w:lvl>
    <w:lvl w:ilvl="5" w:tplc="757C84AA">
      <w:numFmt w:val="bullet"/>
      <w:lvlText w:val="•"/>
      <w:lvlJc w:val="left"/>
      <w:pPr>
        <w:ind w:left="5742" w:hanging="720"/>
      </w:pPr>
      <w:rPr>
        <w:rFonts w:hint="default"/>
        <w:lang w:val="en-US" w:eastAsia="en-US" w:bidi="en-US"/>
      </w:rPr>
    </w:lvl>
    <w:lvl w:ilvl="6" w:tplc="F72E49E8">
      <w:numFmt w:val="bullet"/>
      <w:lvlText w:val="•"/>
      <w:lvlJc w:val="left"/>
      <w:pPr>
        <w:ind w:left="6619" w:hanging="720"/>
      </w:pPr>
      <w:rPr>
        <w:rFonts w:hint="default"/>
        <w:lang w:val="en-US" w:eastAsia="en-US" w:bidi="en-US"/>
      </w:rPr>
    </w:lvl>
    <w:lvl w:ilvl="7" w:tplc="CCF42BCE">
      <w:numFmt w:val="bullet"/>
      <w:lvlText w:val="•"/>
      <w:lvlJc w:val="left"/>
      <w:pPr>
        <w:ind w:left="7495" w:hanging="720"/>
      </w:pPr>
      <w:rPr>
        <w:rFonts w:hint="default"/>
        <w:lang w:val="en-US" w:eastAsia="en-US" w:bidi="en-US"/>
      </w:rPr>
    </w:lvl>
    <w:lvl w:ilvl="8" w:tplc="056421E8">
      <w:numFmt w:val="bullet"/>
      <w:lvlText w:val="•"/>
      <w:lvlJc w:val="left"/>
      <w:pPr>
        <w:ind w:left="8372" w:hanging="720"/>
      </w:pPr>
      <w:rPr>
        <w:rFonts w:hint="default"/>
        <w:lang w:val="en-US" w:eastAsia="en-US" w:bidi="en-US"/>
      </w:rPr>
    </w:lvl>
  </w:abstractNum>
  <w:abstractNum w:abstractNumId="24">
    <w:nsid w:val="4D3E7946"/>
    <w:multiLevelType w:val="hybridMultilevel"/>
    <w:tmpl w:val="6DE45F22"/>
    <w:lvl w:ilvl="0" w:tplc="32F40D9A">
      <w:start w:val="1"/>
      <w:numFmt w:val="lowerLetter"/>
      <w:lvlText w:val="(%1)"/>
      <w:lvlJc w:val="left"/>
      <w:pPr>
        <w:ind w:left="1541" w:hanging="540"/>
      </w:pPr>
      <w:rPr>
        <w:rFonts w:ascii="Times New Roman" w:eastAsia="Times New Roman" w:hAnsi="Times New Roman" w:cs="Times New Roman" w:hint="default"/>
        <w:color w:val="1F1F1E"/>
        <w:spacing w:val="-25"/>
        <w:w w:val="99"/>
        <w:sz w:val="24"/>
        <w:szCs w:val="24"/>
        <w:lang w:val="en-US" w:eastAsia="en-US" w:bidi="en-US"/>
      </w:rPr>
    </w:lvl>
    <w:lvl w:ilvl="1" w:tplc="36387C56">
      <w:numFmt w:val="bullet"/>
      <w:lvlText w:val="•"/>
      <w:lvlJc w:val="left"/>
      <w:pPr>
        <w:ind w:left="2398" w:hanging="540"/>
      </w:pPr>
      <w:rPr>
        <w:rFonts w:hint="default"/>
        <w:lang w:val="en-US" w:eastAsia="en-US" w:bidi="en-US"/>
      </w:rPr>
    </w:lvl>
    <w:lvl w:ilvl="2" w:tplc="5A6072E8">
      <w:numFmt w:val="bullet"/>
      <w:lvlText w:val="•"/>
      <w:lvlJc w:val="left"/>
      <w:pPr>
        <w:ind w:left="3257" w:hanging="540"/>
      </w:pPr>
      <w:rPr>
        <w:rFonts w:hint="default"/>
        <w:lang w:val="en-US" w:eastAsia="en-US" w:bidi="en-US"/>
      </w:rPr>
    </w:lvl>
    <w:lvl w:ilvl="3" w:tplc="C6D462CC">
      <w:numFmt w:val="bullet"/>
      <w:lvlText w:val="•"/>
      <w:lvlJc w:val="left"/>
      <w:pPr>
        <w:ind w:left="4115" w:hanging="540"/>
      </w:pPr>
      <w:rPr>
        <w:rFonts w:hint="default"/>
        <w:lang w:val="en-US" w:eastAsia="en-US" w:bidi="en-US"/>
      </w:rPr>
    </w:lvl>
    <w:lvl w:ilvl="4" w:tplc="ADAAD884">
      <w:numFmt w:val="bullet"/>
      <w:lvlText w:val="•"/>
      <w:lvlJc w:val="left"/>
      <w:pPr>
        <w:ind w:left="4974" w:hanging="540"/>
      </w:pPr>
      <w:rPr>
        <w:rFonts w:hint="default"/>
        <w:lang w:val="en-US" w:eastAsia="en-US" w:bidi="en-US"/>
      </w:rPr>
    </w:lvl>
    <w:lvl w:ilvl="5" w:tplc="D87CAE92">
      <w:numFmt w:val="bullet"/>
      <w:lvlText w:val="•"/>
      <w:lvlJc w:val="left"/>
      <w:pPr>
        <w:ind w:left="5832" w:hanging="540"/>
      </w:pPr>
      <w:rPr>
        <w:rFonts w:hint="default"/>
        <w:lang w:val="en-US" w:eastAsia="en-US" w:bidi="en-US"/>
      </w:rPr>
    </w:lvl>
    <w:lvl w:ilvl="6" w:tplc="AD842480">
      <w:numFmt w:val="bullet"/>
      <w:lvlText w:val="•"/>
      <w:lvlJc w:val="left"/>
      <w:pPr>
        <w:ind w:left="6691" w:hanging="540"/>
      </w:pPr>
      <w:rPr>
        <w:rFonts w:hint="default"/>
        <w:lang w:val="en-US" w:eastAsia="en-US" w:bidi="en-US"/>
      </w:rPr>
    </w:lvl>
    <w:lvl w:ilvl="7" w:tplc="9E605318">
      <w:numFmt w:val="bullet"/>
      <w:lvlText w:val="•"/>
      <w:lvlJc w:val="left"/>
      <w:pPr>
        <w:ind w:left="7549" w:hanging="540"/>
      </w:pPr>
      <w:rPr>
        <w:rFonts w:hint="default"/>
        <w:lang w:val="en-US" w:eastAsia="en-US" w:bidi="en-US"/>
      </w:rPr>
    </w:lvl>
    <w:lvl w:ilvl="8" w:tplc="31E8E1D0">
      <w:numFmt w:val="bullet"/>
      <w:lvlText w:val="•"/>
      <w:lvlJc w:val="left"/>
      <w:pPr>
        <w:ind w:left="8408" w:hanging="540"/>
      </w:pPr>
      <w:rPr>
        <w:rFonts w:hint="default"/>
        <w:lang w:val="en-US" w:eastAsia="en-US" w:bidi="en-US"/>
      </w:rPr>
    </w:lvl>
  </w:abstractNum>
  <w:abstractNum w:abstractNumId="25">
    <w:nsid w:val="4ED86E34"/>
    <w:multiLevelType w:val="multilevel"/>
    <w:tmpl w:val="3CBED1DC"/>
    <w:lvl w:ilvl="0">
      <w:start w:val="6"/>
      <w:numFmt w:val="decimal"/>
      <w:lvlText w:val="%1"/>
      <w:lvlJc w:val="left"/>
      <w:pPr>
        <w:ind w:left="731" w:hanging="631"/>
      </w:pPr>
      <w:rPr>
        <w:rFonts w:hint="default"/>
        <w:lang w:val="en-US" w:eastAsia="en-US" w:bidi="en-US"/>
      </w:rPr>
    </w:lvl>
    <w:lvl w:ilvl="1">
      <w:start w:val="3"/>
      <w:numFmt w:val="decimal"/>
      <w:lvlText w:val="%1.%2"/>
      <w:lvlJc w:val="left"/>
      <w:pPr>
        <w:ind w:left="731" w:hanging="631"/>
      </w:pPr>
      <w:rPr>
        <w:rFonts w:hint="default"/>
        <w:lang w:val="en-US" w:eastAsia="en-US" w:bidi="en-US"/>
      </w:rPr>
    </w:lvl>
    <w:lvl w:ilvl="2">
      <w:start w:val="1"/>
      <w:numFmt w:val="decimal"/>
      <w:lvlText w:val="%1.%2.%3"/>
      <w:lvlJc w:val="left"/>
      <w:pPr>
        <w:ind w:left="731" w:hanging="631"/>
      </w:pPr>
      <w:rPr>
        <w:rFonts w:ascii="Times New Roman" w:eastAsia="Times New Roman" w:hAnsi="Times New Roman" w:cs="Times New Roman" w:hint="default"/>
        <w:spacing w:val="0"/>
        <w:w w:val="100"/>
        <w:sz w:val="22"/>
        <w:szCs w:val="22"/>
        <w:lang w:val="en-US" w:eastAsia="en-US" w:bidi="en-US"/>
      </w:rPr>
    </w:lvl>
    <w:lvl w:ilvl="3">
      <w:start w:val="1"/>
      <w:numFmt w:val="lowerRoman"/>
      <w:lvlText w:val="(%4)"/>
      <w:lvlJc w:val="left"/>
      <w:pPr>
        <w:ind w:left="1361" w:hanging="765"/>
        <w:jc w:val="right"/>
      </w:pPr>
      <w:rPr>
        <w:rFonts w:hint="default"/>
        <w:spacing w:val="0"/>
        <w:w w:val="100"/>
        <w:lang w:val="en-US" w:eastAsia="en-US" w:bidi="en-US"/>
      </w:rPr>
    </w:lvl>
    <w:lvl w:ilvl="4">
      <w:numFmt w:val="bullet"/>
      <w:lvlText w:val="•"/>
      <w:lvlJc w:val="left"/>
      <w:pPr>
        <w:ind w:left="4281" w:hanging="765"/>
      </w:pPr>
      <w:rPr>
        <w:rFonts w:hint="default"/>
        <w:lang w:val="en-US" w:eastAsia="en-US" w:bidi="en-US"/>
      </w:rPr>
    </w:lvl>
    <w:lvl w:ilvl="5">
      <w:numFmt w:val="bullet"/>
      <w:lvlText w:val="•"/>
      <w:lvlJc w:val="left"/>
      <w:pPr>
        <w:ind w:left="5255" w:hanging="765"/>
      </w:pPr>
      <w:rPr>
        <w:rFonts w:hint="default"/>
        <w:lang w:val="en-US" w:eastAsia="en-US" w:bidi="en-US"/>
      </w:rPr>
    </w:lvl>
    <w:lvl w:ilvl="6">
      <w:numFmt w:val="bullet"/>
      <w:lvlText w:val="•"/>
      <w:lvlJc w:val="left"/>
      <w:pPr>
        <w:ind w:left="6229" w:hanging="765"/>
      </w:pPr>
      <w:rPr>
        <w:rFonts w:hint="default"/>
        <w:lang w:val="en-US" w:eastAsia="en-US" w:bidi="en-US"/>
      </w:rPr>
    </w:lvl>
    <w:lvl w:ilvl="7">
      <w:numFmt w:val="bullet"/>
      <w:lvlText w:val="•"/>
      <w:lvlJc w:val="left"/>
      <w:pPr>
        <w:ind w:left="7203" w:hanging="765"/>
      </w:pPr>
      <w:rPr>
        <w:rFonts w:hint="default"/>
        <w:lang w:val="en-US" w:eastAsia="en-US" w:bidi="en-US"/>
      </w:rPr>
    </w:lvl>
    <w:lvl w:ilvl="8">
      <w:numFmt w:val="bullet"/>
      <w:lvlText w:val="•"/>
      <w:lvlJc w:val="left"/>
      <w:pPr>
        <w:ind w:left="8177" w:hanging="765"/>
      </w:pPr>
      <w:rPr>
        <w:rFonts w:hint="default"/>
        <w:lang w:val="en-US" w:eastAsia="en-US" w:bidi="en-US"/>
      </w:rPr>
    </w:lvl>
  </w:abstractNum>
  <w:abstractNum w:abstractNumId="26">
    <w:nsid w:val="4F9142AE"/>
    <w:multiLevelType w:val="hybridMultilevel"/>
    <w:tmpl w:val="B41069F0"/>
    <w:lvl w:ilvl="0" w:tplc="B7A84F4A">
      <w:start w:val="1"/>
      <w:numFmt w:val="upperLetter"/>
      <w:lvlText w:val="%1."/>
      <w:lvlJc w:val="left"/>
      <w:pPr>
        <w:ind w:left="821" w:hanging="721"/>
      </w:pPr>
      <w:rPr>
        <w:rFonts w:hint="default"/>
        <w:spacing w:val="0"/>
        <w:w w:val="99"/>
        <w:lang w:val="en-US" w:eastAsia="en-US" w:bidi="en-US"/>
      </w:rPr>
    </w:lvl>
    <w:lvl w:ilvl="1" w:tplc="4EDA7C26">
      <w:start w:val="1"/>
      <w:numFmt w:val="lowerLetter"/>
      <w:lvlText w:val="(%2)"/>
      <w:lvlJc w:val="left"/>
      <w:pPr>
        <w:ind w:left="1376" w:hanging="565"/>
      </w:pPr>
      <w:rPr>
        <w:rFonts w:ascii="Times New Roman" w:eastAsia="Times New Roman" w:hAnsi="Times New Roman" w:cs="Times New Roman" w:hint="default"/>
        <w:spacing w:val="-10"/>
        <w:w w:val="99"/>
        <w:sz w:val="24"/>
        <w:szCs w:val="24"/>
        <w:lang w:val="en-US" w:eastAsia="en-US" w:bidi="en-US"/>
      </w:rPr>
    </w:lvl>
    <w:lvl w:ilvl="2" w:tplc="251AADDE">
      <w:numFmt w:val="bullet"/>
      <w:lvlText w:val="•"/>
      <w:lvlJc w:val="left"/>
      <w:pPr>
        <w:ind w:left="2351" w:hanging="565"/>
      </w:pPr>
      <w:rPr>
        <w:rFonts w:hint="default"/>
        <w:lang w:val="en-US" w:eastAsia="en-US" w:bidi="en-US"/>
      </w:rPr>
    </w:lvl>
    <w:lvl w:ilvl="3" w:tplc="C868E674">
      <w:numFmt w:val="bullet"/>
      <w:lvlText w:val="•"/>
      <w:lvlJc w:val="left"/>
      <w:pPr>
        <w:ind w:left="3323" w:hanging="565"/>
      </w:pPr>
      <w:rPr>
        <w:rFonts w:hint="default"/>
        <w:lang w:val="en-US" w:eastAsia="en-US" w:bidi="en-US"/>
      </w:rPr>
    </w:lvl>
    <w:lvl w:ilvl="4" w:tplc="9746D93C">
      <w:numFmt w:val="bullet"/>
      <w:lvlText w:val="•"/>
      <w:lvlJc w:val="left"/>
      <w:pPr>
        <w:ind w:left="4295" w:hanging="565"/>
      </w:pPr>
      <w:rPr>
        <w:rFonts w:hint="default"/>
        <w:lang w:val="en-US" w:eastAsia="en-US" w:bidi="en-US"/>
      </w:rPr>
    </w:lvl>
    <w:lvl w:ilvl="5" w:tplc="5442FA28">
      <w:numFmt w:val="bullet"/>
      <w:lvlText w:val="•"/>
      <w:lvlJc w:val="left"/>
      <w:pPr>
        <w:ind w:left="5266" w:hanging="565"/>
      </w:pPr>
      <w:rPr>
        <w:rFonts w:hint="default"/>
        <w:lang w:val="en-US" w:eastAsia="en-US" w:bidi="en-US"/>
      </w:rPr>
    </w:lvl>
    <w:lvl w:ilvl="6" w:tplc="77124A34">
      <w:numFmt w:val="bullet"/>
      <w:lvlText w:val="•"/>
      <w:lvlJc w:val="left"/>
      <w:pPr>
        <w:ind w:left="6238" w:hanging="565"/>
      </w:pPr>
      <w:rPr>
        <w:rFonts w:hint="default"/>
        <w:lang w:val="en-US" w:eastAsia="en-US" w:bidi="en-US"/>
      </w:rPr>
    </w:lvl>
    <w:lvl w:ilvl="7" w:tplc="23EA5586">
      <w:numFmt w:val="bullet"/>
      <w:lvlText w:val="•"/>
      <w:lvlJc w:val="left"/>
      <w:pPr>
        <w:ind w:left="7210" w:hanging="565"/>
      </w:pPr>
      <w:rPr>
        <w:rFonts w:hint="default"/>
        <w:lang w:val="en-US" w:eastAsia="en-US" w:bidi="en-US"/>
      </w:rPr>
    </w:lvl>
    <w:lvl w:ilvl="8" w:tplc="6558363E">
      <w:numFmt w:val="bullet"/>
      <w:lvlText w:val="•"/>
      <w:lvlJc w:val="left"/>
      <w:pPr>
        <w:ind w:left="8181" w:hanging="565"/>
      </w:pPr>
      <w:rPr>
        <w:rFonts w:hint="default"/>
        <w:lang w:val="en-US" w:eastAsia="en-US" w:bidi="en-US"/>
      </w:rPr>
    </w:lvl>
  </w:abstractNum>
  <w:abstractNum w:abstractNumId="27">
    <w:nsid w:val="50796E20"/>
    <w:multiLevelType w:val="hybridMultilevel"/>
    <w:tmpl w:val="3FD0A29E"/>
    <w:lvl w:ilvl="0" w:tplc="F9500996">
      <w:start w:val="1"/>
      <w:numFmt w:val="lowerLetter"/>
      <w:lvlText w:val="(%1)"/>
      <w:lvlJc w:val="left"/>
      <w:pPr>
        <w:ind w:left="720" w:hanging="360"/>
      </w:pPr>
      <w:rPr>
        <w:rFonts w:ascii="Times New Roman" w:eastAsia="Times New Roman" w:hAnsi="Times New Roman" w:cs="Times New Roman" w:hint="default"/>
        <w:spacing w:val="-2"/>
        <w:w w:val="99"/>
        <w:sz w:val="24"/>
        <w:szCs w:val="24"/>
        <w:lang w:val="en-US" w:eastAsia="en-US" w:bidi="en-U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3A81117"/>
    <w:multiLevelType w:val="hybridMultilevel"/>
    <w:tmpl w:val="BBDC69B0"/>
    <w:lvl w:ilvl="0" w:tplc="F9500996">
      <w:start w:val="1"/>
      <w:numFmt w:val="lowerLetter"/>
      <w:lvlText w:val="(%1)"/>
      <w:lvlJc w:val="left"/>
      <w:pPr>
        <w:ind w:left="666" w:hanging="566"/>
      </w:pPr>
      <w:rPr>
        <w:rFonts w:ascii="Times New Roman" w:eastAsia="Times New Roman" w:hAnsi="Times New Roman" w:cs="Times New Roman" w:hint="default"/>
        <w:spacing w:val="-2"/>
        <w:w w:val="99"/>
        <w:sz w:val="24"/>
        <w:szCs w:val="24"/>
        <w:lang w:val="en-US" w:eastAsia="en-US" w:bidi="en-US"/>
      </w:rPr>
    </w:lvl>
    <w:lvl w:ilvl="1" w:tplc="1354EFA6">
      <w:start w:val="1"/>
      <w:numFmt w:val="upperLetter"/>
      <w:lvlText w:val="%2."/>
      <w:lvlJc w:val="left"/>
      <w:pPr>
        <w:ind w:left="1001" w:hanging="360"/>
      </w:pPr>
      <w:rPr>
        <w:rFonts w:ascii="Times New Roman" w:eastAsia="Times New Roman" w:hAnsi="Times New Roman" w:cs="Times New Roman" w:hint="default"/>
        <w:b/>
        <w:bCs/>
        <w:spacing w:val="0"/>
        <w:w w:val="99"/>
        <w:sz w:val="24"/>
        <w:szCs w:val="24"/>
        <w:lang w:val="en-US" w:eastAsia="en-US" w:bidi="en-US"/>
      </w:rPr>
    </w:lvl>
    <w:lvl w:ilvl="2" w:tplc="6600AE80">
      <w:start w:val="1"/>
      <w:numFmt w:val="lowerRoman"/>
      <w:lvlText w:val="(%3)"/>
      <w:lvlJc w:val="left"/>
      <w:pPr>
        <w:ind w:left="1541" w:hanging="720"/>
      </w:pPr>
      <w:rPr>
        <w:rFonts w:ascii="Times New Roman" w:eastAsia="Times New Roman" w:hAnsi="Times New Roman" w:cs="Times New Roman" w:hint="default"/>
        <w:spacing w:val="-4"/>
        <w:w w:val="99"/>
        <w:sz w:val="24"/>
        <w:szCs w:val="24"/>
        <w:lang w:val="en-US" w:eastAsia="en-US" w:bidi="en-US"/>
      </w:rPr>
    </w:lvl>
    <w:lvl w:ilvl="3" w:tplc="FE0A857C">
      <w:numFmt w:val="bullet"/>
      <w:lvlText w:val="•"/>
      <w:lvlJc w:val="left"/>
      <w:pPr>
        <w:ind w:left="2613" w:hanging="720"/>
      </w:pPr>
      <w:rPr>
        <w:rFonts w:hint="default"/>
        <w:lang w:val="en-US" w:eastAsia="en-US" w:bidi="en-US"/>
      </w:rPr>
    </w:lvl>
    <w:lvl w:ilvl="4" w:tplc="8922596C">
      <w:numFmt w:val="bullet"/>
      <w:lvlText w:val="•"/>
      <w:lvlJc w:val="left"/>
      <w:pPr>
        <w:ind w:left="3686" w:hanging="720"/>
      </w:pPr>
      <w:rPr>
        <w:rFonts w:hint="default"/>
        <w:lang w:val="en-US" w:eastAsia="en-US" w:bidi="en-US"/>
      </w:rPr>
    </w:lvl>
    <w:lvl w:ilvl="5" w:tplc="D9566370">
      <w:numFmt w:val="bullet"/>
      <w:lvlText w:val="•"/>
      <w:lvlJc w:val="left"/>
      <w:pPr>
        <w:ind w:left="4759" w:hanging="720"/>
      </w:pPr>
      <w:rPr>
        <w:rFonts w:hint="default"/>
        <w:lang w:val="en-US" w:eastAsia="en-US" w:bidi="en-US"/>
      </w:rPr>
    </w:lvl>
    <w:lvl w:ilvl="6" w:tplc="40EAD9F6">
      <w:numFmt w:val="bullet"/>
      <w:lvlText w:val="•"/>
      <w:lvlJc w:val="left"/>
      <w:pPr>
        <w:ind w:left="5832" w:hanging="720"/>
      </w:pPr>
      <w:rPr>
        <w:rFonts w:hint="default"/>
        <w:lang w:val="en-US" w:eastAsia="en-US" w:bidi="en-US"/>
      </w:rPr>
    </w:lvl>
    <w:lvl w:ilvl="7" w:tplc="3B2C728E">
      <w:numFmt w:val="bullet"/>
      <w:lvlText w:val="•"/>
      <w:lvlJc w:val="left"/>
      <w:pPr>
        <w:ind w:left="6905" w:hanging="720"/>
      </w:pPr>
      <w:rPr>
        <w:rFonts w:hint="default"/>
        <w:lang w:val="en-US" w:eastAsia="en-US" w:bidi="en-US"/>
      </w:rPr>
    </w:lvl>
    <w:lvl w:ilvl="8" w:tplc="496AC050">
      <w:numFmt w:val="bullet"/>
      <w:lvlText w:val="•"/>
      <w:lvlJc w:val="left"/>
      <w:pPr>
        <w:ind w:left="7978" w:hanging="720"/>
      </w:pPr>
      <w:rPr>
        <w:rFonts w:hint="default"/>
        <w:lang w:val="en-US" w:eastAsia="en-US" w:bidi="en-US"/>
      </w:rPr>
    </w:lvl>
  </w:abstractNum>
  <w:abstractNum w:abstractNumId="29">
    <w:nsid w:val="5DCE60E1"/>
    <w:multiLevelType w:val="hybridMultilevel"/>
    <w:tmpl w:val="D876E9AC"/>
    <w:lvl w:ilvl="0" w:tplc="20D86E7A">
      <w:start w:val="1"/>
      <w:numFmt w:val="lowerRoman"/>
      <w:lvlText w:val="(%1)"/>
      <w:lvlJc w:val="left"/>
      <w:pPr>
        <w:ind w:left="1181" w:hanging="360"/>
      </w:pPr>
      <w:rPr>
        <w:rFonts w:hint="default"/>
      </w:rPr>
    </w:lvl>
    <w:lvl w:ilvl="1" w:tplc="40090019" w:tentative="1">
      <w:start w:val="1"/>
      <w:numFmt w:val="lowerLetter"/>
      <w:lvlText w:val="%2."/>
      <w:lvlJc w:val="left"/>
      <w:pPr>
        <w:ind w:left="1901" w:hanging="360"/>
      </w:pPr>
    </w:lvl>
    <w:lvl w:ilvl="2" w:tplc="4009001B" w:tentative="1">
      <w:start w:val="1"/>
      <w:numFmt w:val="lowerRoman"/>
      <w:lvlText w:val="%3."/>
      <w:lvlJc w:val="right"/>
      <w:pPr>
        <w:ind w:left="2621" w:hanging="180"/>
      </w:pPr>
    </w:lvl>
    <w:lvl w:ilvl="3" w:tplc="4009000F" w:tentative="1">
      <w:start w:val="1"/>
      <w:numFmt w:val="decimal"/>
      <w:lvlText w:val="%4."/>
      <w:lvlJc w:val="left"/>
      <w:pPr>
        <w:ind w:left="3341" w:hanging="360"/>
      </w:pPr>
    </w:lvl>
    <w:lvl w:ilvl="4" w:tplc="40090019" w:tentative="1">
      <w:start w:val="1"/>
      <w:numFmt w:val="lowerLetter"/>
      <w:lvlText w:val="%5."/>
      <w:lvlJc w:val="left"/>
      <w:pPr>
        <w:ind w:left="4061" w:hanging="360"/>
      </w:pPr>
    </w:lvl>
    <w:lvl w:ilvl="5" w:tplc="4009001B" w:tentative="1">
      <w:start w:val="1"/>
      <w:numFmt w:val="lowerRoman"/>
      <w:lvlText w:val="%6."/>
      <w:lvlJc w:val="right"/>
      <w:pPr>
        <w:ind w:left="4781" w:hanging="180"/>
      </w:pPr>
    </w:lvl>
    <w:lvl w:ilvl="6" w:tplc="4009000F" w:tentative="1">
      <w:start w:val="1"/>
      <w:numFmt w:val="decimal"/>
      <w:lvlText w:val="%7."/>
      <w:lvlJc w:val="left"/>
      <w:pPr>
        <w:ind w:left="5501" w:hanging="360"/>
      </w:pPr>
    </w:lvl>
    <w:lvl w:ilvl="7" w:tplc="40090019" w:tentative="1">
      <w:start w:val="1"/>
      <w:numFmt w:val="lowerLetter"/>
      <w:lvlText w:val="%8."/>
      <w:lvlJc w:val="left"/>
      <w:pPr>
        <w:ind w:left="6221" w:hanging="360"/>
      </w:pPr>
    </w:lvl>
    <w:lvl w:ilvl="8" w:tplc="4009001B" w:tentative="1">
      <w:start w:val="1"/>
      <w:numFmt w:val="lowerRoman"/>
      <w:lvlText w:val="%9."/>
      <w:lvlJc w:val="right"/>
      <w:pPr>
        <w:ind w:left="6941" w:hanging="180"/>
      </w:pPr>
    </w:lvl>
  </w:abstractNum>
  <w:abstractNum w:abstractNumId="30">
    <w:nsid w:val="5F800502"/>
    <w:multiLevelType w:val="hybridMultilevel"/>
    <w:tmpl w:val="8B3CFDAC"/>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65C45CF1"/>
    <w:multiLevelType w:val="multilevel"/>
    <w:tmpl w:val="1590747E"/>
    <w:lvl w:ilvl="0">
      <w:start w:val="1"/>
      <w:numFmt w:val="decimal"/>
      <w:lvlText w:val="%1."/>
      <w:lvlJc w:val="left"/>
      <w:pPr>
        <w:ind w:left="2880" w:hanging="360"/>
      </w:pPr>
    </w:lvl>
    <w:lvl w:ilvl="1">
      <w:start w:val="1"/>
      <w:numFmt w:val="decimal"/>
      <w:isLgl/>
      <w:lvlText w:val="%1.%2"/>
      <w:lvlJc w:val="left"/>
      <w:pPr>
        <w:ind w:left="3600" w:hanging="1080"/>
      </w:pPr>
    </w:lvl>
    <w:lvl w:ilvl="2">
      <w:start w:val="1"/>
      <w:numFmt w:val="decimal"/>
      <w:isLgl/>
      <w:lvlText w:val="%1.%2.%3"/>
      <w:lvlJc w:val="left"/>
      <w:pPr>
        <w:ind w:left="3600" w:hanging="1080"/>
      </w:pPr>
    </w:lvl>
    <w:lvl w:ilvl="3">
      <w:start w:val="1"/>
      <w:numFmt w:val="decimal"/>
      <w:isLgl/>
      <w:lvlText w:val="%1.%2.%3.%4"/>
      <w:lvlJc w:val="left"/>
      <w:pPr>
        <w:ind w:left="3600" w:hanging="1080"/>
      </w:pPr>
    </w:lvl>
    <w:lvl w:ilvl="4">
      <w:start w:val="1"/>
      <w:numFmt w:val="decimal"/>
      <w:isLgl/>
      <w:lvlText w:val="%1.%2.%3.%4.%5"/>
      <w:lvlJc w:val="left"/>
      <w:pPr>
        <w:ind w:left="3960" w:hanging="1440"/>
      </w:pPr>
    </w:lvl>
    <w:lvl w:ilvl="5">
      <w:start w:val="1"/>
      <w:numFmt w:val="decimal"/>
      <w:isLgl/>
      <w:lvlText w:val="%1.%2.%3.%4.%5.%6"/>
      <w:lvlJc w:val="left"/>
      <w:pPr>
        <w:ind w:left="4320" w:hanging="1800"/>
      </w:pPr>
    </w:lvl>
    <w:lvl w:ilvl="6">
      <w:start w:val="1"/>
      <w:numFmt w:val="decimal"/>
      <w:isLgl/>
      <w:lvlText w:val="%1.%2.%3.%4.%5.%6.%7"/>
      <w:lvlJc w:val="left"/>
      <w:pPr>
        <w:ind w:left="4680" w:hanging="2160"/>
      </w:pPr>
    </w:lvl>
    <w:lvl w:ilvl="7">
      <w:start w:val="1"/>
      <w:numFmt w:val="decimal"/>
      <w:isLgl/>
      <w:lvlText w:val="%1.%2.%3.%4.%5.%6.%7.%8"/>
      <w:lvlJc w:val="left"/>
      <w:pPr>
        <w:ind w:left="5040" w:hanging="2520"/>
      </w:pPr>
    </w:lvl>
    <w:lvl w:ilvl="8">
      <w:start w:val="1"/>
      <w:numFmt w:val="decimal"/>
      <w:isLgl/>
      <w:lvlText w:val="%1.%2.%3.%4.%5.%6.%7.%8.%9"/>
      <w:lvlJc w:val="left"/>
      <w:pPr>
        <w:ind w:left="5040" w:hanging="2520"/>
      </w:pPr>
    </w:lvl>
  </w:abstractNum>
  <w:abstractNum w:abstractNumId="32">
    <w:nsid w:val="671152B9"/>
    <w:multiLevelType w:val="hybridMultilevel"/>
    <w:tmpl w:val="2AB823D2"/>
    <w:lvl w:ilvl="0" w:tplc="A2947BDE">
      <w:start w:val="1"/>
      <w:numFmt w:val="upperLetter"/>
      <w:lvlText w:val="%1."/>
      <w:lvlJc w:val="left"/>
      <w:pPr>
        <w:ind w:left="1697" w:hanging="360"/>
      </w:pPr>
      <w:rPr>
        <w:b w:val="0"/>
      </w:rPr>
    </w:lvl>
    <w:lvl w:ilvl="1" w:tplc="04090019" w:tentative="1">
      <w:start w:val="1"/>
      <w:numFmt w:val="lowerLetter"/>
      <w:lvlText w:val="%2."/>
      <w:lvlJc w:val="left"/>
      <w:pPr>
        <w:ind w:left="2417" w:hanging="360"/>
      </w:pPr>
    </w:lvl>
    <w:lvl w:ilvl="2" w:tplc="0409001B" w:tentative="1">
      <w:start w:val="1"/>
      <w:numFmt w:val="lowerRoman"/>
      <w:lvlText w:val="%3."/>
      <w:lvlJc w:val="right"/>
      <w:pPr>
        <w:ind w:left="3137" w:hanging="180"/>
      </w:pPr>
    </w:lvl>
    <w:lvl w:ilvl="3" w:tplc="0409000F" w:tentative="1">
      <w:start w:val="1"/>
      <w:numFmt w:val="decimal"/>
      <w:lvlText w:val="%4."/>
      <w:lvlJc w:val="left"/>
      <w:pPr>
        <w:ind w:left="3857" w:hanging="360"/>
      </w:pPr>
    </w:lvl>
    <w:lvl w:ilvl="4" w:tplc="04090019" w:tentative="1">
      <w:start w:val="1"/>
      <w:numFmt w:val="lowerLetter"/>
      <w:lvlText w:val="%5."/>
      <w:lvlJc w:val="left"/>
      <w:pPr>
        <w:ind w:left="4577" w:hanging="360"/>
      </w:pPr>
    </w:lvl>
    <w:lvl w:ilvl="5" w:tplc="0409001B" w:tentative="1">
      <w:start w:val="1"/>
      <w:numFmt w:val="lowerRoman"/>
      <w:lvlText w:val="%6."/>
      <w:lvlJc w:val="right"/>
      <w:pPr>
        <w:ind w:left="5297" w:hanging="180"/>
      </w:pPr>
    </w:lvl>
    <w:lvl w:ilvl="6" w:tplc="0409000F" w:tentative="1">
      <w:start w:val="1"/>
      <w:numFmt w:val="decimal"/>
      <w:lvlText w:val="%7."/>
      <w:lvlJc w:val="left"/>
      <w:pPr>
        <w:ind w:left="6017" w:hanging="360"/>
      </w:pPr>
    </w:lvl>
    <w:lvl w:ilvl="7" w:tplc="04090019" w:tentative="1">
      <w:start w:val="1"/>
      <w:numFmt w:val="lowerLetter"/>
      <w:lvlText w:val="%8."/>
      <w:lvlJc w:val="left"/>
      <w:pPr>
        <w:ind w:left="6737" w:hanging="360"/>
      </w:pPr>
    </w:lvl>
    <w:lvl w:ilvl="8" w:tplc="0409001B" w:tentative="1">
      <w:start w:val="1"/>
      <w:numFmt w:val="lowerRoman"/>
      <w:lvlText w:val="%9."/>
      <w:lvlJc w:val="right"/>
      <w:pPr>
        <w:ind w:left="7457" w:hanging="180"/>
      </w:pPr>
    </w:lvl>
  </w:abstractNum>
  <w:abstractNum w:abstractNumId="33">
    <w:nsid w:val="6C04262B"/>
    <w:multiLevelType w:val="hybridMultilevel"/>
    <w:tmpl w:val="7FF8ADE8"/>
    <w:lvl w:ilvl="0" w:tplc="2BD4B57C">
      <w:start w:val="1"/>
      <w:numFmt w:val="lowerLetter"/>
      <w:lvlText w:val="(%1)"/>
      <w:lvlJc w:val="left"/>
      <w:pPr>
        <w:ind w:left="645" w:hanging="525"/>
      </w:pPr>
      <w:rPr>
        <w:rFonts w:hint="default"/>
        <w:b w:val="0"/>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34">
    <w:nsid w:val="6F914DBE"/>
    <w:multiLevelType w:val="hybridMultilevel"/>
    <w:tmpl w:val="5B5A0B02"/>
    <w:lvl w:ilvl="0" w:tplc="67F45298">
      <w:numFmt w:val="bullet"/>
      <w:lvlText w:val="-"/>
      <w:lvlJc w:val="left"/>
      <w:pPr>
        <w:ind w:left="720" w:hanging="360"/>
      </w:pPr>
      <w:rPr>
        <w:rFonts w:ascii="Arial Narrow" w:eastAsiaTheme="minorHAnsi" w:hAnsi="Arial Narrow"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71F046DB"/>
    <w:multiLevelType w:val="multilevel"/>
    <w:tmpl w:val="2078F0D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74A22CA"/>
    <w:multiLevelType w:val="hybridMultilevel"/>
    <w:tmpl w:val="24C06622"/>
    <w:lvl w:ilvl="0" w:tplc="86003A78">
      <w:start w:val="1"/>
      <w:numFmt w:val="lowerRoman"/>
      <w:lvlText w:val="(%1)"/>
      <w:lvlJc w:val="left"/>
      <w:pPr>
        <w:ind w:left="1521" w:hanging="700"/>
      </w:pPr>
      <w:rPr>
        <w:rFonts w:ascii="Times New Roman" w:eastAsia="Times New Roman" w:hAnsi="Times New Roman" w:cs="Times New Roman" w:hint="default"/>
        <w:spacing w:val="0"/>
        <w:w w:val="100"/>
        <w:sz w:val="22"/>
        <w:szCs w:val="22"/>
        <w:lang w:val="en-US" w:eastAsia="en-US" w:bidi="en-US"/>
      </w:rPr>
    </w:lvl>
    <w:lvl w:ilvl="1" w:tplc="A9F48058">
      <w:numFmt w:val="bullet"/>
      <w:lvlText w:val="•"/>
      <w:lvlJc w:val="left"/>
      <w:pPr>
        <w:ind w:left="2380" w:hanging="700"/>
      </w:pPr>
      <w:rPr>
        <w:rFonts w:hint="default"/>
        <w:lang w:val="en-US" w:eastAsia="en-US" w:bidi="en-US"/>
      </w:rPr>
    </w:lvl>
    <w:lvl w:ilvl="2" w:tplc="5280549A">
      <w:numFmt w:val="bullet"/>
      <w:lvlText w:val="•"/>
      <w:lvlJc w:val="left"/>
      <w:pPr>
        <w:ind w:left="3241" w:hanging="700"/>
      </w:pPr>
      <w:rPr>
        <w:rFonts w:hint="default"/>
        <w:lang w:val="en-US" w:eastAsia="en-US" w:bidi="en-US"/>
      </w:rPr>
    </w:lvl>
    <w:lvl w:ilvl="3" w:tplc="148CA7A4">
      <w:numFmt w:val="bullet"/>
      <w:lvlText w:val="•"/>
      <w:lvlJc w:val="left"/>
      <w:pPr>
        <w:ind w:left="4101" w:hanging="700"/>
      </w:pPr>
      <w:rPr>
        <w:rFonts w:hint="default"/>
        <w:lang w:val="en-US" w:eastAsia="en-US" w:bidi="en-US"/>
      </w:rPr>
    </w:lvl>
    <w:lvl w:ilvl="4" w:tplc="C8608024">
      <w:numFmt w:val="bullet"/>
      <w:lvlText w:val="•"/>
      <w:lvlJc w:val="left"/>
      <w:pPr>
        <w:ind w:left="4962" w:hanging="700"/>
      </w:pPr>
      <w:rPr>
        <w:rFonts w:hint="default"/>
        <w:lang w:val="en-US" w:eastAsia="en-US" w:bidi="en-US"/>
      </w:rPr>
    </w:lvl>
    <w:lvl w:ilvl="5" w:tplc="830E314A">
      <w:numFmt w:val="bullet"/>
      <w:lvlText w:val="•"/>
      <w:lvlJc w:val="left"/>
      <w:pPr>
        <w:ind w:left="5822" w:hanging="700"/>
      </w:pPr>
      <w:rPr>
        <w:rFonts w:hint="default"/>
        <w:lang w:val="en-US" w:eastAsia="en-US" w:bidi="en-US"/>
      </w:rPr>
    </w:lvl>
    <w:lvl w:ilvl="6" w:tplc="47389D3C">
      <w:numFmt w:val="bullet"/>
      <w:lvlText w:val="•"/>
      <w:lvlJc w:val="left"/>
      <w:pPr>
        <w:ind w:left="6683" w:hanging="700"/>
      </w:pPr>
      <w:rPr>
        <w:rFonts w:hint="default"/>
        <w:lang w:val="en-US" w:eastAsia="en-US" w:bidi="en-US"/>
      </w:rPr>
    </w:lvl>
    <w:lvl w:ilvl="7" w:tplc="90E4120A">
      <w:numFmt w:val="bullet"/>
      <w:lvlText w:val="•"/>
      <w:lvlJc w:val="left"/>
      <w:pPr>
        <w:ind w:left="7543" w:hanging="700"/>
      </w:pPr>
      <w:rPr>
        <w:rFonts w:hint="default"/>
        <w:lang w:val="en-US" w:eastAsia="en-US" w:bidi="en-US"/>
      </w:rPr>
    </w:lvl>
    <w:lvl w:ilvl="8" w:tplc="531E102A">
      <w:numFmt w:val="bullet"/>
      <w:lvlText w:val="•"/>
      <w:lvlJc w:val="left"/>
      <w:pPr>
        <w:ind w:left="8404" w:hanging="700"/>
      </w:pPr>
      <w:rPr>
        <w:rFonts w:hint="default"/>
        <w:lang w:val="en-US" w:eastAsia="en-US" w:bidi="en-US"/>
      </w:rPr>
    </w:lvl>
  </w:abstractNum>
  <w:abstractNum w:abstractNumId="37">
    <w:nsid w:val="7A560CD4"/>
    <w:multiLevelType w:val="hybridMultilevel"/>
    <w:tmpl w:val="C076E69E"/>
    <w:lvl w:ilvl="0" w:tplc="DB9EF3EA">
      <w:start w:val="1"/>
      <w:numFmt w:val="lowerLetter"/>
      <w:lvlText w:val="(%1)"/>
      <w:lvlJc w:val="left"/>
      <w:pPr>
        <w:ind w:left="1521" w:hanging="570"/>
      </w:pPr>
      <w:rPr>
        <w:rFonts w:ascii="Times New Roman" w:eastAsia="Times New Roman" w:hAnsi="Times New Roman" w:cs="Times New Roman" w:hint="default"/>
        <w:spacing w:val="0"/>
        <w:w w:val="100"/>
        <w:sz w:val="22"/>
        <w:szCs w:val="22"/>
        <w:lang w:val="en-US" w:eastAsia="en-US" w:bidi="en-US"/>
      </w:rPr>
    </w:lvl>
    <w:lvl w:ilvl="1" w:tplc="F0E414AC">
      <w:numFmt w:val="bullet"/>
      <w:lvlText w:val="•"/>
      <w:lvlJc w:val="left"/>
      <w:pPr>
        <w:ind w:left="2380" w:hanging="570"/>
      </w:pPr>
      <w:rPr>
        <w:rFonts w:hint="default"/>
        <w:lang w:val="en-US" w:eastAsia="en-US" w:bidi="en-US"/>
      </w:rPr>
    </w:lvl>
    <w:lvl w:ilvl="2" w:tplc="489E5FCA">
      <w:numFmt w:val="bullet"/>
      <w:lvlText w:val="•"/>
      <w:lvlJc w:val="left"/>
      <w:pPr>
        <w:ind w:left="3241" w:hanging="570"/>
      </w:pPr>
      <w:rPr>
        <w:rFonts w:hint="default"/>
        <w:lang w:val="en-US" w:eastAsia="en-US" w:bidi="en-US"/>
      </w:rPr>
    </w:lvl>
    <w:lvl w:ilvl="3" w:tplc="1CAC6598">
      <w:numFmt w:val="bullet"/>
      <w:lvlText w:val="•"/>
      <w:lvlJc w:val="left"/>
      <w:pPr>
        <w:ind w:left="4101" w:hanging="570"/>
      </w:pPr>
      <w:rPr>
        <w:rFonts w:hint="default"/>
        <w:lang w:val="en-US" w:eastAsia="en-US" w:bidi="en-US"/>
      </w:rPr>
    </w:lvl>
    <w:lvl w:ilvl="4" w:tplc="E76E08E6">
      <w:numFmt w:val="bullet"/>
      <w:lvlText w:val="•"/>
      <w:lvlJc w:val="left"/>
      <w:pPr>
        <w:ind w:left="4962" w:hanging="570"/>
      </w:pPr>
      <w:rPr>
        <w:rFonts w:hint="default"/>
        <w:lang w:val="en-US" w:eastAsia="en-US" w:bidi="en-US"/>
      </w:rPr>
    </w:lvl>
    <w:lvl w:ilvl="5" w:tplc="C860C22A">
      <w:numFmt w:val="bullet"/>
      <w:lvlText w:val="•"/>
      <w:lvlJc w:val="left"/>
      <w:pPr>
        <w:ind w:left="5822" w:hanging="570"/>
      </w:pPr>
      <w:rPr>
        <w:rFonts w:hint="default"/>
        <w:lang w:val="en-US" w:eastAsia="en-US" w:bidi="en-US"/>
      </w:rPr>
    </w:lvl>
    <w:lvl w:ilvl="6" w:tplc="71E49546">
      <w:numFmt w:val="bullet"/>
      <w:lvlText w:val="•"/>
      <w:lvlJc w:val="left"/>
      <w:pPr>
        <w:ind w:left="6683" w:hanging="570"/>
      </w:pPr>
      <w:rPr>
        <w:rFonts w:hint="default"/>
        <w:lang w:val="en-US" w:eastAsia="en-US" w:bidi="en-US"/>
      </w:rPr>
    </w:lvl>
    <w:lvl w:ilvl="7" w:tplc="0874B682">
      <w:numFmt w:val="bullet"/>
      <w:lvlText w:val="•"/>
      <w:lvlJc w:val="left"/>
      <w:pPr>
        <w:ind w:left="7543" w:hanging="570"/>
      </w:pPr>
      <w:rPr>
        <w:rFonts w:hint="default"/>
        <w:lang w:val="en-US" w:eastAsia="en-US" w:bidi="en-US"/>
      </w:rPr>
    </w:lvl>
    <w:lvl w:ilvl="8" w:tplc="1676FFAC">
      <w:numFmt w:val="bullet"/>
      <w:lvlText w:val="•"/>
      <w:lvlJc w:val="left"/>
      <w:pPr>
        <w:ind w:left="8404" w:hanging="570"/>
      </w:pPr>
      <w:rPr>
        <w:rFonts w:hint="default"/>
        <w:lang w:val="en-US" w:eastAsia="en-US" w:bidi="en-US"/>
      </w:rPr>
    </w:lvl>
  </w:abstractNum>
  <w:num w:numId="1">
    <w:abstractNumId w:val="12"/>
  </w:num>
  <w:num w:numId="2">
    <w:abstractNumId w:val="28"/>
  </w:num>
  <w:num w:numId="3">
    <w:abstractNumId w:val="17"/>
  </w:num>
  <w:num w:numId="4">
    <w:abstractNumId w:val="24"/>
  </w:num>
  <w:num w:numId="5">
    <w:abstractNumId w:val="21"/>
  </w:num>
  <w:num w:numId="6">
    <w:abstractNumId w:val="37"/>
  </w:num>
  <w:num w:numId="7">
    <w:abstractNumId w:val="36"/>
  </w:num>
  <w:num w:numId="8">
    <w:abstractNumId w:val="25"/>
  </w:num>
  <w:num w:numId="9">
    <w:abstractNumId w:val="23"/>
  </w:num>
  <w:num w:numId="10">
    <w:abstractNumId w:val="11"/>
  </w:num>
  <w:num w:numId="11">
    <w:abstractNumId w:val="26"/>
  </w:num>
  <w:num w:numId="12">
    <w:abstractNumId w:val="15"/>
  </w:num>
  <w:num w:numId="13">
    <w:abstractNumId w:val="10"/>
  </w:num>
  <w:num w:numId="14">
    <w:abstractNumId w:val="29"/>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0"/>
  </w:num>
  <w:num w:numId="19">
    <w:abstractNumId w:val="35"/>
  </w:num>
  <w:num w:numId="20">
    <w:abstractNumId w:val="32"/>
  </w:num>
  <w:num w:numId="21">
    <w:abstractNumId w:val="22"/>
  </w:num>
  <w:num w:numId="22">
    <w:abstractNumId w:val="13"/>
  </w:num>
  <w:num w:numId="23">
    <w:abstractNumId w:val="34"/>
  </w:num>
  <w:num w:numId="24">
    <w:abstractNumId w:val="0"/>
  </w:num>
  <w:num w:numId="25">
    <w:abstractNumId w:val="33"/>
  </w:num>
  <w:num w:numId="26">
    <w:abstractNumId w:val="5"/>
  </w:num>
  <w:num w:numId="27">
    <w:abstractNumId w:val="30"/>
  </w:num>
  <w:num w:numId="28">
    <w:abstractNumId w:val="1"/>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7"/>
  </w:num>
  <w:num w:numId="33">
    <w:abstractNumId w:val="14"/>
  </w:num>
  <w:num w:numId="34">
    <w:abstractNumId w:val="3"/>
  </w:num>
  <w:num w:numId="35">
    <w:abstractNumId w:val="16"/>
  </w:num>
  <w:num w:numId="36">
    <w:abstractNumId w:val="2"/>
  </w:num>
  <w:num w:numId="37">
    <w:abstractNumId w:val="19"/>
  </w:num>
  <w:num w:numId="38">
    <w:abstractNumId w:val="8"/>
  </w:num>
  <w:num w:numId="39">
    <w:abstractNumId w:val="18"/>
  </w:num>
  <w:num w:numId="4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it Jain">
    <w15:presenceInfo w15:providerId="AD" w15:userId="S-1-5-21-1052520457-3194241257-2569139781-8994"/>
  </w15:person>
  <w15:person w15:author="Rajeev Chaudhry">
    <w15:presenceInfo w15:providerId="AD" w15:userId="S-1-5-21-1117266141-1679990392-3473509892-1127"/>
  </w15:person>
  <w15:person w15:author="Vikas Thukral">
    <w15:presenceInfo w15:providerId="AD" w15:userId="S::vikas.thukral@m3mindia.com::f81db1c0-18c1-4a05-9f66-635cf6384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trackRevisions/>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AzMzMytzQ1M7I0tjBW0lEKTi0uzszPAykwrAUA15zxDiwAAAA="/>
  </w:docVars>
  <w:rsids>
    <w:rsidRoot w:val="00684AAE"/>
    <w:rsid w:val="00000400"/>
    <w:rsid w:val="000106A4"/>
    <w:rsid w:val="0001249E"/>
    <w:rsid w:val="000152E4"/>
    <w:rsid w:val="00015404"/>
    <w:rsid w:val="00015E57"/>
    <w:rsid w:val="00016CBC"/>
    <w:rsid w:val="00016E9E"/>
    <w:rsid w:val="00022AD7"/>
    <w:rsid w:val="000236BC"/>
    <w:rsid w:val="00024A3B"/>
    <w:rsid w:val="00027697"/>
    <w:rsid w:val="0003582C"/>
    <w:rsid w:val="000358A9"/>
    <w:rsid w:val="00035EFB"/>
    <w:rsid w:val="0003784A"/>
    <w:rsid w:val="00040315"/>
    <w:rsid w:val="00042FDB"/>
    <w:rsid w:val="00043B97"/>
    <w:rsid w:val="00045CE9"/>
    <w:rsid w:val="00047D9B"/>
    <w:rsid w:val="00051B13"/>
    <w:rsid w:val="0005526D"/>
    <w:rsid w:val="000613AC"/>
    <w:rsid w:val="00061617"/>
    <w:rsid w:val="000617F6"/>
    <w:rsid w:val="000623FE"/>
    <w:rsid w:val="000649FC"/>
    <w:rsid w:val="00065994"/>
    <w:rsid w:val="00066C7D"/>
    <w:rsid w:val="00070245"/>
    <w:rsid w:val="00071932"/>
    <w:rsid w:val="00071B79"/>
    <w:rsid w:val="000724F3"/>
    <w:rsid w:val="0007438D"/>
    <w:rsid w:val="00074457"/>
    <w:rsid w:val="0007580B"/>
    <w:rsid w:val="000779E4"/>
    <w:rsid w:val="00077C46"/>
    <w:rsid w:val="00077F33"/>
    <w:rsid w:val="00080A84"/>
    <w:rsid w:val="00082BF9"/>
    <w:rsid w:val="00090B10"/>
    <w:rsid w:val="00090E91"/>
    <w:rsid w:val="0009130B"/>
    <w:rsid w:val="00091412"/>
    <w:rsid w:val="00091BB8"/>
    <w:rsid w:val="000923D5"/>
    <w:rsid w:val="00093F3B"/>
    <w:rsid w:val="000949FA"/>
    <w:rsid w:val="000966F5"/>
    <w:rsid w:val="00097035"/>
    <w:rsid w:val="000A29E2"/>
    <w:rsid w:val="000A4133"/>
    <w:rsid w:val="000A666C"/>
    <w:rsid w:val="000B0BFF"/>
    <w:rsid w:val="000B367B"/>
    <w:rsid w:val="000B3FCB"/>
    <w:rsid w:val="000C2272"/>
    <w:rsid w:val="000C3704"/>
    <w:rsid w:val="000C51D2"/>
    <w:rsid w:val="000C5757"/>
    <w:rsid w:val="000C7950"/>
    <w:rsid w:val="000E337B"/>
    <w:rsid w:val="000E7F32"/>
    <w:rsid w:val="000F1C0A"/>
    <w:rsid w:val="000F3DCD"/>
    <w:rsid w:val="000F5521"/>
    <w:rsid w:val="000F7BA8"/>
    <w:rsid w:val="001006BF"/>
    <w:rsid w:val="00101852"/>
    <w:rsid w:val="00101BDA"/>
    <w:rsid w:val="001023D0"/>
    <w:rsid w:val="00110ED6"/>
    <w:rsid w:val="001113DC"/>
    <w:rsid w:val="00112BA8"/>
    <w:rsid w:val="00114633"/>
    <w:rsid w:val="00116A35"/>
    <w:rsid w:val="001215C7"/>
    <w:rsid w:val="00123FA4"/>
    <w:rsid w:val="00123FCC"/>
    <w:rsid w:val="00124653"/>
    <w:rsid w:val="00124BDE"/>
    <w:rsid w:val="00125296"/>
    <w:rsid w:val="00125A95"/>
    <w:rsid w:val="00126BCE"/>
    <w:rsid w:val="0013188B"/>
    <w:rsid w:val="001355FC"/>
    <w:rsid w:val="00141176"/>
    <w:rsid w:val="00141464"/>
    <w:rsid w:val="00144758"/>
    <w:rsid w:val="00145DA4"/>
    <w:rsid w:val="00146043"/>
    <w:rsid w:val="001462E5"/>
    <w:rsid w:val="00146DD3"/>
    <w:rsid w:val="0015049E"/>
    <w:rsid w:val="001507E0"/>
    <w:rsid w:val="00154EA5"/>
    <w:rsid w:val="001565B2"/>
    <w:rsid w:val="00161F8B"/>
    <w:rsid w:val="001620D7"/>
    <w:rsid w:val="0017430D"/>
    <w:rsid w:val="00175F73"/>
    <w:rsid w:val="00180116"/>
    <w:rsid w:val="00180E46"/>
    <w:rsid w:val="001810C4"/>
    <w:rsid w:val="001835D7"/>
    <w:rsid w:val="00192C8F"/>
    <w:rsid w:val="00192F58"/>
    <w:rsid w:val="0019526A"/>
    <w:rsid w:val="001956C1"/>
    <w:rsid w:val="00195ED4"/>
    <w:rsid w:val="00197603"/>
    <w:rsid w:val="001A1E0C"/>
    <w:rsid w:val="001A2412"/>
    <w:rsid w:val="001A3D80"/>
    <w:rsid w:val="001A48DE"/>
    <w:rsid w:val="001A50EB"/>
    <w:rsid w:val="001A6F8F"/>
    <w:rsid w:val="001B1EBF"/>
    <w:rsid w:val="001B21E7"/>
    <w:rsid w:val="001B2A23"/>
    <w:rsid w:val="001B4C17"/>
    <w:rsid w:val="001B582E"/>
    <w:rsid w:val="001B5C4C"/>
    <w:rsid w:val="001B6D22"/>
    <w:rsid w:val="001C049E"/>
    <w:rsid w:val="001C144D"/>
    <w:rsid w:val="001C1AF3"/>
    <w:rsid w:val="001C201E"/>
    <w:rsid w:val="001C2CA5"/>
    <w:rsid w:val="001C2E57"/>
    <w:rsid w:val="001C3B1E"/>
    <w:rsid w:val="001C3C45"/>
    <w:rsid w:val="001C4591"/>
    <w:rsid w:val="001C45B8"/>
    <w:rsid w:val="001C687A"/>
    <w:rsid w:val="001D0AEA"/>
    <w:rsid w:val="001D4602"/>
    <w:rsid w:val="001D579A"/>
    <w:rsid w:val="001D5AE6"/>
    <w:rsid w:val="001E0371"/>
    <w:rsid w:val="001E0E8A"/>
    <w:rsid w:val="001E6E82"/>
    <w:rsid w:val="001F344F"/>
    <w:rsid w:val="001F6286"/>
    <w:rsid w:val="00201440"/>
    <w:rsid w:val="00203982"/>
    <w:rsid w:val="002039EE"/>
    <w:rsid w:val="0020447D"/>
    <w:rsid w:val="0020496D"/>
    <w:rsid w:val="00204FDD"/>
    <w:rsid w:val="00206CE2"/>
    <w:rsid w:val="0020798A"/>
    <w:rsid w:val="00210DAA"/>
    <w:rsid w:val="0021285E"/>
    <w:rsid w:val="00217E77"/>
    <w:rsid w:val="00220495"/>
    <w:rsid w:val="00225B1F"/>
    <w:rsid w:val="002277F3"/>
    <w:rsid w:val="00227E19"/>
    <w:rsid w:val="00231CF3"/>
    <w:rsid w:val="00232AD3"/>
    <w:rsid w:val="00232E7A"/>
    <w:rsid w:val="002331E8"/>
    <w:rsid w:val="002350E9"/>
    <w:rsid w:val="002355BD"/>
    <w:rsid w:val="002364E2"/>
    <w:rsid w:val="00237701"/>
    <w:rsid w:val="0024264B"/>
    <w:rsid w:val="0024298B"/>
    <w:rsid w:val="002432AA"/>
    <w:rsid w:val="00243895"/>
    <w:rsid w:val="00250706"/>
    <w:rsid w:val="00253DAC"/>
    <w:rsid w:val="00255FC4"/>
    <w:rsid w:val="00257E31"/>
    <w:rsid w:val="002619BF"/>
    <w:rsid w:val="002636B5"/>
    <w:rsid w:val="00263AF5"/>
    <w:rsid w:val="002661D5"/>
    <w:rsid w:val="002665A7"/>
    <w:rsid w:val="00267393"/>
    <w:rsid w:val="00273183"/>
    <w:rsid w:val="00275855"/>
    <w:rsid w:val="00280408"/>
    <w:rsid w:val="00283490"/>
    <w:rsid w:val="00283C5F"/>
    <w:rsid w:val="00292F49"/>
    <w:rsid w:val="0029510E"/>
    <w:rsid w:val="002952C0"/>
    <w:rsid w:val="002A01D3"/>
    <w:rsid w:val="002A0700"/>
    <w:rsid w:val="002A2156"/>
    <w:rsid w:val="002A3077"/>
    <w:rsid w:val="002A317E"/>
    <w:rsid w:val="002A427E"/>
    <w:rsid w:val="002A5036"/>
    <w:rsid w:val="002A652E"/>
    <w:rsid w:val="002A6C1A"/>
    <w:rsid w:val="002B0D4C"/>
    <w:rsid w:val="002B6B05"/>
    <w:rsid w:val="002C1F9D"/>
    <w:rsid w:val="002C42CD"/>
    <w:rsid w:val="002C4FB9"/>
    <w:rsid w:val="002D00F6"/>
    <w:rsid w:val="002D1C26"/>
    <w:rsid w:val="002D326C"/>
    <w:rsid w:val="002D469E"/>
    <w:rsid w:val="002D4768"/>
    <w:rsid w:val="002D4796"/>
    <w:rsid w:val="002D57D3"/>
    <w:rsid w:val="002D7C78"/>
    <w:rsid w:val="002E614F"/>
    <w:rsid w:val="002E71EA"/>
    <w:rsid w:val="002F303F"/>
    <w:rsid w:val="002F46F9"/>
    <w:rsid w:val="002F7681"/>
    <w:rsid w:val="00300CF8"/>
    <w:rsid w:val="00300E62"/>
    <w:rsid w:val="003019AE"/>
    <w:rsid w:val="00301FA1"/>
    <w:rsid w:val="00302FA0"/>
    <w:rsid w:val="00305200"/>
    <w:rsid w:val="00305E7D"/>
    <w:rsid w:val="00313219"/>
    <w:rsid w:val="003135F9"/>
    <w:rsid w:val="0031466B"/>
    <w:rsid w:val="0031650D"/>
    <w:rsid w:val="00322A79"/>
    <w:rsid w:val="003230B6"/>
    <w:rsid w:val="003233D6"/>
    <w:rsid w:val="00323CBC"/>
    <w:rsid w:val="00324605"/>
    <w:rsid w:val="00324B4C"/>
    <w:rsid w:val="00332021"/>
    <w:rsid w:val="003325A4"/>
    <w:rsid w:val="00333135"/>
    <w:rsid w:val="003367E3"/>
    <w:rsid w:val="0034139D"/>
    <w:rsid w:val="00343E8F"/>
    <w:rsid w:val="00344BC2"/>
    <w:rsid w:val="00345168"/>
    <w:rsid w:val="003513C7"/>
    <w:rsid w:val="00351F67"/>
    <w:rsid w:val="00353197"/>
    <w:rsid w:val="00353A36"/>
    <w:rsid w:val="003555C7"/>
    <w:rsid w:val="00355604"/>
    <w:rsid w:val="00355701"/>
    <w:rsid w:val="00360F03"/>
    <w:rsid w:val="003644B4"/>
    <w:rsid w:val="00365AB7"/>
    <w:rsid w:val="00366567"/>
    <w:rsid w:val="00371D9A"/>
    <w:rsid w:val="0037360B"/>
    <w:rsid w:val="003741C5"/>
    <w:rsid w:val="0037513D"/>
    <w:rsid w:val="00380CFF"/>
    <w:rsid w:val="003811F3"/>
    <w:rsid w:val="003849A6"/>
    <w:rsid w:val="003849D9"/>
    <w:rsid w:val="003852E3"/>
    <w:rsid w:val="00385EFB"/>
    <w:rsid w:val="00386A8F"/>
    <w:rsid w:val="0038793E"/>
    <w:rsid w:val="00395EE5"/>
    <w:rsid w:val="00397D0C"/>
    <w:rsid w:val="003A0CAD"/>
    <w:rsid w:val="003A1E1D"/>
    <w:rsid w:val="003A611F"/>
    <w:rsid w:val="003A6E8A"/>
    <w:rsid w:val="003B0420"/>
    <w:rsid w:val="003B2633"/>
    <w:rsid w:val="003B4B5A"/>
    <w:rsid w:val="003C14C2"/>
    <w:rsid w:val="003C1637"/>
    <w:rsid w:val="003C7305"/>
    <w:rsid w:val="003D0BF8"/>
    <w:rsid w:val="003D48ED"/>
    <w:rsid w:val="003E1B73"/>
    <w:rsid w:val="003E1EA2"/>
    <w:rsid w:val="003E49A1"/>
    <w:rsid w:val="003E4C50"/>
    <w:rsid w:val="003E6FBA"/>
    <w:rsid w:val="003F0AF6"/>
    <w:rsid w:val="003F18A9"/>
    <w:rsid w:val="003F2439"/>
    <w:rsid w:val="003F52A5"/>
    <w:rsid w:val="003F61B9"/>
    <w:rsid w:val="003F6FB5"/>
    <w:rsid w:val="003F74CA"/>
    <w:rsid w:val="004011B5"/>
    <w:rsid w:val="00403CAA"/>
    <w:rsid w:val="00407A01"/>
    <w:rsid w:val="0041202A"/>
    <w:rsid w:val="004126CD"/>
    <w:rsid w:val="0041527B"/>
    <w:rsid w:val="00416EDA"/>
    <w:rsid w:val="0042053C"/>
    <w:rsid w:val="004206F6"/>
    <w:rsid w:val="00422ECD"/>
    <w:rsid w:val="00423046"/>
    <w:rsid w:val="00423371"/>
    <w:rsid w:val="00424C7E"/>
    <w:rsid w:val="004250BE"/>
    <w:rsid w:val="0042615D"/>
    <w:rsid w:val="0042638F"/>
    <w:rsid w:val="00426427"/>
    <w:rsid w:val="00427689"/>
    <w:rsid w:val="004316B8"/>
    <w:rsid w:val="00432B0C"/>
    <w:rsid w:val="004403A2"/>
    <w:rsid w:val="00440A68"/>
    <w:rsid w:val="00441405"/>
    <w:rsid w:val="004426D5"/>
    <w:rsid w:val="004448EB"/>
    <w:rsid w:val="00444FCB"/>
    <w:rsid w:val="004461FE"/>
    <w:rsid w:val="00446900"/>
    <w:rsid w:val="00452EBC"/>
    <w:rsid w:val="00455FDE"/>
    <w:rsid w:val="004622E0"/>
    <w:rsid w:val="00463674"/>
    <w:rsid w:val="00464428"/>
    <w:rsid w:val="0046549F"/>
    <w:rsid w:val="00466B44"/>
    <w:rsid w:val="00472DCC"/>
    <w:rsid w:val="00473261"/>
    <w:rsid w:val="004738A2"/>
    <w:rsid w:val="00473FCD"/>
    <w:rsid w:val="00474A04"/>
    <w:rsid w:val="00477611"/>
    <w:rsid w:val="0047785C"/>
    <w:rsid w:val="0048010B"/>
    <w:rsid w:val="00481CB4"/>
    <w:rsid w:val="00483819"/>
    <w:rsid w:val="00483F01"/>
    <w:rsid w:val="00486398"/>
    <w:rsid w:val="00486B44"/>
    <w:rsid w:val="004873CE"/>
    <w:rsid w:val="00487CF1"/>
    <w:rsid w:val="00492223"/>
    <w:rsid w:val="00492FA7"/>
    <w:rsid w:val="0049405D"/>
    <w:rsid w:val="00495BB8"/>
    <w:rsid w:val="00496C28"/>
    <w:rsid w:val="004A0E92"/>
    <w:rsid w:val="004A1CAD"/>
    <w:rsid w:val="004A2113"/>
    <w:rsid w:val="004A3AEA"/>
    <w:rsid w:val="004B0CF4"/>
    <w:rsid w:val="004B23CA"/>
    <w:rsid w:val="004B7097"/>
    <w:rsid w:val="004C1808"/>
    <w:rsid w:val="004C4AC1"/>
    <w:rsid w:val="004C527E"/>
    <w:rsid w:val="004C5F52"/>
    <w:rsid w:val="004D1984"/>
    <w:rsid w:val="004D2629"/>
    <w:rsid w:val="004D4698"/>
    <w:rsid w:val="004D5826"/>
    <w:rsid w:val="004E124C"/>
    <w:rsid w:val="004E1531"/>
    <w:rsid w:val="004E161A"/>
    <w:rsid w:val="004E1D50"/>
    <w:rsid w:val="004E2B20"/>
    <w:rsid w:val="004E39D9"/>
    <w:rsid w:val="004E4B06"/>
    <w:rsid w:val="004F3913"/>
    <w:rsid w:val="004F5193"/>
    <w:rsid w:val="005004D8"/>
    <w:rsid w:val="00501091"/>
    <w:rsid w:val="005015C7"/>
    <w:rsid w:val="0050245B"/>
    <w:rsid w:val="005056EE"/>
    <w:rsid w:val="00505909"/>
    <w:rsid w:val="0050695B"/>
    <w:rsid w:val="005077E5"/>
    <w:rsid w:val="00513235"/>
    <w:rsid w:val="00513C52"/>
    <w:rsid w:val="005142D2"/>
    <w:rsid w:val="005143F0"/>
    <w:rsid w:val="0051477D"/>
    <w:rsid w:val="00515938"/>
    <w:rsid w:val="00517439"/>
    <w:rsid w:val="005225DD"/>
    <w:rsid w:val="00525A32"/>
    <w:rsid w:val="00526B62"/>
    <w:rsid w:val="00527481"/>
    <w:rsid w:val="00527559"/>
    <w:rsid w:val="00527C8C"/>
    <w:rsid w:val="005308A2"/>
    <w:rsid w:val="0053123C"/>
    <w:rsid w:val="00531A0D"/>
    <w:rsid w:val="00531F1E"/>
    <w:rsid w:val="00534A95"/>
    <w:rsid w:val="00536F21"/>
    <w:rsid w:val="005402D3"/>
    <w:rsid w:val="005428D8"/>
    <w:rsid w:val="0054319B"/>
    <w:rsid w:val="00543715"/>
    <w:rsid w:val="00543BB3"/>
    <w:rsid w:val="00546B81"/>
    <w:rsid w:val="00547492"/>
    <w:rsid w:val="005566C6"/>
    <w:rsid w:val="00556C56"/>
    <w:rsid w:val="00563953"/>
    <w:rsid w:val="00570CEB"/>
    <w:rsid w:val="00574643"/>
    <w:rsid w:val="00584F2D"/>
    <w:rsid w:val="005855D8"/>
    <w:rsid w:val="00585630"/>
    <w:rsid w:val="00593B2F"/>
    <w:rsid w:val="005948AC"/>
    <w:rsid w:val="0059660C"/>
    <w:rsid w:val="00597C43"/>
    <w:rsid w:val="005A1C8F"/>
    <w:rsid w:val="005B4C67"/>
    <w:rsid w:val="005B60A5"/>
    <w:rsid w:val="005B7541"/>
    <w:rsid w:val="005B7B66"/>
    <w:rsid w:val="005C04F4"/>
    <w:rsid w:val="005C0A22"/>
    <w:rsid w:val="005C17A8"/>
    <w:rsid w:val="005C5BB4"/>
    <w:rsid w:val="005D00F0"/>
    <w:rsid w:val="005D0B6E"/>
    <w:rsid w:val="005D2F7C"/>
    <w:rsid w:val="005D3DB7"/>
    <w:rsid w:val="005D6256"/>
    <w:rsid w:val="005D765B"/>
    <w:rsid w:val="005E069E"/>
    <w:rsid w:val="005E1A8F"/>
    <w:rsid w:val="005E23EF"/>
    <w:rsid w:val="005E2827"/>
    <w:rsid w:val="005E7AE4"/>
    <w:rsid w:val="005F0551"/>
    <w:rsid w:val="005F06B9"/>
    <w:rsid w:val="005F4555"/>
    <w:rsid w:val="005F4D5B"/>
    <w:rsid w:val="005F5631"/>
    <w:rsid w:val="005F5E82"/>
    <w:rsid w:val="005F7A12"/>
    <w:rsid w:val="006014CD"/>
    <w:rsid w:val="00604D11"/>
    <w:rsid w:val="00604D3E"/>
    <w:rsid w:val="00606135"/>
    <w:rsid w:val="00606650"/>
    <w:rsid w:val="00607333"/>
    <w:rsid w:val="006074CF"/>
    <w:rsid w:val="00607851"/>
    <w:rsid w:val="00612218"/>
    <w:rsid w:val="006133E6"/>
    <w:rsid w:val="00614D13"/>
    <w:rsid w:val="00620AEB"/>
    <w:rsid w:val="00620EE7"/>
    <w:rsid w:val="00622E39"/>
    <w:rsid w:val="006301BD"/>
    <w:rsid w:val="00631791"/>
    <w:rsid w:val="006320A6"/>
    <w:rsid w:val="00635244"/>
    <w:rsid w:val="0063564B"/>
    <w:rsid w:val="0063618C"/>
    <w:rsid w:val="006403E7"/>
    <w:rsid w:val="006467DC"/>
    <w:rsid w:val="00646A88"/>
    <w:rsid w:val="006477D2"/>
    <w:rsid w:val="00660819"/>
    <w:rsid w:val="00661A9B"/>
    <w:rsid w:val="006656D7"/>
    <w:rsid w:val="006666A1"/>
    <w:rsid w:val="00667E47"/>
    <w:rsid w:val="006711E5"/>
    <w:rsid w:val="006722FF"/>
    <w:rsid w:val="00674AEB"/>
    <w:rsid w:val="00676D1B"/>
    <w:rsid w:val="006803C2"/>
    <w:rsid w:val="00682D2F"/>
    <w:rsid w:val="00682FF8"/>
    <w:rsid w:val="006842A5"/>
    <w:rsid w:val="00684AAE"/>
    <w:rsid w:val="00684C1C"/>
    <w:rsid w:val="00685E5F"/>
    <w:rsid w:val="00686495"/>
    <w:rsid w:val="006906E4"/>
    <w:rsid w:val="0069397F"/>
    <w:rsid w:val="00694978"/>
    <w:rsid w:val="00696245"/>
    <w:rsid w:val="006975E4"/>
    <w:rsid w:val="006A01DF"/>
    <w:rsid w:val="006A2263"/>
    <w:rsid w:val="006A29D9"/>
    <w:rsid w:val="006A4015"/>
    <w:rsid w:val="006A6F2D"/>
    <w:rsid w:val="006B16A3"/>
    <w:rsid w:val="006B1B8D"/>
    <w:rsid w:val="006B40B3"/>
    <w:rsid w:val="006C1A42"/>
    <w:rsid w:val="006C1DFB"/>
    <w:rsid w:val="006C44D7"/>
    <w:rsid w:val="006C4BF5"/>
    <w:rsid w:val="006C4E52"/>
    <w:rsid w:val="006C69FB"/>
    <w:rsid w:val="006C73E3"/>
    <w:rsid w:val="006D2411"/>
    <w:rsid w:val="006D46FA"/>
    <w:rsid w:val="006D5D91"/>
    <w:rsid w:val="006D775D"/>
    <w:rsid w:val="006E36EC"/>
    <w:rsid w:val="006E3934"/>
    <w:rsid w:val="006E4D7B"/>
    <w:rsid w:val="006E5AA6"/>
    <w:rsid w:val="006E77E4"/>
    <w:rsid w:val="006F24DD"/>
    <w:rsid w:val="006F4378"/>
    <w:rsid w:val="006F765C"/>
    <w:rsid w:val="0070147D"/>
    <w:rsid w:val="00705962"/>
    <w:rsid w:val="00705EB6"/>
    <w:rsid w:val="007077D9"/>
    <w:rsid w:val="00711FBE"/>
    <w:rsid w:val="00712723"/>
    <w:rsid w:val="00712AA7"/>
    <w:rsid w:val="00713ECC"/>
    <w:rsid w:val="0071520D"/>
    <w:rsid w:val="0071761D"/>
    <w:rsid w:val="00717DE6"/>
    <w:rsid w:val="00721CB0"/>
    <w:rsid w:val="007267F8"/>
    <w:rsid w:val="007306E4"/>
    <w:rsid w:val="00734BC0"/>
    <w:rsid w:val="00734E56"/>
    <w:rsid w:val="007376C1"/>
    <w:rsid w:val="00740809"/>
    <w:rsid w:val="00743C91"/>
    <w:rsid w:val="007446C5"/>
    <w:rsid w:val="00750006"/>
    <w:rsid w:val="007530DB"/>
    <w:rsid w:val="007544FE"/>
    <w:rsid w:val="00755C7A"/>
    <w:rsid w:val="0076011A"/>
    <w:rsid w:val="00762B4E"/>
    <w:rsid w:val="00765440"/>
    <w:rsid w:val="00765B90"/>
    <w:rsid w:val="00767BCC"/>
    <w:rsid w:val="00771734"/>
    <w:rsid w:val="007722B8"/>
    <w:rsid w:val="00772347"/>
    <w:rsid w:val="007807B4"/>
    <w:rsid w:val="00780A7E"/>
    <w:rsid w:val="00781883"/>
    <w:rsid w:val="00783192"/>
    <w:rsid w:val="007844FD"/>
    <w:rsid w:val="007857A1"/>
    <w:rsid w:val="00786278"/>
    <w:rsid w:val="00795456"/>
    <w:rsid w:val="007A075C"/>
    <w:rsid w:val="007A0C5C"/>
    <w:rsid w:val="007A7ED3"/>
    <w:rsid w:val="007B4349"/>
    <w:rsid w:val="007C0B9C"/>
    <w:rsid w:val="007C10AA"/>
    <w:rsid w:val="007C3121"/>
    <w:rsid w:val="007C6ECA"/>
    <w:rsid w:val="007D32E8"/>
    <w:rsid w:val="007D3972"/>
    <w:rsid w:val="007D401E"/>
    <w:rsid w:val="007D43F4"/>
    <w:rsid w:val="007D4D31"/>
    <w:rsid w:val="007D7A06"/>
    <w:rsid w:val="007D7ACC"/>
    <w:rsid w:val="007E287B"/>
    <w:rsid w:val="007E2BF5"/>
    <w:rsid w:val="007E3B4F"/>
    <w:rsid w:val="007E4CCA"/>
    <w:rsid w:val="007E6C7A"/>
    <w:rsid w:val="007E7E16"/>
    <w:rsid w:val="007F1AED"/>
    <w:rsid w:val="007F24D3"/>
    <w:rsid w:val="007F2818"/>
    <w:rsid w:val="007F38E1"/>
    <w:rsid w:val="007F43CB"/>
    <w:rsid w:val="007F4E1F"/>
    <w:rsid w:val="007F594F"/>
    <w:rsid w:val="007F62A4"/>
    <w:rsid w:val="007F7118"/>
    <w:rsid w:val="007F7A4B"/>
    <w:rsid w:val="00800F05"/>
    <w:rsid w:val="00801080"/>
    <w:rsid w:val="00803A5A"/>
    <w:rsid w:val="00806056"/>
    <w:rsid w:val="00810896"/>
    <w:rsid w:val="00810F7E"/>
    <w:rsid w:val="00811F12"/>
    <w:rsid w:val="0081443A"/>
    <w:rsid w:val="008147A5"/>
    <w:rsid w:val="00815114"/>
    <w:rsid w:val="008209EB"/>
    <w:rsid w:val="0082206C"/>
    <w:rsid w:val="008239B8"/>
    <w:rsid w:val="0082574B"/>
    <w:rsid w:val="00826997"/>
    <w:rsid w:val="00826F01"/>
    <w:rsid w:val="00833280"/>
    <w:rsid w:val="0083355F"/>
    <w:rsid w:val="00833725"/>
    <w:rsid w:val="008342E8"/>
    <w:rsid w:val="00843AC7"/>
    <w:rsid w:val="008448EB"/>
    <w:rsid w:val="00847B4C"/>
    <w:rsid w:val="00847BE8"/>
    <w:rsid w:val="0085247D"/>
    <w:rsid w:val="00853ADD"/>
    <w:rsid w:val="00853E96"/>
    <w:rsid w:val="008545AB"/>
    <w:rsid w:val="00857804"/>
    <w:rsid w:val="00861349"/>
    <w:rsid w:val="0086443E"/>
    <w:rsid w:val="008645E7"/>
    <w:rsid w:val="00866F8C"/>
    <w:rsid w:val="0087355B"/>
    <w:rsid w:val="008739FC"/>
    <w:rsid w:val="008743BB"/>
    <w:rsid w:val="00876795"/>
    <w:rsid w:val="008870AE"/>
    <w:rsid w:val="008923AB"/>
    <w:rsid w:val="0089277A"/>
    <w:rsid w:val="008B05F5"/>
    <w:rsid w:val="008B0C56"/>
    <w:rsid w:val="008B0EAD"/>
    <w:rsid w:val="008B22E2"/>
    <w:rsid w:val="008B5E39"/>
    <w:rsid w:val="008B7282"/>
    <w:rsid w:val="008C112B"/>
    <w:rsid w:val="008C140D"/>
    <w:rsid w:val="008C5210"/>
    <w:rsid w:val="008C575E"/>
    <w:rsid w:val="008C6A05"/>
    <w:rsid w:val="008C79C3"/>
    <w:rsid w:val="008D0DA4"/>
    <w:rsid w:val="008D15C8"/>
    <w:rsid w:val="008D61D4"/>
    <w:rsid w:val="008D6833"/>
    <w:rsid w:val="008F103E"/>
    <w:rsid w:val="008F21E5"/>
    <w:rsid w:val="0090008F"/>
    <w:rsid w:val="009041D8"/>
    <w:rsid w:val="0090462A"/>
    <w:rsid w:val="00907C78"/>
    <w:rsid w:val="009104B5"/>
    <w:rsid w:val="0091099D"/>
    <w:rsid w:val="00910A7B"/>
    <w:rsid w:val="00911B08"/>
    <w:rsid w:val="00911B5F"/>
    <w:rsid w:val="0091291B"/>
    <w:rsid w:val="00913C51"/>
    <w:rsid w:val="00915241"/>
    <w:rsid w:val="00916792"/>
    <w:rsid w:val="009169E8"/>
    <w:rsid w:val="0092199F"/>
    <w:rsid w:val="009219D8"/>
    <w:rsid w:val="00921A51"/>
    <w:rsid w:val="00924EFE"/>
    <w:rsid w:val="00932F12"/>
    <w:rsid w:val="009337EC"/>
    <w:rsid w:val="0093465B"/>
    <w:rsid w:val="00934AA3"/>
    <w:rsid w:val="0093588F"/>
    <w:rsid w:val="00936919"/>
    <w:rsid w:val="009478E6"/>
    <w:rsid w:val="009479D8"/>
    <w:rsid w:val="00950049"/>
    <w:rsid w:val="00950585"/>
    <w:rsid w:val="00950EFA"/>
    <w:rsid w:val="009521E1"/>
    <w:rsid w:val="00952CE1"/>
    <w:rsid w:val="00955BAC"/>
    <w:rsid w:val="00956985"/>
    <w:rsid w:val="009616F3"/>
    <w:rsid w:val="00962AA7"/>
    <w:rsid w:val="009634D4"/>
    <w:rsid w:val="009671B7"/>
    <w:rsid w:val="00967484"/>
    <w:rsid w:val="0097285A"/>
    <w:rsid w:val="009761C0"/>
    <w:rsid w:val="0098632C"/>
    <w:rsid w:val="009876CB"/>
    <w:rsid w:val="009926CC"/>
    <w:rsid w:val="009960AF"/>
    <w:rsid w:val="00996256"/>
    <w:rsid w:val="009A14BC"/>
    <w:rsid w:val="009A2058"/>
    <w:rsid w:val="009A2A73"/>
    <w:rsid w:val="009A45CB"/>
    <w:rsid w:val="009A4F6A"/>
    <w:rsid w:val="009B1D4A"/>
    <w:rsid w:val="009B51EB"/>
    <w:rsid w:val="009C03CB"/>
    <w:rsid w:val="009C12D8"/>
    <w:rsid w:val="009C2DDE"/>
    <w:rsid w:val="009C7DDE"/>
    <w:rsid w:val="009D2ADE"/>
    <w:rsid w:val="009D446E"/>
    <w:rsid w:val="009D45B8"/>
    <w:rsid w:val="009D45BE"/>
    <w:rsid w:val="009D49F9"/>
    <w:rsid w:val="009D56CC"/>
    <w:rsid w:val="009E13CE"/>
    <w:rsid w:val="009E2EEE"/>
    <w:rsid w:val="009E55E3"/>
    <w:rsid w:val="009E6AAC"/>
    <w:rsid w:val="009F0CC4"/>
    <w:rsid w:val="009F2A30"/>
    <w:rsid w:val="009F6858"/>
    <w:rsid w:val="009F68BE"/>
    <w:rsid w:val="00A00D68"/>
    <w:rsid w:val="00A0750E"/>
    <w:rsid w:val="00A10D07"/>
    <w:rsid w:val="00A16EC3"/>
    <w:rsid w:val="00A16ECC"/>
    <w:rsid w:val="00A210D1"/>
    <w:rsid w:val="00A2358A"/>
    <w:rsid w:val="00A274D9"/>
    <w:rsid w:val="00A27593"/>
    <w:rsid w:val="00A30137"/>
    <w:rsid w:val="00A30AE2"/>
    <w:rsid w:val="00A31494"/>
    <w:rsid w:val="00A3449C"/>
    <w:rsid w:val="00A359AF"/>
    <w:rsid w:val="00A361E3"/>
    <w:rsid w:val="00A37D1C"/>
    <w:rsid w:val="00A47B02"/>
    <w:rsid w:val="00A509E7"/>
    <w:rsid w:val="00A52635"/>
    <w:rsid w:val="00A52E32"/>
    <w:rsid w:val="00A55CF3"/>
    <w:rsid w:val="00A5665F"/>
    <w:rsid w:val="00A6180A"/>
    <w:rsid w:val="00A6224F"/>
    <w:rsid w:val="00A65994"/>
    <w:rsid w:val="00A66BBB"/>
    <w:rsid w:val="00A71DE3"/>
    <w:rsid w:val="00A749A7"/>
    <w:rsid w:val="00A74CBF"/>
    <w:rsid w:val="00A8617D"/>
    <w:rsid w:val="00A87271"/>
    <w:rsid w:val="00A916E3"/>
    <w:rsid w:val="00A94666"/>
    <w:rsid w:val="00AA2066"/>
    <w:rsid w:val="00AB1315"/>
    <w:rsid w:val="00AB4266"/>
    <w:rsid w:val="00AB48C6"/>
    <w:rsid w:val="00AB7BF0"/>
    <w:rsid w:val="00AC1C28"/>
    <w:rsid w:val="00AC2CAA"/>
    <w:rsid w:val="00AC53B7"/>
    <w:rsid w:val="00AD186E"/>
    <w:rsid w:val="00AD1DB4"/>
    <w:rsid w:val="00AD2BF6"/>
    <w:rsid w:val="00AD3547"/>
    <w:rsid w:val="00AD3E2D"/>
    <w:rsid w:val="00AD4408"/>
    <w:rsid w:val="00AD5B57"/>
    <w:rsid w:val="00AD65CA"/>
    <w:rsid w:val="00AD7333"/>
    <w:rsid w:val="00AE3052"/>
    <w:rsid w:val="00AE3679"/>
    <w:rsid w:val="00AE3D0A"/>
    <w:rsid w:val="00AE641A"/>
    <w:rsid w:val="00AF3D1C"/>
    <w:rsid w:val="00AF51CF"/>
    <w:rsid w:val="00AF5772"/>
    <w:rsid w:val="00AF73BF"/>
    <w:rsid w:val="00B025F7"/>
    <w:rsid w:val="00B05173"/>
    <w:rsid w:val="00B106AA"/>
    <w:rsid w:val="00B200BB"/>
    <w:rsid w:val="00B2062C"/>
    <w:rsid w:val="00B21E4A"/>
    <w:rsid w:val="00B23B15"/>
    <w:rsid w:val="00B31647"/>
    <w:rsid w:val="00B32FCD"/>
    <w:rsid w:val="00B34D78"/>
    <w:rsid w:val="00B353FF"/>
    <w:rsid w:val="00B35A70"/>
    <w:rsid w:val="00B36DB8"/>
    <w:rsid w:val="00B36FB2"/>
    <w:rsid w:val="00B37783"/>
    <w:rsid w:val="00B4013D"/>
    <w:rsid w:val="00B40CFF"/>
    <w:rsid w:val="00B4380E"/>
    <w:rsid w:val="00B44CB9"/>
    <w:rsid w:val="00B4599D"/>
    <w:rsid w:val="00B462B1"/>
    <w:rsid w:val="00B61723"/>
    <w:rsid w:val="00B62B58"/>
    <w:rsid w:val="00B642BE"/>
    <w:rsid w:val="00B65802"/>
    <w:rsid w:val="00B70FE3"/>
    <w:rsid w:val="00B7182C"/>
    <w:rsid w:val="00B73700"/>
    <w:rsid w:val="00B73BA6"/>
    <w:rsid w:val="00B771A3"/>
    <w:rsid w:val="00B8237B"/>
    <w:rsid w:val="00B83B7E"/>
    <w:rsid w:val="00B86DAC"/>
    <w:rsid w:val="00B87BFF"/>
    <w:rsid w:val="00B907E5"/>
    <w:rsid w:val="00B91B7E"/>
    <w:rsid w:val="00B9259B"/>
    <w:rsid w:val="00B96D38"/>
    <w:rsid w:val="00B96D45"/>
    <w:rsid w:val="00B96E99"/>
    <w:rsid w:val="00B97CF5"/>
    <w:rsid w:val="00BA17E4"/>
    <w:rsid w:val="00BA1850"/>
    <w:rsid w:val="00BA402E"/>
    <w:rsid w:val="00BA5715"/>
    <w:rsid w:val="00BA5A07"/>
    <w:rsid w:val="00BB0CC4"/>
    <w:rsid w:val="00BB7091"/>
    <w:rsid w:val="00BC045C"/>
    <w:rsid w:val="00BC2A90"/>
    <w:rsid w:val="00BC357B"/>
    <w:rsid w:val="00BC3957"/>
    <w:rsid w:val="00BC5FC6"/>
    <w:rsid w:val="00BC7561"/>
    <w:rsid w:val="00BD0739"/>
    <w:rsid w:val="00BD1BF0"/>
    <w:rsid w:val="00BD2FEB"/>
    <w:rsid w:val="00BD6677"/>
    <w:rsid w:val="00BD71C3"/>
    <w:rsid w:val="00BE2DCC"/>
    <w:rsid w:val="00BF232A"/>
    <w:rsid w:val="00BF4191"/>
    <w:rsid w:val="00BF4D76"/>
    <w:rsid w:val="00BF6EC0"/>
    <w:rsid w:val="00C016AB"/>
    <w:rsid w:val="00C03754"/>
    <w:rsid w:val="00C04B03"/>
    <w:rsid w:val="00C101C8"/>
    <w:rsid w:val="00C10226"/>
    <w:rsid w:val="00C12A53"/>
    <w:rsid w:val="00C15C55"/>
    <w:rsid w:val="00C208EE"/>
    <w:rsid w:val="00C211AC"/>
    <w:rsid w:val="00C236D1"/>
    <w:rsid w:val="00C24A96"/>
    <w:rsid w:val="00C25463"/>
    <w:rsid w:val="00C3334C"/>
    <w:rsid w:val="00C35ADC"/>
    <w:rsid w:val="00C37C9A"/>
    <w:rsid w:val="00C4313E"/>
    <w:rsid w:val="00C44780"/>
    <w:rsid w:val="00C52A8C"/>
    <w:rsid w:val="00C564AC"/>
    <w:rsid w:val="00C60719"/>
    <w:rsid w:val="00C60EDE"/>
    <w:rsid w:val="00C627A0"/>
    <w:rsid w:val="00C63BBA"/>
    <w:rsid w:val="00C66227"/>
    <w:rsid w:val="00C665BF"/>
    <w:rsid w:val="00C671D0"/>
    <w:rsid w:val="00C70D05"/>
    <w:rsid w:val="00C7137C"/>
    <w:rsid w:val="00C74A8B"/>
    <w:rsid w:val="00C76295"/>
    <w:rsid w:val="00C772D7"/>
    <w:rsid w:val="00C82C98"/>
    <w:rsid w:val="00C86175"/>
    <w:rsid w:val="00C86545"/>
    <w:rsid w:val="00C87EA7"/>
    <w:rsid w:val="00C93037"/>
    <w:rsid w:val="00C938F8"/>
    <w:rsid w:val="00C967C6"/>
    <w:rsid w:val="00CA1493"/>
    <w:rsid w:val="00CA2FBB"/>
    <w:rsid w:val="00CA3A60"/>
    <w:rsid w:val="00CA5144"/>
    <w:rsid w:val="00CA57B8"/>
    <w:rsid w:val="00CA6C6F"/>
    <w:rsid w:val="00CB0710"/>
    <w:rsid w:val="00CB34F4"/>
    <w:rsid w:val="00CB34F7"/>
    <w:rsid w:val="00CB3D63"/>
    <w:rsid w:val="00CB479C"/>
    <w:rsid w:val="00CC0925"/>
    <w:rsid w:val="00CC1976"/>
    <w:rsid w:val="00CC2380"/>
    <w:rsid w:val="00CC364C"/>
    <w:rsid w:val="00CC558B"/>
    <w:rsid w:val="00CC5695"/>
    <w:rsid w:val="00CC653A"/>
    <w:rsid w:val="00CD2701"/>
    <w:rsid w:val="00CD31A4"/>
    <w:rsid w:val="00CD50A9"/>
    <w:rsid w:val="00CD5429"/>
    <w:rsid w:val="00CD6538"/>
    <w:rsid w:val="00CD6AE6"/>
    <w:rsid w:val="00CD7A0D"/>
    <w:rsid w:val="00CE1C16"/>
    <w:rsid w:val="00CE228D"/>
    <w:rsid w:val="00CE6B74"/>
    <w:rsid w:val="00CE6E9E"/>
    <w:rsid w:val="00CE7CE7"/>
    <w:rsid w:val="00CF021C"/>
    <w:rsid w:val="00CF13AA"/>
    <w:rsid w:val="00CF2EE1"/>
    <w:rsid w:val="00CF5A4D"/>
    <w:rsid w:val="00CF76B8"/>
    <w:rsid w:val="00D01C33"/>
    <w:rsid w:val="00D020E2"/>
    <w:rsid w:val="00D03429"/>
    <w:rsid w:val="00D03575"/>
    <w:rsid w:val="00D03FD6"/>
    <w:rsid w:val="00D05BD1"/>
    <w:rsid w:val="00D10DB6"/>
    <w:rsid w:val="00D12FE4"/>
    <w:rsid w:val="00D14296"/>
    <w:rsid w:val="00D14762"/>
    <w:rsid w:val="00D149CA"/>
    <w:rsid w:val="00D16D42"/>
    <w:rsid w:val="00D22C28"/>
    <w:rsid w:val="00D236BB"/>
    <w:rsid w:val="00D3061F"/>
    <w:rsid w:val="00D3226B"/>
    <w:rsid w:val="00D36DDF"/>
    <w:rsid w:val="00D36F67"/>
    <w:rsid w:val="00D47696"/>
    <w:rsid w:val="00D47FDD"/>
    <w:rsid w:val="00D5242A"/>
    <w:rsid w:val="00D53C11"/>
    <w:rsid w:val="00D564B5"/>
    <w:rsid w:val="00D567AE"/>
    <w:rsid w:val="00D57562"/>
    <w:rsid w:val="00D57F61"/>
    <w:rsid w:val="00D61858"/>
    <w:rsid w:val="00D627AC"/>
    <w:rsid w:val="00D6316E"/>
    <w:rsid w:val="00D6366F"/>
    <w:rsid w:val="00D63E63"/>
    <w:rsid w:val="00D64C8A"/>
    <w:rsid w:val="00D66C97"/>
    <w:rsid w:val="00D67E41"/>
    <w:rsid w:val="00D703FC"/>
    <w:rsid w:val="00D7142A"/>
    <w:rsid w:val="00D71786"/>
    <w:rsid w:val="00D74804"/>
    <w:rsid w:val="00D76187"/>
    <w:rsid w:val="00D77C3E"/>
    <w:rsid w:val="00D81FC9"/>
    <w:rsid w:val="00D82D99"/>
    <w:rsid w:val="00D841E9"/>
    <w:rsid w:val="00D9047F"/>
    <w:rsid w:val="00D9090E"/>
    <w:rsid w:val="00D92247"/>
    <w:rsid w:val="00D92E1B"/>
    <w:rsid w:val="00D94FAD"/>
    <w:rsid w:val="00D953F2"/>
    <w:rsid w:val="00D95ADB"/>
    <w:rsid w:val="00D9729E"/>
    <w:rsid w:val="00D972F8"/>
    <w:rsid w:val="00D97649"/>
    <w:rsid w:val="00D97E37"/>
    <w:rsid w:val="00DA0B1C"/>
    <w:rsid w:val="00DA165E"/>
    <w:rsid w:val="00DA21FE"/>
    <w:rsid w:val="00DA4AF0"/>
    <w:rsid w:val="00DA6A79"/>
    <w:rsid w:val="00DB59DB"/>
    <w:rsid w:val="00DB6C40"/>
    <w:rsid w:val="00DC009B"/>
    <w:rsid w:val="00DC0369"/>
    <w:rsid w:val="00DC1671"/>
    <w:rsid w:val="00DC280E"/>
    <w:rsid w:val="00DC31C5"/>
    <w:rsid w:val="00DC57D5"/>
    <w:rsid w:val="00DD1A13"/>
    <w:rsid w:val="00DD2D6E"/>
    <w:rsid w:val="00DD5658"/>
    <w:rsid w:val="00DD5CFD"/>
    <w:rsid w:val="00DD773E"/>
    <w:rsid w:val="00DE011F"/>
    <w:rsid w:val="00DE3361"/>
    <w:rsid w:val="00DE4916"/>
    <w:rsid w:val="00DE4F56"/>
    <w:rsid w:val="00DF07D2"/>
    <w:rsid w:val="00DF2835"/>
    <w:rsid w:val="00DF520A"/>
    <w:rsid w:val="00DF5A7D"/>
    <w:rsid w:val="00DF5DB3"/>
    <w:rsid w:val="00E01470"/>
    <w:rsid w:val="00E019D9"/>
    <w:rsid w:val="00E05834"/>
    <w:rsid w:val="00E0701A"/>
    <w:rsid w:val="00E11113"/>
    <w:rsid w:val="00E1560A"/>
    <w:rsid w:val="00E164D2"/>
    <w:rsid w:val="00E204A2"/>
    <w:rsid w:val="00E224C3"/>
    <w:rsid w:val="00E23695"/>
    <w:rsid w:val="00E23FB0"/>
    <w:rsid w:val="00E24FA9"/>
    <w:rsid w:val="00E25C10"/>
    <w:rsid w:val="00E277FA"/>
    <w:rsid w:val="00E31BAB"/>
    <w:rsid w:val="00E33F99"/>
    <w:rsid w:val="00E34FDB"/>
    <w:rsid w:val="00E356E9"/>
    <w:rsid w:val="00E36B4E"/>
    <w:rsid w:val="00E376AC"/>
    <w:rsid w:val="00E40A2D"/>
    <w:rsid w:val="00E42ACC"/>
    <w:rsid w:val="00E43A3A"/>
    <w:rsid w:val="00E43B75"/>
    <w:rsid w:val="00E45026"/>
    <w:rsid w:val="00E45733"/>
    <w:rsid w:val="00E460CC"/>
    <w:rsid w:val="00E51B2A"/>
    <w:rsid w:val="00E544F7"/>
    <w:rsid w:val="00E56CF9"/>
    <w:rsid w:val="00E57FFC"/>
    <w:rsid w:val="00E6374A"/>
    <w:rsid w:val="00E6490F"/>
    <w:rsid w:val="00E671C4"/>
    <w:rsid w:val="00E7208D"/>
    <w:rsid w:val="00E725A2"/>
    <w:rsid w:val="00E75C63"/>
    <w:rsid w:val="00E75DBC"/>
    <w:rsid w:val="00E75DFB"/>
    <w:rsid w:val="00E76EF4"/>
    <w:rsid w:val="00E80760"/>
    <w:rsid w:val="00E80CF6"/>
    <w:rsid w:val="00E83004"/>
    <w:rsid w:val="00E83DE3"/>
    <w:rsid w:val="00E8403B"/>
    <w:rsid w:val="00E84F6F"/>
    <w:rsid w:val="00E8634E"/>
    <w:rsid w:val="00E921E7"/>
    <w:rsid w:val="00E938E5"/>
    <w:rsid w:val="00E941FA"/>
    <w:rsid w:val="00E94299"/>
    <w:rsid w:val="00E943F6"/>
    <w:rsid w:val="00E94F39"/>
    <w:rsid w:val="00E9567D"/>
    <w:rsid w:val="00E966E2"/>
    <w:rsid w:val="00E9688D"/>
    <w:rsid w:val="00EA0195"/>
    <w:rsid w:val="00EA02F6"/>
    <w:rsid w:val="00EA1EE9"/>
    <w:rsid w:val="00EA41CD"/>
    <w:rsid w:val="00EB053A"/>
    <w:rsid w:val="00EB1889"/>
    <w:rsid w:val="00EB2746"/>
    <w:rsid w:val="00EB3BFC"/>
    <w:rsid w:val="00EB5796"/>
    <w:rsid w:val="00EB66B6"/>
    <w:rsid w:val="00EC2F0F"/>
    <w:rsid w:val="00EC3854"/>
    <w:rsid w:val="00EC6007"/>
    <w:rsid w:val="00EC6133"/>
    <w:rsid w:val="00EC7D91"/>
    <w:rsid w:val="00ED04BD"/>
    <w:rsid w:val="00ED0AF7"/>
    <w:rsid w:val="00ED2D27"/>
    <w:rsid w:val="00ED3A4C"/>
    <w:rsid w:val="00ED5691"/>
    <w:rsid w:val="00EE17AE"/>
    <w:rsid w:val="00EE1C75"/>
    <w:rsid w:val="00EE1D09"/>
    <w:rsid w:val="00EE47B2"/>
    <w:rsid w:val="00EE4844"/>
    <w:rsid w:val="00EE5C9D"/>
    <w:rsid w:val="00EE7D48"/>
    <w:rsid w:val="00EF02C2"/>
    <w:rsid w:val="00EF169D"/>
    <w:rsid w:val="00EF3996"/>
    <w:rsid w:val="00F04516"/>
    <w:rsid w:val="00F05240"/>
    <w:rsid w:val="00F052EB"/>
    <w:rsid w:val="00F062AE"/>
    <w:rsid w:val="00F0727D"/>
    <w:rsid w:val="00F14046"/>
    <w:rsid w:val="00F15159"/>
    <w:rsid w:val="00F179D2"/>
    <w:rsid w:val="00F20183"/>
    <w:rsid w:val="00F310D2"/>
    <w:rsid w:val="00F3657A"/>
    <w:rsid w:val="00F406B5"/>
    <w:rsid w:val="00F44BF5"/>
    <w:rsid w:val="00F46AF6"/>
    <w:rsid w:val="00F50356"/>
    <w:rsid w:val="00F50F41"/>
    <w:rsid w:val="00F511BD"/>
    <w:rsid w:val="00F5190C"/>
    <w:rsid w:val="00F526ED"/>
    <w:rsid w:val="00F530CD"/>
    <w:rsid w:val="00F55025"/>
    <w:rsid w:val="00F5637F"/>
    <w:rsid w:val="00F57768"/>
    <w:rsid w:val="00F62CDB"/>
    <w:rsid w:val="00F63D2B"/>
    <w:rsid w:val="00F64EA3"/>
    <w:rsid w:val="00F65927"/>
    <w:rsid w:val="00F65952"/>
    <w:rsid w:val="00F701BF"/>
    <w:rsid w:val="00F711F5"/>
    <w:rsid w:val="00F72DF1"/>
    <w:rsid w:val="00F73A2C"/>
    <w:rsid w:val="00F7607F"/>
    <w:rsid w:val="00F7734C"/>
    <w:rsid w:val="00F8056B"/>
    <w:rsid w:val="00F85AA1"/>
    <w:rsid w:val="00F90166"/>
    <w:rsid w:val="00F909D4"/>
    <w:rsid w:val="00F933F3"/>
    <w:rsid w:val="00F93944"/>
    <w:rsid w:val="00F9690E"/>
    <w:rsid w:val="00FA47C2"/>
    <w:rsid w:val="00FA506C"/>
    <w:rsid w:val="00FB0409"/>
    <w:rsid w:val="00FB050D"/>
    <w:rsid w:val="00FB282F"/>
    <w:rsid w:val="00FB3D50"/>
    <w:rsid w:val="00FB5260"/>
    <w:rsid w:val="00FC186C"/>
    <w:rsid w:val="00FC2C53"/>
    <w:rsid w:val="00FC2D73"/>
    <w:rsid w:val="00FC4649"/>
    <w:rsid w:val="00FC5C14"/>
    <w:rsid w:val="00FC690B"/>
    <w:rsid w:val="00FD02CF"/>
    <w:rsid w:val="00FD22E5"/>
    <w:rsid w:val="00FD39F2"/>
    <w:rsid w:val="00FD47EB"/>
    <w:rsid w:val="00FD4FFC"/>
    <w:rsid w:val="00FD75FB"/>
    <w:rsid w:val="00FE6F81"/>
    <w:rsid w:val="00FF0291"/>
    <w:rsid w:val="00FF1259"/>
    <w:rsid w:val="00FF2BAE"/>
    <w:rsid w:val="00FF4824"/>
    <w:rsid w:val="00FF6575"/>
    <w:rsid w:val="00FF691A"/>
    <w:rsid w:val="00FF749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07BF05"/>
  <w15:docId w15:val="{E76469F7-70F7-4434-8433-36AC83A0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84AAE"/>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1">
    <w:name w:val="heading 1"/>
    <w:basedOn w:val="Normal"/>
    <w:link w:val="Heading1Char"/>
    <w:uiPriority w:val="9"/>
    <w:qFormat/>
    <w:rsid w:val="00684AAE"/>
    <w:pPr>
      <w:ind w:left="911" w:hanging="811"/>
      <w:outlineLvl w:val="0"/>
    </w:pPr>
    <w:rPr>
      <w:b/>
      <w:bCs/>
      <w:sz w:val="24"/>
      <w:szCs w:val="24"/>
    </w:rPr>
  </w:style>
  <w:style w:type="paragraph" w:styleId="Heading2">
    <w:name w:val="heading 2"/>
    <w:basedOn w:val="Normal"/>
    <w:link w:val="Heading2Char"/>
    <w:uiPriority w:val="9"/>
    <w:qFormat/>
    <w:rsid w:val="00684AAE"/>
    <w:pPr>
      <w:ind w:left="911"/>
      <w:outlineLvl w:val="1"/>
    </w:pPr>
    <w:rPr>
      <w:b/>
      <w:bCs/>
      <w:i/>
      <w:sz w:val="24"/>
      <w:szCs w:val="24"/>
      <w:u w:val="single" w:color="000000"/>
    </w:rPr>
  </w:style>
  <w:style w:type="paragraph" w:styleId="Heading3">
    <w:name w:val="heading 3"/>
    <w:basedOn w:val="Normal"/>
    <w:next w:val="Normal"/>
    <w:link w:val="Heading3Char"/>
    <w:uiPriority w:val="9"/>
    <w:semiHidden/>
    <w:unhideWhenUsed/>
    <w:qFormat/>
    <w:rsid w:val="0090008F"/>
    <w:pPr>
      <w:keepNext/>
      <w:widowControl/>
      <w:tabs>
        <w:tab w:val="num" w:pos="360"/>
      </w:tabs>
      <w:autoSpaceDE/>
      <w:autoSpaceDN/>
      <w:spacing w:before="240" w:after="60" w:line="276" w:lineRule="auto"/>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90008F"/>
    <w:pPr>
      <w:keepNext/>
      <w:widowControl/>
      <w:tabs>
        <w:tab w:val="num" w:pos="360"/>
      </w:tabs>
      <w:autoSpaceDE/>
      <w:autoSpaceDN/>
      <w:spacing w:before="240" w:after="60" w:line="276" w:lineRule="auto"/>
      <w:outlineLvl w:val="3"/>
    </w:pPr>
    <w:rPr>
      <w:rFonts w:ascii="Calibri" w:hAnsi="Calibri"/>
      <w:b/>
      <w:bCs/>
      <w:sz w:val="28"/>
      <w:szCs w:val="28"/>
      <w:lang w:bidi="ar-SA"/>
    </w:rPr>
  </w:style>
  <w:style w:type="paragraph" w:styleId="Heading5">
    <w:name w:val="heading 5"/>
    <w:basedOn w:val="Normal"/>
    <w:next w:val="Normal"/>
    <w:link w:val="Heading5Char"/>
    <w:uiPriority w:val="9"/>
    <w:semiHidden/>
    <w:unhideWhenUsed/>
    <w:qFormat/>
    <w:rsid w:val="0090008F"/>
    <w:pPr>
      <w:widowControl/>
      <w:tabs>
        <w:tab w:val="num" w:pos="360"/>
      </w:tabs>
      <w:autoSpaceDE/>
      <w:autoSpaceDN/>
      <w:spacing w:before="240" w:after="60" w:line="276" w:lineRule="auto"/>
      <w:outlineLvl w:val="4"/>
    </w:pPr>
    <w:rPr>
      <w:rFonts w:ascii="Calibri" w:hAnsi="Calibri"/>
      <w:b/>
      <w:bCs/>
      <w:i/>
      <w:iCs/>
      <w:sz w:val="26"/>
      <w:szCs w:val="26"/>
      <w:lang w:bidi="ar-SA"/>
    </w:rPr>
  </w:style>
  <w:style w:type="paragraph" w:styleId="Heading6">
    <w:name w:val="heading 6"/>
    <w:basedOn w:val="Normal"/>
    <w:next w:val="Normal"/>
    <w:link w:val="Heading6Char"/>
    <w:uiPriority w:val="9"/>
    <w:semiHidden/>
    <w:unhideWhenUsed/>
    <w:qFormat/>
    <w:rsid w:val="0090008F"/>
    <w:pPr>
      <w:widowControl/>
      <w:tabs>
        <w:tab w:val="num" w:pos="360"/>
      </w:tabs>
      <w:autoSpaceDE/>
      <w:autoSpaceDN/>
      <w:spacing w:before="240" w:after="60" w:line="276" w:lineRule="auto"/>
      <w:outlineLvl w:val="5"/>
    </w:pPr>
    <w:rPr>
      <w:rFonts w:ascii="Calibri" w:hAnsi="Calibri"/>
      <w:b/>
      <w:bCs/>
      <w:sz w:val="20"/>
      <w:szCs w:val="20"/>
      <w:lang w:bidi="ar-SA"/>
    </w:rPr>
  </w:style>
  <w:style w:type="paragraph" w:styleId="Heading7">
    <w:name w:val="heading 7"/>
    <w:basedOn w:val="Normal"/>
    <w:next w:val="Normal"/>
    <w:link w:val="Heading7Char"/>
    <w:uiPriority w:val="9"/>
    <w:semiHidden/>
    <w:unhideWhenUsed/>
    <w:qFormat/>
    <w:rsid w:val="0090008F"/>
    <w:pPr>
      <w:widowControl/>
      <w:tabs>
        <w:tab w:val="num" w:pos="360"/>
      </w:tabs>
      <w:autoSpaceDE/>
      <w:autoSpaceDN/>
      <w:spacing w:before="240" w:after="60" w:line="276" w:lineRule="auto"/>
      <w:outlineLvl w:val="6"/>
    </w:pPr>
    <w:rPr>
      <w:rFonts w:ascii="Calibri" w:hAnsi="Calibri"/>
      <w:sz w:val="24"/>
      <w:szCs w:val="24"/>
      <w:lang w:bidi="ar-SA"/>
    </w:rPr>
  </w:style>
  <w:style w:type="paragraph" w:styleId="Heading8">
    <w:name w:val="heading 8"/>
    <w:basedOn w:val="Normal"/>
    <w:next w:val="Normal"/>
    <w:link w:val="Heading8Char"/>
    <w:uiPriority w:val="9"/>
    <w:semiHidden/>
    <w:unhideWhenUsed/>
    <w:qFormat/>
    <w:rsid w:val="0090008F"/>
    <w:pPr>
      <w:widowControl/>
      <w:tabs>
        <w:tab w:val="num" w:pos="360"/>
      </w:tabs>
      <w:autoSpaceDE/>
      <w:autoSpaceDN/>
      <w:spacing w:before="240" w:after="60" w:line="276" w:lineRule="auto"/>
      <w:outlineLvl w:val="7"/>
    </w:pPr>
    <w:rPr>
      <w:rFonts w:ascii="Calibri" w:hAnsi="Calibri"/>
      <w:i/>
      <w:iCs/>
      <w:sz w:val="24"/>
      <w:szCs w:val="24"/>
      <w:lang w:bidi="ar-SA"/>
    </w:rPr>
  </w:style>
  <w:style w:type="paragraph" w:styleId="Heading9">
    <w:name w:val="heading 9"/>
    <w:basedOn w:val="Normal"/>
    <w:next w:val="Normal"/>
    <w:link w:val="Heading9Char"/>
    <w:uiPriority w:val="9"/>
    <w:semiHidden/>
    <w:unhideWhenUsed/>
    <w:qFormat/>
    <w:rsid w:val="0090008F"/>
    <w:pPr>
      <w:widowControl/>
      <w:tabs>
        <w:tab w:val="num" w:pos="360"/>
      </w:tabs>
      <w:autoSpaceDE/>
      <w:autoSpaceDN/>
      <w:spacing w:before="240" w:after="60" w:line="276" w:lineRule="auto"/>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AAE"/>
    <w:rPr>
      <w:rFonts w:ascii="Times New Roman" w:eastAsia="Times New Roman" w:hAnsi="Times New Roman" w:cs="Times New Roman"/>
      <w:b/>
      <w:bCs/>
      <w:sz w:val="24"/>
      <w:szCs w:val="24"/>
      <w:lang w:val="en-US" w:bidi="en-US"/>
    </w:rPr>
  </w:style>
  <w:style w:type="character" w:customStyle="1" w:styleId="Heading2Char">
    <w:name w:val="Heading 2 Char"/>
    <w:basedOn w:val="DefaultParagraphFont"/>
    <w:link w:val="Heading2"/>
    <w:uiPriority w:val="9"/>
    <w:rsid w:val="00684AAE"/>
    <w:rPr>
      <w:rFonts w:ascii="Times New Roman" w:eastAsia="Times New Roman" w:hAnsi="Times New Roman" w:cs="Times New Roman"/>
      <w:b/>
      <w:bCs/>
      <w:i/>
      <w:sz w:val="24"/>
      <w:szCs w:val="24"/>
      <w:u w:val="single" w:color="000000"/>
      <w:lang w:val="en-US" w:bidi="en-US"/>
    </w:rPr>
  </w:style>
  <w:style w:type="paragraph" w:styleId="BodyText">
    <w:name w:val="Body Text"/>
    <w:basedOn w:val="Normal"/>
    <w:link w:val="BodyTextChar"/>
    <w:uiPriority w:val="1"/>
    <w:qFormat/>
    <w:rsid w:val="00684AAE"/>
    <w:rPr>
      <w:sz w:val="24"/>
      <w:szCs w:val="24"/>
    </w:rPr>
  </w:style>
  <w:style w:type="character" w:customStyle="1" w:styleId="BodyTextChar">
    <w:name w:val="Body Text Char"/>
    <w:basedOn w:val="DefaultParagraphFont"/>
    <w:link w:val="BodyText"/>
    <w:uiPriority w:val="1"/>
    <w:rsid w:val="00684AAE"/>
    <w:rPr>
      <w:rFonts w:ascii="Times New Roman" w:eastAsia="Times New Roman" w:hAnsi="Times New Roman" w:cs="Times New Roman"/>
      <w:sz w:val="24"/>
      <w:szCs w:val="24"/>
      <w:lang w:val="en-US" w:bidi="en-US"/>
    </w:rPr>
  </w:style>
  <w:style w:type="paragraph" w:styleId="ListParagraph">
    <w:name w:val="List Paragraph"/>
    <w:aliases w:val="Annexure,List Paragraph1,Heading 91,Heading 92,WinDForce-Letter,heading 9,Report Para,Medium Grid 1 - Accent 21,Bullet 05,Heading 911,Heading 9111,List Paragraph11,Heading 91111,List Paragraph2,List Paragraph 2,Colorful List - Accent 12"/>
    <w:basedOn w:val="Normal"/>
    <w:link w:val="ListParagraphChar"/>
    <w:uiPriority w:val="1"/>
    <w:qFormat/>
    <w:rsid w:val="00684AAE"/>
    <w:pPr>
      <w:ind w:left="666" w:hanging="566"/>
      <w:jc w:val="both"/>
    </w:pPr>
  </w:style>
  <w:style w:type="paragraph" w:customStyle="1" w:styleId="TableParagraph">
    <w:name w:val="Table Paragraph"/>
    <w:basedOn w:val="Normal"/>
    <w:uiPriority w:val="1"/>
    <w:qFormat/>
    <w:rsid w:val="00684AAE"/>
    <w:pPr>
      <w:spacing w:before="1"/>
      <w:ind w:left="7"/>
    </w:pPr>
  </w:style>
  <w:style w:type="paragraph" w:customStyle="1" w:styleId="Default">
    <w:name w:val="Default"/>
    <w:rsid w:val="0063564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basedOn w:val="Normal"/>
    <w:link w:val="FootnoteTextChar"/>
    <w:uiPriority w:val="99"/>
    <w:semiHidden/>
    <w:unhideWhenUsed/>
    <w:rsid w:val="0063564B"/>
    <w:rPr>
      <w:sz w:val="20"/>
      <w:szCs w:val="20"/>
    </w:rPr>
  </w:style>
  <w:style w:type="character" w:customStyle="1" w:styleId="FootnoteTextChar">
    <w:name w:val="Footnote Text Char"/>
    <w:basedOn w:val="DefaultParagraphFont"/>
    <w:link w:val="FootnoteText"/>
    <w:uiPriority w:val="99"/>
    <w:semiHidden/>
    <w:rsid w:val="0063564B"/>
    <w:rPr>
      <w:rFonts w:ascii="Times New Roman" w:eastAsia="Times New Roman" w:hAnsi="Times New Roman" w:cs="Times New Roman"/>
      <w:sz w:val="20"/>
      <w:szCs w:val="20"/>
      <w:lang w:val="en-US" w:bidi="en-US"/>
    </w:rPr>
  </w:style>
  <w:style w:type="character" w:styleId="FootnoteReference">
    <w:name w:val="footnote reference"/>
    <w:basedOn w:val="DefaultParagraphFont"/>
    <w:uiPriority w:val="99"/>
    <w:semiHidden/>
    <w:unhideWhenUsed/>
    <w:rsid w:val="0063564B"/>
    <w:rPr>
      <w:vertAlign w:val="superscript"/>
    </w:rPr>
  </w:style>
  <w:style w:type="paragraph" w:styleId="Header">
    <w:name w:val="header"/>
    <w:basedOn w:val="Normal"/>
    <w:link w:val="HeaderChar"/>
    <w:uiPriority w:val="99"/>
    <w:unhideWhenUsed/>
    <w:rsid w:val="00D953F2"/>
    <w:pPr>
      <w:tabs>
        <w:tab w:val="center" w:pos="4513"/>
        <w:tab w:val="right" w:pos="9026"/>
      </w:tabs>
    </w:pPr>
  </w:style>
  <w:style w:type="character" w:customStyle="1" w:styleId="HeaderChar">
    <w:name w:val="Header Char"/>
    <w:basedOn w:val="DefaultParagraphFont"/>
    <w:link w:val="Header"/>
    <w:uiPriority w:val="99"/>
    <w:rsid w:val="00D953F2"/>
    <w:rPr>
      <w:rFonts w:ascii="Times New Roman" w:eastAsia="Times New Roman" w:hAnsi="Times New Roman" w:cs="Times New Roman"/>
      <w:lang w:val="en-US" w:bidi="en-US"/>
    </w:rPr>
  </w:style>
  <w:style w:type="paragraph" w:styleId="Footer">
    <w:name w:val="footer"/>
    <w:basedOn w:val="Normal"/>
    <w:link w:val="FooterChar"/>
    <w:uiPriority w:val="99"/>
    <w:unhideWhenUsed/>
    <w:rsid w:val="00D953F2"/>
    <w:pPr>
      <w:tabs>
        <w:tab w:val="center" w:pos="4513"/>
        <w:tab w:val="right" w:pos="9026"/>
      </w:tabs>
    </w:pPr>
  </w:style>
  <w:style w:type="character" w:customStyle="1" w:styleId="FooterChar">
    <w:name w:val="Footer Char"/>
    <w:basedOn w:val="DefaultParagraphFont"/>
    <w:link w:val="Footer"/>
    <w:uiPriority w:val="99"/>
    <w:rsid w:val="00D953F2"/>
    <w:rPr>
      <w:rFonts w:ascii="Times New Roman" w:eastAsia="Times New Roman" w:hAnsi="Times New Roman" w:cs="Times New Roman"/>
      <w:lang w:val="en-US" w:bidi="en-US"/>
    </w:rPr>
  </w:style>
  <w:style w:type="character" w:styleId="CommentReference">
    <w:name w:val="annotation reference"/>
    <w:basedOn w:val="DefaultParagraphFont"/>
    <w:uiPriority w:val="99"/>
    <w:semiHidden/>
    <w:unhideWhenUsed/>
    <w:rsid w:val="001F6286"/>
    <w:rPr>
      <w:sz w:val="16"/>
      <w:szCs w:val="16"/>
    </w:rPr>
  </w:style>
  <w:style w:type="paragraph" w:styleId="CommentText">
    <w:name w:val="annotation text"/>
    <w:basedOn w:val="Normal"/>
    <w:link w:val="CommentTextChar"/>
    <w:uiPriority w:val="99"/>
    <w:unhideWhenUsed/>
    <w:rsid w:val="001F6286"/>
    <w:rPr>
      <w:sz w:val="20"/>
      <w:szCs w:val="20"/>
    </w:rPr>
  </w:style>
  <w:style w:type="character" w:customStyle="1" w:styleId="CommentTextChar">
    <w:name w:val="Comment Text Char"/>
    <w:basedOn w:val="DefaultParagraphFont"/>
    <w:link w:val="CommentText"/>
    <w:uiPriority w:val="99"/>
    <w:rsid w:val="001F6286"/>
    <w:rPr>
      <w:rFonts w:ascii="Times New Roman" w:eastAsia="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1F6286"/>
    <w:rPr>
      <w:b/>
      <w:bCs/>
    </w:rPr>
  </w:style>
  <w:style w:type="character" w:customStyle="1" w:styleId="CommentSubjectChar">
    <w:name w:val="Comment Subject Char"/>
    <w:basedOn w:val="CommentTextChar"/>
    <w:link w:val="CommentSubject"/>
    <w:uiPriority w:val="99"/>
    <w:semiHidden/>
    <w:rsid w:val="001F6286"/>
    <w:rPr>
      <w:rFonts w:ascii="Times New Roman" w:eastAsia="Times New Roman" w:hAnsi="Times New Roman" w:cs="Times New Roman"/>
      <w:b/>
      <w:bCs/>
      <w:sz w:val="20"/>
      <w:szCs w:val="20"/>
      <w:lang w:val="en-US" w:bidi="en-US"/>
    </w:rPr>
  </w:style>
  <w:style w:type="character" w:customStyle="1" w:styleId="ListParagraphChar">
    <w:name w:val="List Paragraph Char"/>
    <w:aliases w:val="Annexure Char,List Paragraph1 Char,Heading 91 Char,Heading 92 Char,WinDForce-Letter Char,heading 9 Char,Report Para Char,Medium Grid 1 - Accent 21 Char,Bullet 05 Char,Heading 911 Char,Heading 9111 Char,List Paragraph11 Char"/>
    <w:link w:val="ListParagraph"/>
    <w:uiPriority w:val="34"/>
    <w:locked/>
    <w:rsid w:val="00366567"/>
    <w:rPr>
      <w:rFonts w:ascii="Times New Roman" w:eastAsia="Times New Roman" w:hAnsi="Times New Roman" w:cs="Times New Roman"/>
      <w:lang w:val="en-US" w:bidi="en-US"/>
    </w:rPr>
  </w:style>
  <w:style w:type="paragraph" w:styleId="BalloonText">
    <w:name w:val="Balloon Text"/>
    <w:basedOn w:val="Normal"/>
    <w:link w:val="BalloonTextChar"/>
    <w:uiPriority w:val="99"/>
    <w:semiHidden/>
    <w:unhideWhenUsed/>
    <w:rsid w:val="000913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30B"/>
    <w:rPr>
      <w:rFonts w:ascii="Segoe UI" w:eastAsia="Times New Roman" w:hAnsi="Segoe UI" w:cs="Segoe UI"/>
      <w:sz w:val="18"/>
      <w:szCs w:val="18"/>
      <w:lang w:val="en-US" w:bidi="en-US"/>
    </w:rPr>
  </w:style>
  <w:style w:type="paragraph" w:styleId="Revision">
    <w:name w:val="Revision"/>
    <w:hidden/>
    <w:uiPriority w:val="99"/>
    <w:semiHidden/>
    <w:rsid w:val="00D972F8"/>
    <w:pPr>
      <w:spacing w:after="0" w:line="240" w:lineRule="auto"/>
    </w:pPr>
    <w:rPr>
      <w:rFonts w:ascii="Times New Roman" w:eastAsia="Times New Roman" w:hAnsi="Times New Roman" w:cs="Times New Roman"/>
      <w:lang w:val="en-US" w:bidi="en-US"/>
    </w:rPr>
  </w:style>
  <w:style w:type="character" w:customStyle="1" w:styleId="Heading3Char">
    <w:name w:val="Heading 3 Char"/>
    <w:basedOn w:val="DefaultParagraphFont"/>
    <w:link w:val="Heading3"/>
    <w:uiPriority w:val="9"/>
    <w:semiHidden/>
    <w:rsid w:val="0090008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008F"/>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008F"/>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008F"/>
    <w:rPr>
      <w:rFonts w:ascii="Calibri" w:eastAsia="Times New Roman" w:hAnsi="Calibri" w:cs="Times New Roman"/>
      <w:b/>
      <w:bCs/>
      <w:sz w:val="20"/>
      <w:szCs w:val="20"/>
    </w:rPr>
  </w:style>
  <w:style w:type="character" w:customStyle="1" w:styleId="Heading7Char">
    <w:name w:val="Heading 7 Char"/>
    <w:basedOn w:val="DefaultParagraphFont"/>
    <w:link w:val="Heading7"/>
    <w:uiPriority w:val="9"/>
    <w:semiHidden/>
    <w:rsid w:val="0090008F"/>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008F"/>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008F"/>
    <w:rPr>
      <w:rFonts w:ascii="Cambria" w:eastAsia="Times New Roman" w:hAnsi="Cambria" w:cs="Times New Roman"/>
      <w:sz w:val="20"/>
      <w:szCs w:val="20"/>
    </w:rPr>
  </w:style>
  <w:style w:type="character" w:customStyle="1" w:styleId="difference">
    <w:name w:val="difference"/>
    <w:rsid w:val="0090008F"/>
  </w:style>
  <w:style w:type="table" w:styleId="TableGrid">
    <w:name w:val="Table Grid"/>
    <w:basedOn w:val="TableNormal"/>
    <w:uiPriority w:val="59"/>
    <w:rsid w:val="0090008F"/>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D401E"/>
    <w:pPr>
      <w:spacing w:after="0" w:line="240" w:lineRule="auto"/>
    </w:pPr>
    <w:rPr>
      <w:rFonts w:eastAsiaTheme="minorEastAsia"/>
      <w:lang w:eastAsia="en-IN"/>
    </w:rPr>
  </w:style>
  <w:style w:type="table" w:customStyle="1" w:styleId="TableGrid1">
    <w:name w:val="Table Grid1"/>
    <w:basedOn w:val="TableNormal"/>
    <w:next w:val="TableGrid"/>
    <w:uiPriority w:val="39"/>
    <w:rsid w:val="00444FCB"/>
    <w:pPr>
      <w:spacing w:after="0" w:line="240" w:lineRule="auto"/>
    </w:pPr>
    <w:rPr>
      <w:rFonts w:eastAsiaTheme="minorEastAsia"/>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282914">
      <w:bodyDiv w:val="1"/>
      <w:marLeft w:val="0"/>
      <w:marRight w:val="0"/>
      <w:marTop w:val="0"/>
      <w:marBottom w:val="0"/>
      <w:divBdr>
        <w:top w:val="none" w:sz="0" w:space="0" w:color="auto"/>
        <w:left w:val="none" w:sz="0" w:space="0" w:color="auto"/>
        <w:bottom w:val="none" w:sz="0" w:space="0" w:color="auto"/>
        <w:right w:val="none" w:sz="0" w:space="0" w:color="auto"/>
      </w:divBdr>
    </w:div>
    <w:div w:id="362293127">
      <w:bodyDiv w:val="1"/>
      <w:marLeft w:val="0"/>
      <w:marRight w:val="0"/>
      <w:marTop w:val="0"/>
      <w:marBottom w:val="0"/>
      <w:divBdr>
        <w:top w:val="none" w:sz="0" w:space="0" w:color="auto"/>
        <w:left w:val="none" w:sz="0" w:space="0" w:color="auto"/>
        <w:bottom w:val="none" w:sz="0" w:space="0" w:color="auto"/>
        <w:right w:val="none" w:sz="0" w:space="0" w:color="auto"/>
      </w:divBdr>
    </w:div>
    <w:div w:id="366032233">
      <w:bodyDiv w:val="1"/>
      <w:marLeft w:val="0"/>
      <w:marRight w:val="0"/>
      <w:marTop w:val="0"/>
      <w:marBottom w:val="0"/>
      <w:divBdr>
        <w:top w:val="none" w:sz="0" w:space="0" w:color="auto"/>
        <w:left w:val="none" w:sz="0" w:space="0" w:color="auto"/>
        <w:bottom w:val="none" w:sz="0" w:space="0" w:color="auto"/>
        <w:right w:val="none" w:sz="0" w:space="0" w:color="auto"/>
      </w:divBdr>
    </w:div>
    <w:div w:id="488013791">
      <w:bodyDiv w:val="1"/>
      <w:marLeft w:val="0"/>
      <w:marRight w:val="0"/>
      <w:marTop w:val="0"/>
      <w:marBottom w:val="0"/>
      <w:divBdr>
        <w:top w:val="none" w:sz="0" w:space="0" w:color="auto"/>
        <w:left w:val="none" w:sz="0" w:space="0" w:color="auto"/>
        <w:bottom w:val="none" w:sz="0" w:space="0" w:color="auto"/>
        <w:right w:val="none" w:sz="0" w:space="0" w:color="auto"/>
      </w:divBdr>
    </w:div>
    <w:div w:id="657419275">
      <w:bodyDiv w:val="1"/>
      <w:marLeft w:val="0"/>
      <w:marRight w:val="0"/>
      <w:marTop w:val="0"/>
      <w:marBottom w:val="0"/>
      <w:divBdr>
        <w:top w:val="none" w:sz="0" w:space="0" w:color="auto"/>
        <w:left w:val="none" w:sz="0" w:space="0" w:color="auto"/>
        <w:bottom w:val="none" w:sz="0" w:space="0" w:color="auto"/>
        <w:right w:val="none" w:sz="0" w:space="0" w:color="auto"/>
      </w:divBdr>
    </w:div>
    <w:div w:id="749735170">
      <w:bodyDiv w:val="1"/>
      <w:marLeft w:val="0"/>
      <w:marRight w:val="0"/>
      <w:marTop w:val="0"/>
      <w:marBottom w:val="0"/>
      <w:divBdr>
        <w:top w:val="none" w:sz="0" w:space="0" w:color="auto"/>
        <w:left w:val="none" w:sz="0" w:space="0" w:color="auto"/>
        <w:bottom w:val="none" w:sz="0" w:space="0" w:color="auto"/>
        <w:right w:val="none" w:sz="0" w:space="0" w:color="auto"/>
      </w:divBdr>
    </w:div>
    <w:div w:id="811558263">
      <w:bodyDiv w:val="1"/>
      <w:marLeft w:val="0"/>
      <w:marRight w:val="0"/>
      <w:marTop w:val="0"/>
      <w:marBottom w:val="0"/>
      <w:divBdr>
        <w:top w:val="none" w:sz="0" w:space="0" w:color="auto"/>
        <w:left w:val="none" w:sz="0" w:space="0" w:color="auto"/>
        <w:bottom w:val="none" w:sz="0" w:space="0" w:color="auto"/>
        <w:right w:val="none" w:sz="0" w:space="0" w:color="auto"/>
      </w:divBdr>
    </w:div>
    <w:div w:id="839780812">
      <w:bodyDiv w:val="1"/>
      <w:marLeft w:val="0"/>
      <w:marRight w:val="0"/>
      <w:marTop w:val="0"/>
      <w:marBottom w:val="0"/>
      <w:divBdr>
        <w:top w:val="none" w:sz="0" w:space="0" w:color="auto"/>
        <w:left w:val="none" w:sz="0" w:space="0" w:color="auto"/>
        <w:bottom w:val="none" w:sz="0" w:space="0" w:color="auto"/>
        <w:right w:val="none" w:sz="0" w:space="0" w:color="auto"/>
      </w:divBdr>
    </w:div>
    <w:div w:id="843514312">
      <w:bodyDiv w:val="1"/>
      <w:marLeft w:val="0"/>
      <w:marRight w:val="0"/>
      <w:marTop w:val="0"/>
      <w:marBottom w:val="0"/>
      <w:divBdr>
        <w:top w:val="none" w:sz="0" w:space="0" w:color="auto"/>
        <w:left w:val="none" w:sz="0" w:space="0" w:color="auto"/>
        <w:bottom w:val="none" w:sz="0" w:space="0" w:color="auto"/>
        <w:right w:val="none" w:sz="0" w:space="0" w:color="auto"/>
      </w:divBdr>
      <w:divsChild>
        <w:div w:id="341519341">
          <w:marLeft w:val="0"/>
          <w:marRight w:val="0"/>
          <w:marTop w:val="0"/>
          <w:marBottom w:val="0"/>
          <w:divBdr>
            <w:top w:val="none" w:sz="0" w:space="0" w:color="auto"/>
            <w:left w:val="none" w:sz="0" w:space="0" w:color="auto"/>
            <w:bottom w:val="none" w:sz="0" w:space="0" w:color="auto"/>
            <w:right w:val="none" w:sz="0" w:space="0" w:color="auto"/>
          </w:divBdr>
        </w:div>
        <w:div w:id="695428999">
          <w:marLeft w:val="0"/>
          <w:marRight w:val="0"/>
          <w:marTop w:val="0"/>
          <w:marBottom w:val="0"/>
          <w:divBdr>
            <w:top w:val="none" w:sz="0" w:space="0" w:color="auto"/>
            <w:left w:val="none" w:sz="0" w:space="0" w:color="auto"/>
            <w:bottom w:val="none" w:sz="0" w:space="0" w:color="auto"/>
            <w:right w:val="none" w:sz="0" w:space="0" w:color="auto"/>
          </w:divBdr>
        </w:div>
        <w:div w:id="1218199090">
          <w:marLeft w:val="0"/>
          <w:marRight w:val="0"/>
          <w:marTop w:val="0"/>
          <w:marBottom w:val="0"/>
          <w:divBdr>
            <w:top w:val="none" w:sz="0" w:space="0" w:color="auto"/>
            <w:left w:val="none" w:sz="0" w:space="0" w:color="auto"/>
            <w:bottom w:val="none" w:sz="0" w:space="0" w:color="auto"/>
            <w:right w:val="none" w:sz="0" w:space="0" w:color="auto"/>
          </w:divBdr>
        </w:div>
        <w:div w:id="431555266">
          <w:marLeft w:val="0"/>
          <w:marRight w:val="0"/>
          <w:marTop w:val="0"/>
          <w:marBottom w:val="0"/>
          <w:divBdr>
            <w:top w:val="none" w:sz="0" w:space="0" w:color="auto"/>
            <w:left w:val="none" w:sz="0" w:space="0" w:color="auto"/>
            <w:bottom w:val="none" w:sz="0" w:space="0" w:color="auto"/>
            <w:right w:val="none" w:sz="0" w:space="0" w:color="auto"/>
          </w:divBdr>
        </w:div>
        <w:div w:id="1231696958">
          <w:marLeft w:val="0"/>
          <w:marRight w:val="0"/>
          <w:marTop w:val="0"/>
          <w:marBottom w:val="0"/>
          <w:divBdr>
            <w:top w:val="none" w:sz="0" w:space="0" w:color="auto"/>
            <w:left w:val="none" w:sz="0" w:space="0" w:color="auto"/>
            <w:bottom w:val="none" w:sz="0" w:space="0" w:color="auto"/>
            <w:right w:val="none" w:sz="0" w:space="0" w:color="auto"/>
          </w:divBdr>
        </w:div>
        <w:div w:id="1122000343">
          <w:marLeft w:val="0"/>
          <w:marRight w:val="0"/>
          <w:marTop w:val="0"/>
          <w:marBottom w:val="0"/>
          <w:divBdr>
            <w:top w:val="none" w:sz="0" w:space="0" w:color="auto"/>
            <w:left w:val="none" w:sz="0" w:space="0" w:color="auto"/>
            <w:bottom w:val="none" w:sz="0" w:space="0" w:color="auto"/>
            <w:right w:val="none" w:sz="0" w:space="0" w:color="auto"/>
          </w:divBdr>
        </w:div>
        <w:div w:id="682626977">
          <w:marLeft w:val="0"/>
          <w:marRight w:val="0"/>
          <w:marTop w:val="0"/>
          <w:marBottom w:val="0"/>
          <w:divBdr>
            <w:top w:val="none" w:sz="0" w:space="0" w:color="auto"/>
            <w:left w:val="none" w:sz="0" w:space="0" w:color="auto"/>
            <w:bottom w:val="none" w:sz="0" w:space="0" w:color="auto"/>
            <w:right w:val="none" w:sz="0" w:space="0" w:color="auto"/>
          </w:divBdr>
        </w:div>
        <w:div w:id="733309413">
          <w:marLeft w:val="0"/>
          <w:marRight w:val="0"/>
          <w:marTop w:val="0"/>
          <w:marBottom w:val="0"/>
          <w:divBdr>
            <w:top w:val="none" w:sz="0" w:space="0" w:color="auto"/>
            <w:left w:val="none" w:sz="0" w:space="0" w:color="auto"/>
            <w:bottom w:val="none" w:sz="0" w:space="0" w:color="auto"/>
            <w:right w:val="none" w:sz="0" w:space="0" w:color="auto"/>
          </w:divBdr>
        </w:div>
        <w:div w:id="199586820">
          <w:marLeft w:val="0"/>
          <w:marRight w:val="0"/>
          <w:marTop w:val="0"/>
          <w:marBottom w:val="0"/>
          <w:divBdr>
            <w:top w:val="none" w:sz="0" w:space="0" w:color="auto"/>
            <w:left w:val="none" w:sz="0" w:space="0" w:color="auto"/>
            <w:bottom w:val="none" w:sz="0" w:space="0" w:color="auto"/>
            <w:right w:val="none" w:sz="0" w:space="0" w:color="auto"/>
          </w:divBdr>
        </w:div>
      </w:divsChild>
    </w:div>
    <w:div w:id="982078662">
      <w:bodyDiv w:val="1"/>
      <w:marLeft w:val="0"/>
      <w:marRight w:val="0"/>
      <w:marTop w:val="0"/>
      <w:marBottom w:val="0"/>
      <w:divBdr>
        <w:top w:val="none" w:sz="0" w:space="0" w:color="auto"/>
        <w:left w:val="none" w:sz="0" w:space="0" w:color="auto"/>
        <w:bottom w:val="none" w:sz="0" w:space="0" w:color="auto"/>
        <w:right w:val="none" w:sz="0" w:space="0" w:color="auto"/>
      </w:divBdr>
    </w:div>
    <w:div w:id="1082415902">
      <w:bodyDiv w:val="1"/>
      <w:marLeft w:val="0"/>
      <w:marRight w:val="0"/>
      <w:marTop w:val="0"/>
      <w:marBottom w:val="0"/>
      <w:divBdr>
        <w:top w:val="none" w:sz="0" w:space="0" w:color="auto"/>
        <w:left w:val="none" w:sz="0" w:space="0" w:color="auto"/>
        <w:bottom w:val="none" w:sz="0" w:space="0" w:color="auto"/>
        <w:right w:val="none" w:sz="0" w:space="0" w:color="auto"/>
      </w:divBdr>
    </w:div>
    <w:div w:id="1090733435">
      <w:bodyDiv w:val="1"/>
      <w:marLeft w:val="0"/>
      <w:marRight w:val="0"/>
      <w:marTop w:val="0"/>
      <w:marBottom w:val="0"/>
      <w:divBdr>
        <w:top w:val="none" w:sz="0" w:space="0" w:color="auto"/>
        <w:left w:val="none" w:sz="0" w:space="0" w:color="auto"/>
        <w:bottom w:val="none" w:sz="0" w:space="0" w:color="auto"/>
        <w:right w:val="none" w:sz="0" w:space="0" w:color="auto"/>
      </w:divBdr>
    </w:div>
    <w:div w:id="1133913673">
      <w:bodyDiv w:val="1"/>
      <w:marLeft w:val="0"/>
      <w:marRight w:val="0"/>
      <w:marTop w:val="0"/>
      <w:marBottom w:val="0"/>
      <w:divBdr>
        <w:top w:val="none" w:sz="0" w:space="0" w:color="auto"/>
        <w:left w:val="none" w:sz="0" w:space="0" w:color="auto"/>
        <w:bottom w:val="none" w:sz="0" w:space="0" w:color="auto"/>
        <w:right w:val="none" w:sz="0" w:space="0" w:color="auto"/>
      </w:divBdr>
    </w:div>
    <w:div w:id="1154491256">
      <w:bodyDiv w:val="1"/>
      <w:marLeft w:val="0"/>
      <w:marRight w:val="0"/>
      <w:marTop w:val="0"/>
      <w:marBottom w:val="0"/>
      <w:divBdr>
        <w:top w:val="none" w:sz="0" w:space="0" w:color="auto"/>
        <w:left w:val="none" w:sz="0" w:space="0" w:color="auto"/>
        <w:bottom w:val="none" w:sz="0" w:space="0" w:color="auto"/>
        <w:right w:val="none" w:sz="0" w:space="0" w:color="auto"/>
      </w:divBdr>
    </w:div>
    <w:div w:id="157300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479D4-87EF-48CB-BEEC-903C67D35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40</Pages>
  <Words>17841</Words>
  <Characters>101696</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Ajay Bhadu</dc:creator>
  <cp:keywords/>
  <dc:description/>
  <cp:lastModifiedBy>Vinit Jain</cp:lastModifiedBy>
  <cp:revision>9</cp:revision>
  <cp:lastPrinted>2021-12-02T07:00:00Z</cp:lastPrinted>
  <dcterms:created xsi:type="dcterms:W3CDTF">2021-11-08T12:58:00Z</dcterms:created>
  <dcterms:modified xsi:type="dcterms:W3CDTF">2021-12-02T07:01:00Z</dcterms:modified>
</cp:coreProperties>
</file>